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AA" w:rsidRPr="00176A3F" w:rsidRDefault="009F13D5" w:rsidP="009F13D5">
      <w:pPr>
        <w:rPr>
          <w:rFonts w:ascii="Arial" w:hAnsi="Arial" w:cs="Arial"/>
          <w:b/>
          <w:sz w:val="28"/>
          <w:szCs w:val="28"/>
        </w:rPr>
      </w:pPr>
      <w:r w:rsidRPr="00176A3F">
        <w:rPr>
          <w:rFonts w:ascii="Arial" w:hAnsi="Arial" w:cs="Arial"/>
          <w:b/>
          <w:sz w:val="28"/>
          <w:szCs w:val="28"/>
        </w:rPr>
        <w:t xml:space="preserve">ГОСУДАРСТВЕННЫЙ СТАНДАРТ </w:t>
      </w:r>
      <w:bookmarkStart w:id="0" w:name="_GoBack"/>
      <w:bookmarkEnd w:id="0"/>
    </w:p>
    <w:p w:rsidR="00F909E8" w:rsidRPr="00176A3F" w:rsidRDefault="009F13D5" w:rsidP="009F13D5">
      <w:pPr>
        <w:rPr>
          <w:rFonts w:ascii="Arial" w:hAnsi="Arial" w:cs="Arial"/>
          <w:b/>
          <w:sz w:val="28"/>
          <w:szCs w:val="28"/>
        </w:rPr>
      </w:pPr>
      <w:r w:rsidRPr="00176A3F">
        <w:rPr>
          <w:rFonts w:ascii="Arial" w:hAnsi="Arial" w:cs="Arial"/>
          <w:b/>
          <w:sz w:val="28"/>
          <w:szCs w:val="28"/>
        </w:rPr>
        <w:t>РЕСПУБЛИКИ БЕЛАРУСЬ</w:t>
      </w:r>
      <w:r w:rsidRP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Pr>
          <w:rFonts w:ascii="Arial" w:hAnsi="Arial" w:cs="Arial"/>
          <w:b/>
          <w:sz w:val="28"/>
          <w:szCs w:val="28"/>
        </w:rPr>
        <w:tab/>
      </w:r>
      <w:r w:rsidR="00176A3F" w:rsidRPr="00176A3F">
        <w:rPr>
          <w:rFonts w:ascii="Arial" w:hAnsi="Arial" w:cs="Arial"/>
          <w:b/>
          <w:sz w:val="36"/>
          <w:szCs w:val="36"/>
        </w:rPr>
        <w:t>СТБ/</w:t>
      </w:r>
      <w:r w:rsidR="002D50B8">
        <w:rPr>
          <w:rFonts w:ascii="Arial" w:hAnsi="Arial" w:cs="Arial"/>
          <w:b/>
          <w:sz w:val="36"/>
          <w:szCs w:val="36"/>
        </w:rPr>
        <w:t>О</w:t>
      </w:r>
      <w:r w:rsidR="00176A3F" w:rsidRPr="00176A3F">
        <w:rPr>
          <w:rFonts w:ascii="Arial" w:hAnsi="Arial" w:cs="Arial"/>
          <w:b/>
          <w:sz w:val="36"/>
          <w:szCs w:val="36"/>
        </w:rPr>
        <w:t>Р</w:t>
      </w:r>
    </w:p>
    <w:p w:rsidR="00F909E8" w:rsidRPr="00D73335" w:rsidRDefault="0090446C" w:rsidP="00176A3F">
      <w:pPr>
        <w:shd w:val="clear" w:color="auto" w:fill="FFFFFF"/>
        <w:rPr>
          <w:b/>
          <w:bCs/>
          <w:color w:val="000000"/>
          <w:spacing w:val="3"/>
          <w:sz w:val="28"/>
          <w:szCs w:val="28"/>
        </w:rPr>
      </w:pPr>
      <w:r>
        <w:rPr>
          <w:noProof/>
          <w:lang w:eastAsia="ru-RU"/>
        </w:rPr>
        <mc:AlternateContent>
          <mc:Choice Requires="wps">
            <w:drawing>
              <wp:anchor distT="0" distB="0" distL="114300" distR="114300" simplePos="0" relativeHeight="251655680" behindDoc="0" locked="0" layoutInCell="0" allowOverlap="1">
                <wp:simplePos x="0" y="0"/>
                <wp:positionH relativeFrom="column">
                  <wp:posOffset>-39370</wp:posOffset>
                </wp:positionH>
                <wp:positionV relativeFrom="paragraph">
                  <wp:posOffset>82550</wp:posOffset>
                </wp:positionV>
                <wp:extent cx="6127115" cy="0"/>
                <wp:effectExtent l="8255" t="6350" r="8255" b="1270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1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0BDAB"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6.5pt" to="479.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z6QEw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" o:allowincell="f" strokeweight=".7pt"/>
            </w:pict>
          </mc:Fallback>
        </mc:AlternateContent>
      </w:r>
      <w:r>
        <w:rPr>
          <w:noProof/>
          <w:lang w:eastAsia="ru-RU"/>
        </w:rPr>
        <mc:AlternateContent>
          <mc:Choice Requires="wps">
            <w:drawing>
              <wp:anchor distT="0" distB="0" distL="114300" distR="114300" simplePos="0" relativeHeight="251656704" behindDoc="0" locked="0" layoutInCell="0" allowOverlap="1">
                <wp:simplePos x="0" y="0"/>
                <wp:positionH relativeFrom="column">
                  <wp:posOffset>-33655</wp:posOffset>
                </wp:positionH>
                <wp:positionV relativeFrom="paragraph">
                  <wp:posOffset>130810</wp:posOffset>
                </wp:positionV>
                <wp:extent cx="6127115" cy="0"/>
                <wp:effectExtent l="23495" t="26035" r="21590" b="2159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115" cy="0"/>
                        </a:xfrm>
                        <a:prstGeom prst="line">
                          <a:avLst/>
                        </a:prstGeom>
                        <a:noFill/>
                        <a:ln w="3365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B8975"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0.3pt" to="479.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nRFAIAACo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" o:allowincell="f" strokeweight="2.65pt"/>
            </w:pict>
          </mc:Fallback>
        </mc:AlternateContent>
      </w:r>
    </w:p>
    <w:p w:rsidR="00176A3F" w:rsidRPr="00176A3F" w:rsidRDefault="00176A3F" w:rsidP="00176A3F">
      <w:pPr>
        <w:shd w:val="clear" w:color="auto" w:fill="FFFFFF"/>
        <w:rPr>
          <w:rFonts w:ascii="Arial" w:hAnsi="Arial" w:cs="Arial"/>
          <w:b/>
          <w:sz w:val="22"/>
          <w:szCs w:val="22"/>
        </w:rPr>
      </w:pPr>
    </w:p>
    <w:p w:rsidR="00176A3F" w:rsidRPr="00176A3F" w:rsidRDefault="00176A3F" w:rsidP="00176A3F">
      <w:pPr>
        <w:shd w:val="clear" w:color="auto" w:fill="FFFFFF"/>
        <w:rPr>
          <w:rFonts w:ascii="Arial" w:hAnsi="Arial" w:cs="Arial"/>
          <w:b/>
          <w:sz w:val="22"/>
          <w:szCs w:val="22"/>
        </w:rPr>
      </w:pPr>
    </w:p>
    <w:p w:rsidR="00752623" w:rsidRDefault="00A9642F" w:rsidP="00176A3F">
      <w:pPr>
        <w:shd w:val="clear" w:color="auto" w:fill="FFFFFF"/>
        <w:rPr>
          <w:rFonts w:ascii="Arial" w:hAnsi="Arial" w:cs="Arial"/>
          <w:b/>
          <w:sz w:val="28"/>
          <w:szCs w:val="28"/>
        </w:rPr>
      </w:pPr>
      <w:r w:rsidRPr="00176A3F">
        <w:rPr>
          <w:rFonts w:ascii="Arial" w:hAnsi="Arial" w:cs="Arial"/>
          <w:b/>
          <w:sz w:val="28"/>
          <w:szCs w:val="28"/>
        </w:rPr>
        <w:t>Система обеспечения единства измерений Республики Беларусь</w:t>
      </w:r>
    </w:p>
    <w:p w:rsidR="00176A3F" w:rsidRPr="00176A3F" w:rsidRDefault="00176A3F" w:rsidP="00176A3F">
      <w:pPr>
        <w:shd w:val="clear" w:color="auto" w:fill="FFFFFF"/>
        <w:rPr>
          <w:rFonts w:ascii="Arial" w:hAnsi="Arial" w:cs="Arial"/>
          <w:b/>
          <w:sz w:val="28"/>
          <w:szCs w:val="28"/>
        </w:rPr>
      </w:pPr>
    </w:p>
    <w:p w:rsidR="00822962" w:rsidRPr="00176A3F" w:rsidRDefault="00822962" w:rsidP="00176A3F">
      <w:pPr>
        <w:shd w:val="clear" w:color="auto" w:fill="FFFFFF"/>
        <w:rPr>
          <w:rFonts w:ascii="Arial" w:hAnsi="Arial" w:cs="Arial"/>
          <w:b/>
          <w:sz w:val="36"/>
          <w:szCs w:val="36"/>
        </w:rPr>
      </w:pPr>
      <w:r w:rsidRPr="00176A3F">
        <w:rPr>
          <w:rFonts w:ascii="Arial" w:hAnsi="Arial" w:cs="Arial"/>
          <w:b/>
          <w:sz w:val="36"/>
          <w:szCs w:val="36"/>
        </w:rPr>
        <w:t>МЕЖПОВЕРОЧНЫ</w:t>
      </w:r>
      <w:r w:rsidR="00D80C91">
        <w:rPr>
          <w:rFonts w:ascii="Arial" w:hAnsi="Arial" w:cs="Arial"/>
          <w:b/>
          <w:sz w:val="36"/>
          <w:szCs w:val="36"/>
        </w:rPr>
        <w:t xml:space="preserve">Е (МЕЖКАЛИБРОВОЧНЫЕ) </w:t>
      </w:r>
      <w:r w:rsidRPr="00176A3F">
        <w:rPr>
          <w:rFonts w:ascii="Arial" w:hAnsi="Arial" w:cs="Arial"/>
          <w:b/>
          <w:sz w:val="36"/>
          <w:szCs w:val="36"/>
        </w:rPr>
        <w:t>ИНТЕРВАЛ</w:t>
      </w:r>
      <w:r w:rsidR="00D80C91">
        <w:rPr>
          <w:rFonts w:ascii="Arial" w:hAnsi="Arial" w:cs="Arial"/>
          <w:b/>
          <w:sz w:val="36"/>
          <w:szCs w:val="36"/>
        </w:rPr>
        <w:t>Ы</w:t>
      </w:r>
      <w:r w:rsidRPr="00176A3F">
        <w:rPr>
          <w:rFonts w:ascii="Arial" w:hAnsi="Arial" w:cs="Arial"/>
          <w:b/>
          <w:sz w:val="36"/>
          <w:szCs w:val="36"/>
        </w:rPr>
        <w:t xml:space="preserve"> </w:t>
      </w:r>
      <w:r w:rsidR="00043D9C">
        <w:rPr>
          <w:rFonts w:ascii="Arial" w:hAnsi="Arial" w:cs="Arial"/>
          <w:b/>
          <w:sz w:val="36"/>
          <w:szCs w:val="36"/>
        </w:rPr>
        <w:t>ДЛЯ</w:t>
      </w:r>
      <w:r w:rsidR="00D80C91">
        <w:rPr>
          <w:rFonts w:ascii="Arial" w:hAnsi="Arial" w:cs="Arial"/>
          <w:b/>
          <w:sz w:val="36"/>
          <w:szCs w:val="36"/>
        </w:rPr>
        <w:t xml:space="preserve"> СРЕДСТВ ИЗМЕРЕНИЙ</w:t>
      </w:r>
      <w:r w:rsidRPr="00176A3F">
        <w:rPr>
          <w:rFonts w:ascii="Arial" w:hAnsi="Arial" w:cs="Arial"/>
          <w:b/>
          <w:sz w:val="36"/>
          <w:szCs w:val="36"/>
        </w:rPr>
        <w:t xml:space="preserve">, </w:t>
      </w:r>
      <w:r w:rsidR="00524C3C">
        <w:rPr>
          <w:rFonts w:ascii="Arial" w:hAnsi="Arial" w:cs="Arial"/>
          <w:b/>
          <w:sz w:val="36"/>
          <w:szCs w:val="36"/>
        </w:rPr>
        <w:br/>
      </w:r>
      <w:r w:rsidR="00524C3C" w:rsidRPr="00176A3F">
        <w:rPr>
          <w:rFonts w:ascii="Arial" w:hAnsi="Arial" w:cs="Arial"/>
          <w:b/>
          <w:sz w:val="36"/>
          <w:szCs w:val="36"/>
        </w:rPr>
        <w:t>ПРИМЕНЯЕМ</w:t>
      </w:r>
      <w:r w:rsidR="00D80C91">
        <w:rPr>
          <w:rFonts w:ascii="Arial" w:hAnsi="Arial" w:cs="Arial"/>
          <w:b/>
          <w:sz w:val="36"/>
          <w:szCs w:val="36"/>
        </w:rPr>
        <w:t xml:space="preserve">ЫХ </w:t>
      </w:r>
      <w:r w:rsidRPr="00176A3F">
        <w:rPr>
          <w:rFonts w:ascii="Arial" w:hAnsi="Arial" w:cs="Arial"/>
          <w:b/>
          <w:sz w:val="36"/>
          <w:szCs w:val="36"/>
        </w:rPr>
        <w:t>В СФЕРЕ ЗАКОНОДАТЕЛЬНОЙ МЕТРОЛОГИИ</w:t>
      </w:r>
      <w:r w:rsidR="00D80C91">
        <w:rPr>
          <w:rFonts w:ascii="Arial" w:hAnsi="Arial" w:cs="Arial"/>
          <w:b/>
          <w:sz w:val="36"/>
          <w:szCs w:val="36"/>
        </w:rPr>
        <w:t>. ПРАВИЛА ОПРЕДЕЛЕНИЯ И НАЗНАЧЕНИЯ</w:t>
      </w:r>
    </w:p>
    <w:p w:rsidR="00752623" w:rsidRPr="00176A3F" w:rsidRDefault="00752623" w:rsidP="00176A3F">
      <w:pPr>
        <w:rPr>
          <w:rFonts w:ascii="Arial" w:hAnsi="Arial" w:cs="Arial"/>
          <w:b/>
          <w:sz w:val="22"/>
          <w:szCs w:val="22"/>
        </w:rPr>
      </w:pPr>
    </w:p>
    <w:p w:rsidR="0001715F" w:rsidRPr="00D73335" w:rsidRDefault="0001715F" w:rsidP="00176A3F">
      <w:pPr>
        <w:shd w:val="clear" w:color="auto" w:fill="FFFFFF"/>
      </w:pPr>
    </w:p>
    <w:p w:rsidR="0001715F" w:rsidRDefault="0001715F" w:rsidP="00176A3F">
      <w:pPr>
        <w:shd w:val="clear" w:color="auto" w:fill="FFFFFF"/>
        <w:rPr>
          <w:rFonts w:ascii="Arial" w:hAnsi="Arial" w:cs="Arial"/>
          <w:b/>
          <w:bCs/>
          <w:color w:val="000000"/>
          <w:spacing w:val="-7"/>
          <w:sz w:val="28"/>
          <w:szCs w:val="28"/>
        </w:rPr>
      </w:pPr>
      <w:r w:rsidRPr="00176A3F">
        <w:rPr>
          <w:rFonts w:ascii="Arial" w:hAnsi="Arial" w:cs="Arial"/>
          <w:b/>
          <w:bCs/>
          <w:color w:val="000000"/>
          <w:spacing w:val="-7"/>
          <w:sz w:val="28"/>
          <w:szCs w:val="28"/>
        </w:rPr>
        <w:t>Сicтэма забеспячэння адзiнства вымярэння</w:t>
      </w:r>
      <w:r w:rsidR="005B4EEA" w:rsidRPr="00176A3F">
        <w:rPr>
          <w:rFonts w:ascii="Arial" w:hAnsi="Arial" w:cs="Arial"/>
          <w:b/>
          <w:bCs/>
          <w:color w:val="000000"/>
          <w:spacing w:val="-7"/>
          <w:sz w:val="28"/>
          <w:szCs w:val="28"/>
        </w:rPr>
        <w:t>ў</w:t>
      </w:r>
      <w:r w:rsidRPr="00176A3F">
        <w:rPr>
          <w:rFonts w:ascii="Arial" w:hAnsi="Arial" w:cs="Arial"/>
          <w:b/>
          <w:bCs/>
          <w:color w:val="000000"/>
          <w:spacing w:val="-7"/>
          <w:sz w:val="28"/>
          <w:szCs w:val="28"/>
        </w:rPr>
        <w:t xml:space="preserve"> Рэспублiкi Беларусь</w:t>
      </w:r>
    </w:p>
    <w:p w:rsidR="00176A3F" w:rsidRPr="00176A3F" w:rsidRDefault="00176A3F" w:rsidP="00176A3F">
      <w:pPr>
        <w:shd w:val="clear" w:color="auto" w:fill="FFFFFF"/>
        <w:rPr>
          <w:rFonts w:ascii="Arial" w:hAnsi="Arial" w:cs="Arial"/>
          <w:b/>
          <w:bCs/>
          <w:color w:val="000000"/>
          <w:spacing w:val="-7"/>
          <w:sz w:val="28"/>
          <w:szCs w:val="28"/>
        </w:rPr>
      </w:pPr>
    </w:p>
    <w:p w:rsidR="00043D9C" w:rsidRDefault="004E6DC8" w:rsidP="00043D9C">
      <w:pPr>
        <w:shd w:val="clear" w:color="auto" w:fill="FFFFFF"/>
        <w:rPr>
          <w:rFonts w:ascii="Arial" w:hAnsi="Arial" w:cs="Arial"/>
          <w:b/>
          <w:sz w:val="36"/>
          <w:szCs w:val="36"/>
        </w:rPr>
      </w:pPr>
      <w:r w:rsidRPr="004F6909">
        <w:rPr>
          <w:rFonts w:ascii="Arial" w:hAnsi="Arial" w:cs="Arial"/>
          <w:b/>
          <w:sz w:val="36"/>
          <w:szCs w:val="36"/>
        </w:rPr>
        <w:t>МЕЖПАВЕРАЧНЫ</w:t>
      </w:r>
      <w:r w:rsidR="00D80C91">
        <w:rPr>
          <w:rFonts w:ascii="Arial" w:hAnsi="Arial" w:cs="Arial"/>
          <w:b/>
          <w:sz w:val="36"/>
          <w:szCs w:val="36"/>
        </w:rPr>
        <w:t xml:space="preserve">Я </w:t>
      </w:r>
      <w:r w:rsidRPr="00176A3F">
        <w:rPr>
          <w:rFonts w:ascii="Arial" w:hAnsi="Arial" w:cs="Arial"/>
          <w:b/>
          <w:sz w:val="36"/>
          <w:szCs w:val="36"/>
        </w:rPr>
        <w:t>(МЕЖКАЛ</w:t>
      </w:r>
      <w:r w:rsidR="0096645D" w:rsidRPr="00176A3F">
        <w:rPr>
          <w:rFonts w:ascii="Arial" w:hAnsi="Arial" w:cs="Arial"/>
          <w:b/>
          <w:sz w:val="36"/>
          <w:szCs w:val="36"/>
        </w:rPr>
        <w:t>І</w:t>
      </w:r>
      <w:r w:rsidRPr="00176A3F">
        <w:rPr>
          <w:rFonts w:ascii="Arial" w:hAnsi="Arial" w:cs="Arial"/>
          <w:b/>
          <w:sz w:val="36"/>
          <w:szCs w:val="36"/>
        </w:rPr>
        <w:t>БРОВАЧНЫ</w:t>
      </w:r>
      <w:r w:rsidR="00D80C91">
        <w:rPr>
          <w:rFonts w:ascii="Arial" w:hAnsi="Arial" w:cs="Arial"/>
          <w:b/>
          <w:sz w:val="36"/>
          <w:szCs w:val="36"/>
        </w:rPr>
        <w:t>Я</w:t>
      </w:r>
      <w:r w:rsidRPr="00176A3F">
        <w:rPr>
          <w:rFonts w:ascii="Arial" w:hAnsi="Arial" w:cs="Arial"/>
          <w:b/>
          <w:sz w:val="36"/>
          <w:szCs w:val="36"/>
        </w:rPr>
        <w:t xml:space="preserve">) </w:t>
      </w:r>
      <w:r w:rsidR="00043D9C" w:rsidRPr="00043D9C">
        <w:rPr>
          <w:rFonts w:ascii="Arial" w:hAnsi="Arial" w:cs="Arial"/>
          <w:b/>
          <w:sz w:val="36"/>
          <w:szCs w:val="36"/>
        </w:rPr>
        <w:t>ІНТЭРВАЛ</w:t>
      </w:r>
      <w:r w:rsidR="00D80C91">
        <w:rPr>
          <w:rFonts w:ascii="Arial" w:hAnsi="Arial" w:cs="Arial"/>
          <w:b/>
          <w:sz w:val="36"/>
          <w:szCs w:val="36"/>
        </w:rPr>
        <w:t>Ы</w:t>
      </w:r>
      <w:r w:rsidR="00043D9C">
        <w:rPr>
          <w:rFonts w:ascii="Arial" w:hAnsi="Arial" w:cs="Arial"/>
          <w:b/>
          <w:sz w:val="36"/>
          <w:szCs w:val="36"/>
        </w:rPr>
        <w:t xml:space="preserve"> </w:t>
      </w:r>
      <w:r w:rsidR="00043D9C" w:rsidRPr="00043D9C">
        <w:rPr>
          <w:rFonts w:ascii="Arial" w:hAnsi="Arial" w:cs="Arial"/>
          <w:b/>
          <w:sz w:val="36"/>
          <w:szCs w:val="36"/>
        </w:rPr>
        <w:t xml:space="preserve">ДЛЯ </w:t>
      </w:r>
      <w:r w:rsidR="00D80C91">
        <w:rPr>
          <w:rFonts w:ascii="Arial" w:hAnsi="Arial" w:cs="Arial"/>
          <w:b/>
          <w:sz w:val="36"/>
          <w:szCs w:val="36"/>
        </w:rPr>
        <w:t xml:space="preserve">СРОДКАУ </w:t>
      </w:r>
      <w:r w:rsidR="00043D9C" w:rsidRPr="00043D9C">
        <w:rPr>
          <w:rFonts w:ascii="Arial" w:hAnsi="Arial" w:cs="Arial"/>
          <w:b/>
          <w:sz w:val="36"/>
          <w:szCs w:val="36"/>
        </w:rPr>
        <w:t>ВЫМЯР</w:t>
      </w:r>
      <w:r w:rsidR="00D80C91">
        <w:rPr>
          <w:rFonts w:ascii="Arial" w:hAnsi="Arial" w:cs="Arial"/>
          <w:b/>
          <w:sz w:val="36"/>
          <w:szCs w:val="36"/>
        </w:rPr>
        <w:t>АННЯ</w:t>
      </w:r>
      <w:r w:rsidR="00933395" w:rsidRPr="00933395">
        <w:rPr>
          <w:rFonts w:ascii="Arial" w:hAnsi="Arial" w:cs="Arial"/>
          <w:b/>
          <w:sz w:val="36"/>
          <w:szCs w:val="36"/>
        </w:rPr>
        <w:t xml:space="preserve">, </w:t>
      </w:r>
    </w:p>
    <w:p w:rsidR="004E6DC8" w:rsidRPr="00D80C91" w:rsidRDefault="00933395" w:rsidP="00176A3F">
      <w:pPr>
        <w:shd w:val="clear" w:color="auto" w:fill="FFFFFF"/>
        <w:rPr>
          <w:rFonts w:ascii="Arial" w:hAnsi="Arial" w:cs="Arial"/>
          <w:b/>
          <w:sz w:val="36"/>
          <w:szCs w:val="36"/>
        </w:rPr>
      </w:pPr>
      <w:r w:rsidRPr="00933395">
        <w:rPr>
          <w:rFonts w:ascii="Arial" w:hAnsi="Arial" w:cs="Arial"/>
          <w:b/>
          <w:sz w:val="36"/>
          <w:szCs w:val="36"/>
        </w:rPr>
        <w:t>ЯК</w:t>
      </w:r>
      <w:r w:rsidR="000C3001">
        <w:rPr>
          <w:rFonts w:ascii="Arial" w:hAnsi="Arial" w:cs="Arial"/>
          <w:b/>
          <w:sz w:val="36"/>
          <w:szCs w:val="36"/>
          <w:lang w:val="en-US"/>
        </w:rPr>
        <w:t>I</w:t>
      </w:r>
      <w:r w:rsidR="000C3001">
        <w:rPr>
          <w:rFonts w:ascii="Arial" w:hAnsi="Arial" w:cs="Arial"/>
          <w:b/>
          <w:sz w:val="36"/>
          <w:szCs w:val="36"/>
        </w:rPr>
        <w:t>Я</w:t>
      </w:r>
      <w:r w:rsidRPr="00933395">
        <w:rPr>
          <w:rFonts w:ascii="Arial" w:hAnsi="Arial" w:cs="Arial"/>
          <w:b/>
          <w:sz w:val="36"/>
          <w:szCs w:val="36"/>
        </w:rPr>
        <w:t xml:space="preserve"> ЎЖЫВА</w:t>
      </w:r>
      <w:r w:rsidR="000C3001">
        <w:rPr>
          <w:rFonts w:ascii="Arial" w:hAnsi="Arial" w:cs="Arial"/>
          <w:b/>
          <w:sz w:val="36"/>
          <w:szCs w:val="36"/>
        </w:rPr>
        <w:t>Ю</w:t>
      </w:r>
      <w:r w:rsidRPr="00933395">
        <w:rPr>
          <w:rFonts w:ascii="Arial" w:hAnsi="Arial" w:cs="Arial"/>
          <w:b/>
          <w:sz w:val="36"/>
          <w:szCs w:val="36"/>
        </w:rPr>
        <w:t xml:space="preserve">ЦЦА </w:t>
      </w:r>
      <w:r w:rsidR="004E6DC8" w:rsidRPr="00176A3F">
        <w:rPr>
          <w:rFonts w:ascii="Arial" w:hAnsi="Arial" w:cs="Arial"/>
          <w:b/>
          <w:sz w:val="36"/>
          <w:szCs w:val="36"/>
        </w:rPr>
        <w:t>Ў СФЕРЫ</w:t>
      </w:r>
      <w:r w:rsidR="00D80C91">
        <w:rPr>
          <w:rFonts w:ascii="Arial" w:hAnsi="Arial" w:cs="Arial"/>
          <w:b/>
          <w:sz w:val="36"/>
          <w:szCs w:val="36"/>
        </w:rPr>
        <w:t xml:space="preserve"> </w:t>
      </w:r>
      <w:r w:rsidR="004E6DC8" w:rsidRPr="00176A3F">
        <w:rPr>
          <w:rFonts w:ascii="Arial" w:hAnsi="Arial" w:cs="Arial"/>
          <w:b/>
          <w:sz w:val="36"/>
          <w:szCs w:val="36"/>
        </w:rPr>
        <w:t>ЗАКАНАДАЎЧАЙ МЕТРАЛОГІІ</w:t>
      </w:r>
      <w:r w:rsidR="00D80C91">
        <w:rPr>
          <w:rFonts w:ascii="Arial" w:hAnsi="Arial" w:cs="Arial"/>
          <w:b/>
          <w:sz w:val="36"/>
          <w:szCs w:val="36"/>
        </w:rPr>
        <w:t>. ПРАВ</w:t>
      </w:r>
      <w:r w:rsidR="00D80C91">
        <w:rPr>
          <w:rFonts w:ascii="Arial" w:hAnsi="Arial" w:cs="Arial"/>
          <w:b/>
          <w:sz w:val="36"/>
          <w:szCs w:val="36"/>
          <w:lang w:val="en-US"/>
        </w:rPr>
        <w:t>I</w:t>
      </w:r>
      <w:r w:rsidR="00D80C91">
        <w:rPr>
          <w:rFonts w:ascii="Arial" w:hAnsi="Arial" w:cs="Arial"/>
          <w:b/>
          <w:sz w:val="36"/>
          <w:szCs w:val="36"/>
        </w:rPr>
        <w:t xml:space="preserve">ЛЫ АЗНАЧЭННЯ </w:t>
      </w:r>
      <w:r w:rsidR="00D80C91">
        <w:rPr>
          <w:rFonts w:ascii="Arial" w:hAnsi="Arial" w:cs="Arial"/>
          <w:b/>
          <w:sz w:val="36"/>
          <w:szCs w:val="36"/>
          <w:lang w:val="en-US"/>
        </w:rPr>
        <w:t>I</w:t>
      </w:r>
      <w:r w:rsidR="00D80C91" w:rsidRPr="00EA48F3">
        <w:rPr>
          <w:rFonts w:ascii="Arial" w:hAnsi="Arial" w:cs="Arial"/>
          <w:b/>
          <w:sz w:val="36"/>
          <w:szCs w:val="36"/>
        </w:rPr>
        <w:t xml:space="preserve"> </w:t>
      </w:r>
      <w:r w:rsidR="00D80C91">
        <w:rPr>
          <w:rFonts w:ascii="Arial" w:hAnsi="Arial" w:cs="Arial"/>
          <w:b/>
          <w:sz w:val="36"/>
          <w:szCs w:val="36"/>
        </w:rPr>
        <w:t>ПРЫЗНАЧЭННЯ</w:t>
      </w:r>
    </w:p>
    <w:p w:rsidR="00176A3F" w:rsidRDefault="00176A3F" w:rsidP="00176A3F">
      <w:pPr>
        <w:shd w:val="clear" w:color="auto" w:fill="FFFFFF"/>
        <w:rPr>
          <w:rFonts w:ascii="Arial" w:hAnsi="Arial" w:cs="Arial"/>
          <w:b/>
          <w:sz w:val="32"/>
          <w:szCs w:val="32"/>
        </w:rPr>
      </w:pPr>
    </w:p>
    <w:p w:rsidR="00F909E8" w:rsidRPr="00D73335" w:rsidRDefault="00F909E8" w:rsidP="00176A3F">
      <w:pPr>
        <w:shd w:val="clear" w:color="auto" w:fill="FFFFFF"/>
      </w:pPr>
    </w:p>
    <w:p w:rsidR="00864EBE" w:rsidRPr="00591932" w:rsidRDefault="00864EBE" w:rsidP="00176A3F">
      <w:pPr>
        <w:shd w:val="clear" w:color="auto" w:fill="FFFFFF"/>
        <w:jc w:val="both"/>
        <w:rPr>
          <w:rFonts w:ascii="Arial" w:hAnsi="Arial" w:cs="Arial"/>
          <w:i/>
        </w:rPr>
      </w:pPr>
      <w:r w:rsidRPr="00591932">
        <w:rPr>
          <w:rFonts w:ascii="Arial" w:hAnsi="Arial" w:cs="Arial"/>
          <w:i/>
        </w:rPr>
        <w:t xml:space="preserve">Настоящий </w:t>
      </w:r>
      <w:r>
        <w:rPr>
          <w:rFonts w:ascii="Arial" w:hAnsi="Arial" w:cs="Arial"/>
          <w:i/>
        </w:rPr>
        <w:t>проект стандарта</w:t>
      </w:r>
      <w:r w:rsidRPr="00857698">
        <w:rPr>
          <w:rFonts w:ascii="Arial" w:hAnsi="Arial" w:cs="Arial"/>
          <w:i/>
        </w:rPr>
        <w:t xml:space="preserve"> </w:t>
      </w:r>
      <w:r w:rsidRPr="00591932">
        <w:rPr>
          <w:rFonts w:ascii="Arial" w:hAnsi="Arial" w:cs="Arial"/>
          <w:i/>
        </w:rPr>
        <w:t>не подлежит применению до его утверждения</w:t>
      </w: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Pr="00D73335" w:rsidRDefault="00F909E8" w:rsidP="00176A3F">
      <w:pPr>
        <w:shd w:val="clear" w:color="auto" w:fill="FFFFFF"/>
      </w:pPr>
    </w:p>
    <w:p w:rsidR="00F909E8" w:rsidRDefault="00F909E8" w:rsidP="00176A3F">
      <w:pPr>
        <w:shd w:val="clear" w:color="auto" w:fill="FFFFFF"/>
      </w:pPr>
    </w:p>
    <w:p w:rsidR="004F6909" w:rsidRDefault="004F6909" w:rsidP="00176A3F">
      <w:pPr>
        <w:shd w:val="clear" w:color="auto" w:fill="FFFFFF"/>
      </w:pPr>
    </w:p>
    <w:p w:rsidR="004F6909" w:rsidRDefault="004F6909" w:rsidP="00176A3F">
      <w:pPr>
        <w:shd w:val="clear" w:color="auto" w:fill="FFFFFF"/>
      </w:pPr>
    </w:p>
    <w:p w:rsidR="00F909E8" w:rsidRPr="00D73335" w:rsidRDefault="00F909E8" w:rsidP="00176A3F">
      <w:pPr>
        <w:shd w:val="clear" w:color="auto" w:fill="FFFFFF"/>
        <w:sectPr w:rsidR="00F909E8" w:rsidRPr="00D73335" w:rsidSect="00176A3F">
          <w:headerReference w:type="default" r:id="rId8"/>
          <w:footerReference w:type="even" r:id="rId9"/>
          <w:footerReference w:type="default" r:id="rId10"/>
          <w:headerReference w:type="first" r:id="rId11"/>
          <w:footerReference w:type="first" r:id="rId12"/>
          <w:pgSz w:w="11909" w:h="16834" w:code="9"/>
          <w:pgMar w:top="1191" w:right="1021" w:bottom="1247" w:left="1247" w:header="720" w:footer="720" w:gutter="0"/>
          <w:pgNumType w:fmt="upperRoman"/>
          <w:cols w:space="60"/>
          <w:noEndnote/>
          <w:titlePg/>
        </w:sectPr>
      </w:pPr>
    </w:p>
    <w:p w:rsidR="004F6909" w:rsidRPr="004F6909" w:rsidRDefault="004F6909" w:rsidP="004F6909">
      <w:pPr>
        <w:rPr>
          <w:rFonts w:ascii="Arial" w:eastAsia="Times New Roman" w:hAnsi="Arial"/>
          <w:i/>
          <w:kern w:val="22"/>
          <w:sz w:val="22"/>
          <w:szCs w:val="20"/>
          <w:lang w:eastAsia="ru-RU"/>
        </w:rPr>
      </w:pPr>
    </w:p>
    <w:tbl>
      <w:tblPr>
        <w:tblW w:w="10031" w:type="dxa"/>
        <w:tblBorders>
          <w:top w:val="thickThinSmallGap" w:sz="24" w:space="0" w:color="auto"/>
        </w:tblBorders>
        <w:tblLayout w:type="fixed"/>
        <w:tblLook w:val="0000" w:firstRow="0" w:lastRow="0" w:firstColumn="0" w:lastColumn="0" w:noHBand="0" w:noVBand="0"/>
      </w:tblPr>
      <w:tblGrid>
        <w:gridCol w:w="7054"/>
        <w:gridCol w:w="2977"/>
      </w:tblGrid>
      <w:tr w:rsidR="004F6909" w:rsidRPr="004F6909" w:rsidTr="006F2A1B">
        <w:tc>
          <w:tcPr>
            <w:tcW w:w="10031" w:type="dxa"/>
            <w:gridSpan w:val="2"/>
          </w:tcPr>
          <w:p w:rsidR="004F6909" w:rsidRPr="004F6909" w:rsidRDefault="004F6909" w:rsidP="004F6909">
            <w:pPr>
              <w:rPr>
                <w:rFonts w:ascii="Arial" w:eastAsia="Times New Roman" w:hAnsi="Arial" w:cs="Arial"/>
                <w:sz w:val="20"/>
                <w:szCs w:val="20"/>
                <w:lang w:eastAsia="ru-RU"/>
              </w:rPr>
            </w:pPr>
          </w:p>
        </w:tc>
      </w:tr>
      <w:tr w:rsidR="004F6909" w:rsidRPr="004F6909" w:rsidTr="006F2A1B">
        <w:tblPrEx>
          <w:tblBorders>
            <w:top w:val="none" w:sz="0" w:space="0" w:color="auto"/>
          </w:tblBorders>
        </w:tblPrEx>
        <w:tc>
          <w:tcPr>
            <w:tcW w:w="7054" w:type="dxa"/>
          </w:tcPr>
          <w:p w:rsidR="004F6909" w:rsidRPr="004F6909" w:rsidRDefault="00142F52" w:rsidP="004F6909">
            <w:pPr>
              <w:rPr>
                <w:rFonts w:ascii="Arial" w:eastAsia="Times New Roman" w:hAnsi="Arial" w:cs="Arial"/>
                <w:sz w:val="20"/>
                <w:szCs w:val="20"/>
                <w:lang w:eastAsia="ru-RU"/>
              </w:rPr>
            </w:pPr>
            <w:r>
              <w:rPr>
                <w:rFonts w:ascii="Arial" w:eastAsia="Times New Roman" w:hAnsi="Arial" w:cs="Arial"/>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69.75pt" fillcolor="window">
                  <v:imagedata r:id="rId13" o:title=""/>
                </v:shape>
              </w:pict>
            </w:r>
          </w:p>
        </w:tc>
        <w:tc>
          <w:tcPr>
            <w:tcW w:w="2977" w:type="dxa"/>
          </w:tcPr>
          <w:p w:rsidR="004F6909" w:rsidRPr="004F6909" w:rsidRDefault="004F6909" w:rsidP="004F6909">
            <w:pPr>
              <w:rPr>
                <w:rFonts w:ascii="Arial" w:eastAsia="Times New Roman" w:hAnsi="Arial" w:cs="Arial"/>
                <w:sz w:val="20"/>
                <w:szCs w:val="20"/>
                <w:lang w:eastAsia="ru-RU"/>
              </w:rPr>
            </w:pPr>
          </w:p>
          <w:p w:rsidR="004F6909" w:rsidRPr="004F6909" w:rsidRDefault="004F6909" w:rsidP="004F6909">
            <w:pPr>
              <w:keepNext/>
              <w:spacing w:before="60" w:after="60"/>
              <w:rPr>
                <w:rFonts w:ascii="Arial" w:eastAsia="Times New Roman" w:hAnsi="Arial" w:cs="Arial"/>
                <w:b/>
                <w:lang w:eastAsia="ru-RU"/>
              </w:rPr>
            </w:pPr>
            <w:r w:rsidRPr="004F6909">
              <w:rPr>
                <w:rFonts w:ascii="Arial" w:eastAsia="Times New Roman" w:hAnsi="Arial" w:cs="Arial"/>
                <w:b/>
                <w:lang w:eastAsia="ru-RU"/>
              </w:rPr>
              <w:t>Госстандарт</w:t>
            </w:r>
          </w:p>
          <w:p w:rsidR="004F6909" w:rsidRPr="004F6909" w:rsidRDefault="004F6909" w:rsidP="004F6909">
            <w:pPr>
              <w:keepNext/>
              <w:spacing w:before="60" w:after="60"/>
              <w:rPr>
                <w:rFonts w:ascii="Arial" w:eastAsia="Times New Roman" w:hAnsi="Arial" w:cs="Arial"/>
                <w:b/>
                <w:lang w:eastAsia="ru-RU"/>
              </w:rPr>
            </w:pPr>
            <w:r w:rsidRPr="004F6909">
              <w:rPr>
                <w:rFonts w:ascii="Arial" w:eastAsia="Times New Roman" w:hAnsi="Arial" w:cs="Arial"/>
                <w:b/>
                <w:lang w:eastAsia="ru-RU"/>
              </w:rPr>
              <w:t>Минск</w:t>
            </w:r>
          </w:p>
          <w:p w:rsidR="004F6909" w:rsidRPr="004F6909" w:rsidRDefault="004F6909" w:rsidP="004F6909">
            <w:pPr>
              <w:keepNext/>
              <w:spacing w:before="60" w:after="60"/>
              <w:rPr>
                <w:rFonts w:ascii="Arial" w:eastAsia="Times New Roman" w:hAnsi="Arial" w:cs="Arial"/>
                <w:b/>
                <w:lang w:eastAsia="ru-RU"/>
              </w:rPr>
            </w:pPr>
          </w:p>
        </w:tc>
      </w:tr>
    </w:tbl>
    <w:p w:rsidR="00F909E8" w:rsidRPr="00D73335" w:rsidRDefault="00F909E8" w:rsidP="00F909E8">
      <w:pPr>
        <w:shd w:val="clear" w:color="auto" w:fill="FFFFFF"/>
        <w:spacing w:before="1541" w:line="422" w:lineRule="exact"/>
        <w:sectPr w:rsidR="00F909E8" w:rsidRPr="00D73335" w:rsidSect="00176A3F">
          <w:type w:val="continuous"/>
          <w:pgSz w:w="11909" w:h="16834"/>
          <w:pgMar w:top="1188" w:right="1021" w:bottom="1247" w:left="1247" w:header="720" w:footer="720" w:gutter="0"/>
          <w:cols w:space="60"/>
          <w:noEndnote/>
        </w:sectPr>
      </w:pPr>
    </w:p>
    <w:p w:rsidR="00F909E8" w:rsidRPr="00D73335" w:rsidRDefault="0090446C" w:rsidP="00F73E2C">
      <w:pPr>
        <w:shd w:val="clear" w:color="auto" w:fill="FFFFFF"/>
        <w:ind w:firstLine="397"/>
        <w:jc w:val="both"/>
        <w:rPr>
          <w:rFonts w:ascii="Arial" w:hAnsi="Arial" w:cs="Arial"/>
          <w:b/>
          <w:sz w:val="20"/>
          <w:szCs w:val="20"/>
        </w:rPr>
      </w:pPr>
      <w:r>
        <w:rPr>
          <w:rFonts w:ascii="Arial" w:hAnsi="Arial" w:cs="Arial"/>
          <w:noProof/>
          <w:sz w:val="20"/>
          <w:szCs w:val="20"/>
          <w:lang w:eastAsia="ru-RU"/>
        </w:rPr>
        <w:lastRenderedPageBreak/>
        <mc:AlternateContent>
          <mc:Choice Requires="wps">
            <w:drawing>
              <wp:anchor distT="0" distB="0" distL="114300" distR="114300" simplePos="0" relativeHeight="251657728" behindDoc="0" locked="0" layoutInCell="0" allowOverlap="1">
                <wp:simplePos x="0" y="0"/>
                <wp:positionH relativeFrom="column">
                  <wp:posOffset>18415</wp:posOffset>
                </wp:positionH>
                <wp:positionV relativeFrom="paragraph">
                  <wp:posOffset>-15240</wp:posOffset>
                </wp:positionV>
                <wp:extent cx="6108065" cy="0"/>
                <wp:effectExtent l="8890" t="13335" r="7620" b="5715"/>
                <wp:wrapNone/>
                <wp:docPr id="1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806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5698E"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2pt" to="482.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K+0EgIAACkEAAAOAAAAZHJzL2Uyb0RvYy54bWysU8GO2yAQvVfqPyDuie3U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" o:allowincell="f" strokeweight=".7pt"/>
            </w:pict>
          </mc:Fallback>
        </mc:AlternateContent>
      </w:r>
      <w:r w:rsidR="00F909E8" w:rsidRPr="00D73335">
        <w:rPr>
          <w:rFonts w:ascii="Arial" w:hAnsi="Arial" w:cs="Arial"/>
          <w:color w:val="000000"/>
          <w:spacing w:val="-1"/>
          <w:sz w:val="20"/>
          <w:szCs w:val="20"/>
        </w:rPr>
        <w:t>УДК</w:t>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73E2C">
        <w:rPr>
          <w:rFonts w:ascii="Arial" w:hAnsi="Arial" w:cs="Arial"/>
          <w:color w:val="000000"/>
          <w:spacing w:val="-1"/>
          <w:sz w:val="20"/>
          <w:szCs w:val="20"/>
        </w:rPr>
        <w:tab/>
      </w:r>
      <w:r w:rsidR="00F909E8" w:rsidRPr="00D73335">
        <w:rPr>
          <w:rFonts w:ascii="Arial" w:hAnsi="Arial" w:cs="Arial"/>
          <w:color w:val="000000"/>
          <w:spacing w:val="-3"/>
          <w:sz w:val="20"/>
          <w:szCs w:val="20"/>
        </w:rPr>
        <w:t xml:space="preserve">МКС </w:t>
      </w:r>
      <w:r w:rsidR="0041364D">
        <w:rPr>
          <w:rFonts w:ascii="Arial" w:hAnsi="Arial" w:cs="Arial"/>
          <w:color w:val="000000"/>
          <w:spacing w:val="-3"/>
          <w:sz w:val="20"/>
          <w:szCs w:val="20"/>
        </w:rPr>
        <w:t xml:space="preserve">17.040; </w:t>
      </w:r>
      <w:r w:rsidR="00F909E8" w:rsidRPr="00D73335">
        <w:rPr>
          <w:rFonts w:ascii="Arial" w:hAnsi="Arial" w:cs="Arial"/>
          <w:color w:val="000000"/>
          <w:spacing w:val="-3"/>
          <w:sz w:val="20"/>
          <w:szCs w:val="20"/>
        </w:rPr>
        <w:t>17.</w:t>
      </w:r>
      <w:r w:rsidR="005B4EEA" w:rsidRPr="00D73335">
        <w:rPr>
          <w:rFonts w:ascii="Arial" w:hAnsi="Arial" w:cs="Arial"/>
          <w:color w:val="000000"/>
          <w:spacing w:val="-3"/>
          <w:sz w:val="20"/>
          <w:szCs w:val="20"/>
        </w:rPr>
        <w:t>0</w:t>
      </w:r>
      <w:r w:rsidR="005871DD" w:rsidRPr="00D73335">
        <w:rPr>
          <w:rFonts w:ascii="Arial" w:hAnsi="Arial" w:cs="Arial"/>
          <w:color w:val="000000"/>
          <w:spacing w:val="-3"/>
          <w:sz w:val="20"/>
          <w:szCs w:val="20"/>
        </w:rPr>
        <w:t>40</w:t>
      </w:r>
      <w:r w:rsidR="005B4EEA" w:rsidRPr="00D73335">
        <w:rPr>
          <w:rFonts w:ascii="Arial" w:hAnsi="Arial" w:cs="Arial"/>
          <w:color w:val="000000"/>
          <w:spacing w:val="-3"/>
          <w:sz w:val="20"/>
          <w:szCs w:val="20"/>
        </w:rPr>
        <w:t>.30</w:t>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r>
      <w:r w:rsidR="00F73E2C">
        <w:rPr>
          <w:rFonts w:ascii="Arial" w:hAnsi="Arial" w:cs="Arial"/>
          <w:color w:val="000000"/>
          <w:sz w:val="20"/>
          <w:szCs w:val="20"/>
        </w:rPr>
        <w:tab/>
        <w:t xml:space="preserve">      </w:t>
      </w:r>
      <w:r w:rsidR="002721A7" w:rsidRPr="00D73335">
        <w:rPr>
          <w:rFonts w:ascii="Arial" w:hAnsi="Arial" w:cs="Arial"/>
          <w:color w:val="000000"/>
          <w:sz w:val="20"/>
          <w:szCs w:val="20"/>
        </w:rPr>
        <w:t>КП 0</w:t>
      </w:r>
      <w:r w:rsidR="0085166B" w:rsidRPr="00822962">
        <w:rPr>
          <w:rFonts w:ascii="Arial" w:hAnsi="Arial" w:cs="Arial"/>
          <w:color w:val="000000"/>
          <w:sz w:val="20"/>
          <w:szCs w:val="20"/>
        </w:rPr>
        <w:t>3</w:t>
      </w:r>
      <w:r w:rsidR="00F909E8" w:rsidRPr="00D73335">
        <w:rPr>
          <w:rFonts w:ascii="Arial" w:hAnsi="Arial" w:cs="Arial"/>
          <w:color w:val="000000"/>
          <w:spacing w:val="-1"/>
          <w:sz w:val="20"/>
          <w:szCs w:val="20"/>
        </w:rPr>
        <w:t xml:space="preserve"> </w:t>
      </w:r>
    </w:p>
    <w:p w:rsidR="00F909E8" w:rsidRPr="00822962" w:rsidRDefault="00F909E8" w:rsidP="00FE2A3B">
      <w:pPr>
        <w:shd w:val="clear" w:color="auto" w:fill="FFFFFF"/>
        <w:ind w:firstLine="397"/>
        <w:jc w:val="both"/>
        <w:rPr>
          <w:rFonts w:ascii="Arial" w:hAnsi="Arial" w:cs="Arial"/>
          <w:bCs/>
          <w:color w:val="000000"/>
          <w:spacing w:val="1"/>
          <w:sz w:val="20"/>
          <w:szCs w:val="20"/>
        </w:rPr>
      </w:pPr>
      <w:r w:rsidRPr="00D73335">
        <w:rPr>
          <w:rFonts w:ascii="Arial" w:hAnsi="Arial" w:cs="Arial"/>
          <w:b/>
          <w:bCs/>
          <w:color w:val="000000"/>
          <w:spacing w:val="1"/>
          <w:sz w:val="20"/>
          <w:szCs w:val="20"/>
        </w:rPr>
        <w:t xml:space="preserve">Ключевые слова: </w:t>
      </w:r>
      <w:r w:rsidR="00514B12">
        <w:rPr>
          <w:rFonts w:ascii="Arial" w:hAnsi="Arial" w:cs="Arial"/>
          <w:bCs/>
          <w:color w:val="000000"/>
          <w:spacing w:val="1"/>
          <w:sz w:val="20"/>
          <w:szCs w:val="20"/>
        </w:rPr>
        <w:t>межповерочный инте</w:t>
      </w:r>
      <w:r w:rsidR="00822962" w:rsidRPr="00822962">
        <w:rPr>
          <w:rFonts w:ascii="Arial" w:hAnsi="Arial" w:cs="Arial"/>
          <w:bCs/>
          <w:color w:val="000000"/>
          <w:spacing w:val="1"/>
          <w:sz w:val="20"/>
          <w:szCs w:val="20"/>
        </w:rPr>
        <w:t>р</w:t>
      </w:r>
      <w:r w:rsidR="00514B12">
        <w:rPr>
          <w:rFonts w:ascii="Arial" w:hAnsi="Arial" w:cs="Arial"/>
          <w:bCs/>
          <w:color w:val="000000"/>
          <w:spacing w:val="1"/>
          <w:sz w:val="20"/>
          <w:szCs w:val="20"/>
        </w:rPr>
        <w:t>в</w:t>
      </w:r>
      <w:r w:rsidR="00822962" w:rsidRPr="00822962">
        <w:rPr>
          <w:rFonts w:ascii="Arial" w:hAnsi="Arial" w:cs="Arial"/>
          <w:bCs/>
          <w:color w:val="000000"/>
          <w:spacing w:val="1"/>
          <w:sz w:val="20"/>
          <w:szCs w:val="20"/>
        </w:rPr>
        <w:t>ал</w:t>
      </w:r>
      <w:r w:rsidR="00514B12">
        <w:rPr>
          <w:rFonts w:ascii="Arial" w:hAnsi="Arial" w:cs="Arial"/>
          <w:bCs/>
          <w:color w:val="000000"/>
          <w:spacing w:val="1"/>
          <w:sz w:val="20"/>
          <w:szCs w:val="20"/>
        </w:rPr>
        <w:t>, межкалибровочн</w:t>
      </w:r>
      <w:r w:rsidR="00F73E2C">
        <w:rPr>
          <w:rFonts w:ascii="Arial" w:hAnsi="Arial" w:cs="Arial"/>
          <w:bCs/>
          <w:color w:val="000000"/>
          <w:spacing w:val="1"/>
          <w:sz w:val="20"/>
          <w:szCs w:val="20"/>
        </w:rPr>
        <w:t>ый</w:t>
      </w:r>
      <w:r w:rsidR="00514B12">
        <w:rPr>
          <w:rFonts w:ascii="Arial" w:hAnsi="Arial" w:cs="Arial"/>
          <w:bCs/>
          <w:color w:val="000000"/>
          <w:spacing w:val="1"/>
          <w:sz w:val="20"/>
          <w:szCs w:val="20"/>
        </w:rPr>
        <w:t xml:space="preserve"> интервал, </w:t>
      </w:r>
      <w:r w:rsidR="00284E0C">
        <w:rPr>
          <w:rFonts w:ascii="Arial" w:hAnsi="Arial" w:cs="Arial"/>
          <w:bCs/>
          <w:color w:val="000000"/>
          <w:spacing w:val="1"/>
          <w:sz w:val="20"/>
          <w:szCs w:val="20"/>
        </w:rPr>
        <w:t>измерительное оборудование</w:t>
      </w:r>
      <w:r w:rsidR="00F73E2C">
        <w:rPr>
          <w:rFonts w:ascii="Arial" w:hAnsi="Arial" w:cs="Arial"/>
          <w:bCs/>
          <w:color w:val="000000"/>
          <w:spacing w:val="1"/>
          <w:sz w:val="20"/>
          <w:szCs w:val="20"/>
        </w:rPr>
        <w:t>,</w:t>
      </w:r>
      <w:r w:rsidR="008B1336">
        <w:rPr>
          <w:rFonts w:ascii="Arial" w:hAnsi="Arial" w:cs="Arial"/>
          <w:bCs/>
          <w:color w:val="000000"/>
          <w:spacing w:val="1"/>
          <w:sz w:val="20"/>
          <w:szCs w:val="20"/>
        </w:rPr>
        <w:t xml:space="preserve"> </w:t>
      </w:r>
      <w:r w:rsidR="00F73E2C">
        <w:rPr>
          <w:rFonts w:ascii="Arial" w:hAnsi="Arial" w:cs="Arial"/>
          <w:bCs/>
          <w:color w:val="000000"/>
          <w:spacing w:val="1"/>
          <w:sz w:val="20"/>
          <w:szCs w:val="20"/>
        </w:rPr>
        <w:t>сфера законодательной метрологии</w:t>
      </w:r>
    </w:p>
    <w:p w:rsidR="00F909E8" w:rsidRPr="00D73335" w:rsidRDefault="0090446C" w:rsidP="00F909E8">
      <w:pPr>
        <w:shd w:val="clear" w:color="auto" w:fill="FFFFFF"/>
        <w:spacing w:before="470"/>
        <w:ind w:left="10"/>
        <w:jc w:val="center"/>
        <w:rPr>
          <w:rFonts w:ascii="Arial" w:hAnsi="Arial" w:cs="Arial"/>
          <w:sz w:val="20"/>
          <w:szCs w:val="20"/>
        </w:rPr>
      </w:pPr>
      <w:r>
        <w:rPr>
          <w:rFonts w:ascii="Arial" w:hAnsi="Arial" w:cs="Arial"/>
          <w:noProof/>
          <w:sz w:val="20"/>
          <w:szCs w:val="20"/>
          <w:lang w:eastAsia="ru-RU"/>
        </w:rPr>
        <mc:AlternateContent>
          <mc:Choice Requires="wps">
            <w:drawing>
              <wp:anchor distT="0" distB="0" distL="114300" distR="114300" simplePos="0" relativeHeight="251658752" behindDoc="0" locked="0" layoutInCell="0" allowOverlap="1">
                <wp:simplePos x="0" y="0"/>
                <wp:positionH relativeFrom="column">
                  <wp:posOffset>-12065</wp:posOffset>
                </wp:positionH>
                <wp:positionV relativeFrom="paragraph">
                  <wp:posOffset>48895</wp:posOffset>
                </wp:positionV>
                <wp:extent cx="6126480" cy="0"/>
                <wp:effectExtent l="6985" t="10795" r="10160" b="8255"/>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BA86E"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3.85pt" to="481.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9lEgIAACgEAAAOAAAAZHJzL2Uyb0RvYy54bWysU8GO2yAQvVfqPyDuie3UzT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" o:allowincell="f" strokeweight=".7pt"/>
            </w:pict>
          </mc:Fallback>
        </mc:AlternateContent>
      </w:r>
      <w:r w:rsidR="00F909E8" w:rsidRPr="00D73335">
        <w:rPr>
          <w:rFonts w:ascii="Arial" w:hAnsi="Arial" w:cs="Arial"/>
          <w:b/>
          <w:bCs/>
          <w:color w:val="000000"/>
          <w:spacing w:val="-2"/>
          <w:sz w:val="20"/>
          <w:szCs w:val="20"/>
        </w:rPr>
        <w:t>Предисловие</w:t>
      </w:r>
    </w:p>
    <w:p w:rsidR="00864EBE" w:rsidRPr="00591932" w:rsidRDefault="00864EBE" w:rsidP="00864EBE">
      <w:pPr>
        <w:shd w:val="clear" w:color="auto" w:fill="FFFFFF"/>
        <w:spacing w:before="240" w:line="230" w:lineRule="exact"/>
        <w:ind w:left="5" w:firstLine="403"/>
        <w:jc w:val="both"/>
        <w:rPr>
          <w:rFonts w:ascii="Arial" w:hAnsi="Arial" w:cs="Arial"/>
          <w:sz w:val="20"/>
          <w:szCs w:val="20"/>
        </w:rPr>
      </w:pPr>
      <w:r w:rsidRPr="00591932">
        <w:rPr>
          <w:rFonts w:ascii="Arial" w:hAnsi="Arial" w:cs="Arial"/>
          <w:color w:val="000000"/>
          <w:spacing w:val="2"/>
          <w:sz w:val="20"/>
          <w:szCs w:val="20"/>
        </w:rPr>
        <w:t xml:space="preserve">Цели, основные принципы, положения по государственному регулированию и управлению в </w:t>
      </w:r>
      <w:r w:rsidRPr="00591932">
        <w:rPr>
          <w:rFonts w:ascii="Arial" w:hAnsi="Arial" w:cs="Arial"/>
          <w:color w:val="000000"/>
          <w:spacing w:val="1"/>
          <w:sz w:val="20"/>
          <w:szCs w:val="20"/>
        </w:rPr>
        <w:t xml:space="preserve">области технического нормирования и стандартизации установлены Законом Республики Беларусь </w:t>
      </w:r>
      <w:r w:rsidRPr="00591932">
        <w:rPr>
          <w:rFonts w:ascii="Arial" w:hAnsi="Arial" w:cs="Arial"/>
          <w:color w:val="000000"/>
          <w:sz w:val="20"/>
          <w:szCs w:val="20"/>
        </w:rPr>
        <w:t>«О техническом нормировании и стандартизации»</w:t>
      </w:r>
    </w:p>
    <w:p w:rsidR="00864EBE" w:rsidRPr="00591932" w:rsidRDefault="00864EBE" w:rsidP="005D3BC6">
      <w:pPr>
        <w:keepNext/>
        <w:spacing w:before="100"/>
        <w:ind w:firstLine="397"/>
        <w:jc w:val="both"/>
        <w:rPr>
          <w:rFonts w:ascii="Arial" w:hAnsi="Arial" w:cs="Arial"/>
          <w:sz w:val="20"/>
          <w:szCs w:val="20"/>
        </w:rPr>
      </w:pPr>
      <w:r w:rsidRPr="00591932">
        <w:rPr>
          <w:rFonts w:ascii="Arial" w:hAnsi="Arial" w:cs="Arial"/>
          <w:color w:val="000000"/>
          <w:sz w:val="20"/>
          <w:szCs w:val="20"/>
        </w:rPr>
        <w:t>1</w:t>
      </w:r>
      <w:r w:rsidRPr="00591932">
        <w:rPr>
          <w:rFonts w:ascii="Arial" w:hAnsi="Arial" w:cs="Arial"/>
          <w:sz w:val="20"/>
          <w:szCs w:val="20"/>
        </w:rPr>
        <w:t xml:space="preserve"> РАЗРАБОТАН </w:t>
      </w:r>
      <w:r w:rsidR="00D80C91">
        <w:rPr>
          <w:rFonts w:ascii="Arial" w:hAnsi="Arial" w:cs="Arial"/>
          <w:sz w:val="20"/>
          <w:szCs w:val="20"/>
        </w:rPr>
        <w:t>Р</w:t>
      </w:r>
      <w:r w:rsidRPr="00591932">
        <w:rPr>
          <w:rFonts w:ascii="Arial" w:hAnsi="Arial" w:cs="Arial"/>
          <w:sz w:val="20"/>
          <w:szCs w:val="20"/>
        </w:rPr>
        <w:t xml:space="preserve">еспубликанским унитарным предприятием </w:t>
      </w:r>
      <w:r w:rsidRPr="00591932">
        <w:rPr>
          <w:rFonts w:ascii="Arial" w:hAnsi="Arial" w:cs="Arial"/>
          <w:bCs/>
          <w:sz w:val="20"/>
          <w:szCs w:val="20"/>
        </w:rPr>
        <w:t>«</w:t>
      </w:r>
      <w:r w:rsidRPr="00591932">
        <w:rPr>
          <w:rFonts w:ascii="Arial" w:hAnsi="Arial" w:cs="Arial"/>
          <w:sz w:val="20"/>
          <w:szCs w:val="20"/>
        </w:rPr>
        <w:t>Белорусский государственный институт метрологии</w:t>
      </w:r>
      <w:r w:rsidRPr="00591932">
        <w:rPr>
          <w:rFonts w:ascii="Arial" w:hAnsi="Arial" w:cs="Arial"/>
          <w:bCs/>
          <w:sz w:val="20"/>
          <w:szCs w:val="20"/>
        </w:rPr>
        <w:t>»</w:t>
      </w:r>
      <w:r w:rsidRPr="00591932">
        <w:rPr>
          <w:rFonts w:ascii="Arial" w:hAnsi="Arial" w:cs="Arial"/>
          <w:sz w:val="20"/>
          <w:szCs w:val="20"/>
        </w:rPr>
        <w:t xml:space="preserve"> (БелГИМ)</w:t>
      </w:r>
    </w:p>
    <w:p w:rsidR="00864EBE" w:rsidRPr="00F346D6" w:rsidRDefault="00864EBE" w:rsidP="005D3BC6">
      <w:pPr>
        <w:ind w:firstLine="363"/>
        <w:jc w:val="both"/>
        <w:outlineLvl w:val="0"/>
        <w:rPr>
          <w:rFonts w:ascii="Arial" w:hAnsi="Arial" w:cs="Arial"/>
          <w:sz w:val="20"/>
          <w:szCs w:val="20"/>
        </w:rPr>
      </w:pPr>
      <w:bookmarkStart w:id="1" w:name="_Toc69093895"/>
      <w:bookmarkStart w:id="2" w:name="_Toc69013602"/>
      <w:r w:rsidRPr="00591932">
        <w:rPr>
          <w:rFonts w:ascii="Arial" w:hAnsi="Arial" w:cs="Arial"/>
          <w:sz w:val="20"/>
          <w:szCs w:val="20"/>
        </w:rPr>
        <w:t xml:space="preserve">ВНЕСЕН </w:t>
      </w:r>
      <w:bookmarkEnd w:id="1"/>
      <w:bookmarkEnd w:id="2"/>
      <w:r w:rsidRPr="00F346D6">
        <w:rPr>
          <w:rFonts w:ascii="Arial" w:hAnsi="Arial" w:cs="Arial"/>
          <w:sz w:val="20"/>
          <w:szCs w:val="20"/>
        </w:rPr>
        <w:t>Госстандартом Республики Беларусь</w:t>
      </w:r>
    </w:p>
    <w:p w:rsidR="005D3BC6" w:rsidRPr="005D3BC6" w:rsidRDefault="005D3BC6" w:rsidP="005D3BC6">
      <w:pPr>
        <w:spacing w:before="100"/>
        <w:ind w:firstLine="397"/>
        <w:jc w:val="both"/>
        <w:rPr>
          <w:rFonts w:ascii="Arial" w:eastAsia="Times New Roman" w:hAnsi="Arial" w:cs="Arial"/>
          <w:sz w:val="20"/>
          <w:szCs w:val="20"/>
          <w:lang w:eastAsia="ru-RU"/>
        </w:rPr>
      </w:pPr>
      <w:r w:rsidRPr="005D3BC6">
        <w:rPr>
          <w:rFonts w:ascii="Arial" w:eastAsia="Times New Roman" w:hAnsi="Arial" w:cs="Arial"/>
          <w:sz w:val="20"/>
          <w:szCs w:val="20"/>
          <w:lang w:eastAsia="ru-RU"/>
        </w:rPr>
        <w:t>2 УТВЕРЖДЕН И ВВЕДЕН В ДЕЙСТВИЕ постановлением Госстандарта Республики Беларусь от _____________  201  г.  № _____</w:t>
      </w:r>
    </w:p>
    <w:p w:rsidR="00F909E8" w:rsidRPr="00D73335" w:rsidRDefault="00864EBE" w:rsidP="005D3BC6">
      <w:pPr>
        <w:widowControl w:val="0"/>
        <w:shd w:val="clear" w:color="auto" w:fill="FFFFFF"/>
        <w:tabs>
          <w:tab w:val="left" w:pos="576"/>
        </w:tabs>
        <w:autoSpaceDE w:val="0"/>
        <w:autoSpaceDN w:val="0"/>
        <w:adjustRightInd w:val="0"/>
        <w:spacing w:before="100"/>
        <w:ind w:firstLine="363"/>
        <w:jc w:val="both"/>
        <w:rPr>
          <w:rFonts w:ascii="Arial" w:hAnsi="Arial" w:cs="Arial"/>
          <w:sz w:val="20"/>
          <w:szCs w:val="20"/>
        </w:rPr>
      </w:pPr>
      <w:r w:rsidRPr="00591932">
        <w:rPr>
          <w:rFonts w:ascii="Arial" w:hAnsi="Arial" w:cs="Arial"/>
          <w:sz w:val="20"/>
          <w:szCs w:val="20"/>
        </w:rPr>
        <w:t>3 ВВЕДЕН ВПЕРВЫЕ</w:t>
      </w:r>
    </w:p>
    <w:p w:rsidR="00F93E9B" w:rsidRPr="00B76121" w:rsidRDefault="00F93E9B" w:rsidP="004E2CED">
      <w:pPr>
        <w:widowControl w:val="0"/>
        <w:shd w:val="clear" w:color="auto" w:fill="FFFFFF"/>
        <w:tabs>
          <w:tab w:val="left" w:pos="576"/>
        </w:tabs>
        <w:autoSpaceDE w:val="0"/>
        <w:autoSpaceDN w:val="0"/>
        <w:adjustRightInd w:val="0"/>
        <w:spacing w:before="86"/>
        <w:ind w:left="394"/>
        <w:jc w:val="both"/>
        <w:rPr>
          <w:rFonts w:ascii="Arial" w:hAnsi="Arial" w:cs="Arial"/>
          <w:sz w:val="20"/>
          <w:szCs w:val="20"/>
        </w:rPr>
      </w:pPr>
    </w:p>
    <w:p w:rsidR="00F820B0" w:rsidRPr="00D73335" w:rsidRDefault="00F820B0"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2721A7" w:rsidRPr="00D73335" w:rsidRDefault="002721A7"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2721A7" w:rsidRPr="00D73335" w:rsidRDefault="002721A7" w:rsidP="00F820B0">
      <w:pPr>
        <w:widowControl w:val="0"/>
        <w:shd w:val="clear" w:color="auto" w:fill="FFFFFF"/>
        <w:tabs>
          <w:tab w:val="left" w:pos="576"/>
        </w:tabs>
        <w:autoSpaceDE w:val="0"/>
        <w:autoSpaceDN w:val="0"/>
        <w:adjustRightInd w:val="0"/>
        <w:spacing w:before="86"/>
        <w:jc w:val="both"/>
        <w:rPr>
          <w:rFonts w:ascii="Arial" w:hAnsi="Arial" w:cs="Arial"/>
          <w:sz w:val="20"/>
          <w:szCs w:val="20"/>
        </w:rPr>
      </w:pPr>
    </w:p>
    <w:p w:rsidR="00F820B0" w:rsidRPr="00D73335" w:rsidRDefault="00F820B0" w:rsidP="00F820B0">
      <w:pPr>
        <w:widowControl w:val="0"/>
        <w:shd w:val="clear" w:color="auto" w:fill="FFFFFF"/>
        <w:tabs>
          <w:tab w:val="left" w:pos="576"/>
        </w:tabs>
        <w:autoSpaceDE w:val="0"/>
        <w:autoSpaceDN w:val="0"/>
        <w:adjustRightInd w:val="0"/>
        <w:spacing w:before="86"/>
        <w:jc w:val="both"/>
        <w:rPr>
          <w:rFonts w:ascii="Arial" w:hAnsi="Arial" w:cs="Arial"/>
        </w:rPr>
      </w:pPr>
    </w:p>
    <w:p w:rsidR="00F820B0" w:rsidRDefault="00F820B0"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F820B0">
      <w:pPr>
        <w:widowControl w:val="0"/>
        <w:shd w:val="clear" w:color="auto" w:fill="FFFFFF"/>
        <w:tabs>
          <w:tab w:val="left" w:pos="576"/>
        </w:tabs>
        <w:autoSpaceDE w:val="0"/>
        <w:autoSpaceDN w:val="0"/>
        <w:adjustRightInd w:val="0"/>
        <w:spacing w:before="86"/>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Default="003B0731" w:rsidP="003B0731">
      <w:pPr>
        <w:widowControl w:val="0"/>
        <w:shd w:val="clear" w:color="auto" w:fill="FFFFFF"/>
        <w:tabs>
          <w:tab w:val="left" w:pos="576"/>
        </w:tabs>
        <w:autoSpaceDE w:val="0"/>
        <w:autoSpaceDN w:val="0"/>
        <w:adjustRightInd w:val="0"/>
        <w:jc w:val="both"/>
        <w:rPr>
          <w:rFonts w:ascii="Arial" w:hAnsi="Arial" w:cs="Arial"/>
        </w:rPr>
      </w:pPr>
    </w:p>
    <w:p w:rsidR="003B0731" w:rsidRPr="003B0731" w:rsidRDefault="003B0731" w:rsidP="003B0731">
      <w:pPr>
        <w:pBdr>
          <w:bottom w:val="single" w:sz="12" w:space="1" w:color="auto"/>
        </w:pBdr>
        <w:ind w:firstLine="397"/>
        <w:rPr>
          <w:rFonts w:ascii="Arial" w:eastAsia="Times New Roman" w:hAnsi="Arial" w:cs="Arial"/>
          <w:sz w:val="20"/>
          <w:szCs w:val="20"/>
          <w:lang w:eastAsia="ru-RU"/>
        </w:rPr>
      </w:pPr>
      <w:r w:rsidRPr="003B0731">
        <w:rPr>
          <w:rFonts w:ascii="Arial" w:eastAsia="Times New Roman" w:hAnsi="Arial" w:cs="Arial"/>
          <w:sz w:val="20"/>
          <w:szCs w:val="20"/>
          <w:lang w:eastAsia="ru-RU"/>
        </w:rPr>
        <w:t>Настоящий стандарт не может быть воспроизведен, тиражирован и распространен в качестве официального издания без разрешения Госстандарта Республики Беларусь</w:t>
      </w:r>
    </w:p>
    <w:p w:rsidR="003B0731" w:rsidRPr="003B0731" w:rsidRDefault="003B0731" w:rsidP="003B0731">
      <w:pPr>
        <w:ind w:firstLine="397"/>
        <w:rPr>
          <w:rFonts w:ascii="Arial" w:eastAsia="Times New Roman" w:hAnsi="Arial" w:cs="Arial"/>
          <w:sz w:val="20"/>
          <w:szCs w:val="20"/>
          <w:lang w:eastAsia="ru-RU"/>
        </w:rPr>
      </w:pPr>
      <w:r w:rsidRPr="003B0731">
        <w:rPr>
          <w:rFonts w:ascii="Arial" w:eastAsia="Times New Roman" w:hAnsi="Arial" w:cs="Arial"/>
          <w:sz w:val="20"/>
          <w:szCs w:val="20"/>
          <w:lang w:eastAsia="ru-RU"/>
        </w:rPr>
        <w:t xml:space="preserve">Издан на русском языке     </w:t>
      </w:r>
    </w:p>
    <w:p w:rsidR="00F909E8" w:rsidRPr="00D73335" w:rsidRDefault="00F909E8" w:rsidP="00C82681">
      <w:pPr>
        <w:pStyle w:val="a3"/>
        <w:ind w:firstLine="567"/>
        <w:rPr>
          <w:rFonts w:ascii="Arial" w:hAnsi="Arial" w:cs="Arial"/>
          <w:b/>
        </w:rPr>
      </w:pPr>
    </w:p>
    <w:p w:rsidR="006E38AF" w:rsidRPr="00D73335" w:rsidRDefault="006E38AF" w:rsidP="004379C6">
      <w:pPr>
        <w:pStyle w:val="a3"/>
        <w:pBdr>
          <w:bottom w:val="single" w:sz="12" w:space="1" w:color="auto"/>
        </w:pBdr>
        <w:jc w:val="center"/>
        <w:rPr>
          <w:rFonts w:ascii="Arial" w:hAnsi="Arial" w:cs="Arial"/>
        </w:rPr>
        <w:sectPr w:rsidR="006E38AF" w:rsidRPr="00D73335" w:rsidSect="00176A3F">
          <w:headerReference w:type="even" r:id="rId14"/>
          <w:headerReference w:type="default" r:id="rId15"/>
          <w:footerReference w:type="even" r:id="rId16"/>
          <w:footerReference w:type="default" r:id="rId17"/>
          <w:headerReference w:type="first" r:id="rId18"/>
          <w:footerReference w:type="first" r:id="rId19"/>
          <w:pgSz w:w="11906" w:h="16838" w:code="9"/>
          <w:pgMar w:top="1134" w:right="1021" w:bottom="1247" w:left="1247" w:header="709" w:footer="709" w:gutter="0"/>
          <w:pgNumType w:fmt="upperRoman" w:start="2"/>
          <w:cols w:space="708"/>
          <w:titlePg/>
          <w:docGrid w:linePitch="360"/>
        </w:sectPr>
      </w:pPr>
    </w:p>
    <w:p w:rsidR="00C82681" w:rsidRPr="00D73335" w:rsidRDefault="00C82681" w:rsidP="004379C6">
      <w:pPr>
        <w:pStyle w:val="a3"/>
        <w:pBdr>
          <w:bottom w:val="single" w:sz="12" w:space="1" w:color="auto"/>
        </w:pBdr>
        <w:jc w:val="center"/>
        <w:rPr>
          <w:rFonts w:ascii="Arial" w:hAnsi="Arial" w:cs="Arial"/>
        </w:rPr>
      </w:pPr>
    </w:p>
    <w:p w:rsidR="00864EBE" w:rsidRPr="00E7753B" w:rsidRDefault="00864EBE" w:rsidP="003B0731">
      <w:pPr>
        <w:pStyle w:val="a3"/>
        <w:pBdr>
          <w:bottom w:val="single" w:sz="12" w:space="1" w:color="auto"/>
        </w:pBdr>
        <w:jc w:val="center"/>
        <w:rPr>
          <w:rFonts w:ascii="Arial" w:hAnsi="Arial" w:cs="Arial"/>
          <w:b/>
          <w:sz w:val="22"/>
          <w:szCs w:val="22"/>
        </w:rPr>
      </w:pPr>
      <w:r w:rsidRPr="00E7753B">
        <w:rPr>
          <w:rFonts w:ascii="Arial" w:hAnsi="Arial" w:cs="Arial"/>
          <w:b/>
          <w:sz w:val="22"/>
          <w:szCs w:val="22"/>
        </w:rPr>
        <w:t>ГОСУДАРСТВЕННЫЙ СТАНДАРТ РЕСПУБЛИКИ БЕЛАРУСЬ</w:t>
      </w:r>
    </w:p>
    <w:p w:rsidR="00CA551D" w:rsidRPr="00D73335" w:rsidRDefault="00CA551D" w:rsidP="003B0731">
      <w:pPr>
        <w:pStyle w:val="a3"/>
        <w:rPr>
          <w:rFonts w:ascii="Arial" w:hAnsi="Arial" w:cs="Arial"/>
        </w:rPr>
      </w:pPr>
    </w:p>
    <w:p w:rsidR="00C1727B" w:rsidRPr="00E7753B" w:rsidRDefault="00C1727B" w:rsidP="009E273B">
      <w:pPr>
        <w:pStyle w:val="a3"/>
        <w:jc w:val="center"/>
        <w:rPr>
          <w:rFonts w:ascii="Arial" w:hAnsi="Arial" w:cs="Arial"/>
          <w:b/>
          <w:sz w:val="22"/>
          <w:szCs w:val="22"/>
        </w:rPr>
      </w:pPr>
      <w:r w:rsidRPr="00E7753B">
        <w:rPr>
          <w:rFonts w:ascii="Arial" w:hAnsi="Arial" w:cs="Arial"/>
          <w:b/>
          <w:sz w:val="22"/>
          <w:szCs w:val="22"/>
        </w:rPr>
        <w:t>Система обеспечения единства измерений Республики Беларусь</w:t>
      </w:r>
    </w:p>
    <w:p w:rsidR="00C1727B" w:rsidRPr="00E7753B" w:rsidRDefault="000C3001" w:rsidP="000C3001">
      <w:pPr>
        <w:pStyle w:val="a3"/>
        <w:jc w:val="center"/>
        <w:rPr>
          <w:rFonts w:ascii="Arial" w:hAnsi="Arial" w:cs="Arial"/>
          <w:b/>
          <w:sz w:val="22"/>
          <w:szCs w:val="22"/>
        </w:rPr>
      </w:pPr>
      <w:r w:rsidRPr="000C3001">
        <w:rPr>
          <w:rFonts w:ascii="Arial" w:eastAsia="MS Mincho" w:hAnsi="Arial" w:cs="Arial"/>
          <w:b/>
          <w:sz w:val="22"/>
          <w:szCs w:val="22"/>
        </w:rPr>
        <w:t>МЕЖПОВЕРОЧНЫЕ (МЕЖКАЛИБРОВОЧНЫЕ) ИНТЕРВАЛЫ ДЛЯ СРЕДСТВ ИЗМЕРЕНИЙ, ПРИМЕНЯЕМЫХ В СФЕРЕ ЗАКОНОДАТЕЛЬНОЙ МЕТРОЛОГИИ. ПРАВИЛА ОПРЕДЕЛЕНИЯ И НАЗНАЧЕНИЯ</w:t>
      </w:r>
    </w:p>
    <w:p w:rsidR="00822962" w:rsidRPr="00E7753B" w:rsidRDefault="00822962" w:rsidP="009E273B">
      <w:pPr>
        <w:pStyle w:val="a3"/>
        <w:jc w:val="center"/>
        <w:rPr>
          <w:rFonts w:ascii="Arial" w:hAnsi="Arial" w:cs="Arial"/>
          <w:b/>
          <w:sz w:val="22"/>
          <w:szCs w:val="22"/>
        </w:rPr>
      </w:pPr>
    </w:p>
    <w:p w:rsidR="00C1727B" w:rsidRPr="00E7753B" w:rsidRDefault="00C1727B" w:rsidP="009E273B">
      <w:pPr>
        <w:pStyle w:val="a3"/>
        <w:jc w:val="center"/>
        <w:rPr>
          <w:rFonts w:ascii="Arial" w:hAnsi="Arial" w:cs="Arial"/>
          <w:b/>
          <w:sz w:val="22"/>
          <w:szCs w:val="22"/>
        </w:rPr>
      </w:pPr>
      <w:r w:rsidRPr="00E7753B">
        <w:rPr>
          <w:rFonts w:ascii="Arial" w:hAnsi="Arial" w:cs="Arial"/>
          <w:b/>
          <w:sz w:val="22"/>
          <w:szCs w:val="22"/>
        </w:rPr>
        <w:t>Сicтэма забеспячэння адзiнства вымярэння</w:t>
      </w:r>
      <w:r w:rsidR="00C559D5" w:rsidRPr="00E7753B">
        <w:rPr>
          <w:rFonts w:ascii="Arial" w:hAnsi="Arial" w:cs="Arial"/>
          <w:b/>
          <w:bCs/>
          <w:sz w:val="22"/>
          <w:szCs w:val="22"/>
        </w:rPr>
        <w:t>ў</w:t>
      </w:r>
      <w:r w:rsidRPr="00E7753B">
        <w:rPr>
          <w:rFonts w:ascii="Arial" w:hAnsi="Arial" w:cs="Arial"/>
          <w:b/>
          <w:sz w:val="22"/>
          <w:szCs w:val="22"/>
        </w:rPr>
        <w:t xml:space="preserve"> Рэспублiкi Беларусь</w:t>
      </w:r>
    </w:p>
    <w:p w:rsidR="000C3001" w:rsidRPr="000C3001" w:rsidRDefault="000C3001" w:rsidP="000C3001">
      <w:pPr>
        <w:shd w:val="clear" w:color="auto" w:fill="FFFFFF"/>
        <w:tabs>
          <w:tab w:val="left" w:pos="9498"/>
        </w:tabs>
        <w:ind w:right="-1"/>
        <w:jc w:val="center"/>
        <w:rPr>
          <w:rFonts w:ascii="Arial" w:hAnsi="Arial" w:cs="Arial"/>
          <w:b/>
          <w:sz w:val="22"/>
          <w:szCs w:val="22"/>
        </w:rPr>
      </w:pPr>
      <w:r w:rsidRPr="000C3001">
        <w:rPr>
          <w:rFonts w:ascii="Arial" w:hAnsi="Arial" w:cs="Arial"/>
          <w:b/>
          <w:sz w:val="22"/>
          <w:szCs w:val="22"/>
        </w:rPr>
        <w:t xml:space="preserve">МЕЖПАВЕРАЧНЫЯ (МЕЖКАЛІБРОВАЧНЫЯ) ІНТЭРВАЛЫ ДЛЯ СРОДКАУ ВЫМЯРАННЯ, </w:t>
      </w:r>
    </w:p>
    <w:p w:rsidR="00714566" w:rsidRPr="00EA48F3" w:rsidRDefault="000C3001" w:rsidP="000C3001">
      <w:pPr>
        <w:shd w:val="clear" w:color="auto" w:fill="FFFFFF"/>
        <w:tabs>
          <w:tab w:val="left" w:pos="9498"/>
        </w:tabs>
        <w:ind w:right="-1"/>
        <w:jc w:val="center"/>
        <w:rPr>
          <w:rFonts w:ascii="Arial" w:hAnsi="Arial" w:cs="Arial"/>
          <w:sz w:val="22"/>
          <w:szCs w:val="22"/>
          <w:lang w:val="en-US"/>
        </w:rPr>
      </w:pPr>
      <w:r w:rsidRPr="000C3001">
        <w:rPr>
          <w:rFonts w:ascii="Arial" w:hAnsi="Arial" w:cs="Arial"/>
          <w:b/>
          <w:sz w:val="22"/>
          <w:szCs w:val="22"/>
        </w:rPr>
        <w:t>ЯК</w:t>
      </w:r>
      <w:r>
        <w:rPr>
          <w:rFonts w:ascii="Arial" w:hAnsi="Arial" w:cs="Arial"/>
          <w:b/>
          <w:sz w:val="22"/>
          <w:szCs w:val="22"/>
          <w:lang w:val="en-US"/>
        </w:rPr>
        <w:t>I</w:t>
      </w:r>
      <w:r>
        <w:rPr>
          <w:rFonts w:ascii="Arial" w:hAnsi="Arial" w:cs="Arial"/>
          <w:b/>
          <w:sz w:val="22"/>
          <w:szCs w:val="22"/>
        </w:rPr>
        <w:t>Я</w:t>
      </w:r>
      <w:r w:rsidRPr="000C3001">
        <w:rPr>
          <w:rFonts w:ascii="Arial" w:hAnsi="Arial" w:cs="Arial"/>
          <w:b/>
          <w:sz w:val="22"/>
          <w:szCs w:val="22"/>
        </w:rPr>
        <w:t xml:space="preserve"> ЎЖЫ</w:t>
      </w:r>
      <w:r>
        <w:rPr>
          <w:rFonts w:ascii="Arial" w:hAnsi="Arial" w:cs="Arial"/>
          <w:b/>
          <w:sz w:val="22"/>
          <w:szCs w:val="22"/>
        </w:rPr>
        <w:t>ВАЮЦЦА Ў СФЕРЫ ЗАКАНАДАЎЧАЙ МЕТ</w:t>
      </w:r>
      <w:r w:rsidRPr="000C3001">
        <w:rPr>
          <w:rFonts w:ascii="Arial" w:hAnsi="Arial" w:cs="Arial"/>
          <w:b/>
          <w:sz w:val="22"/>
          <w:szCs w:val="22"/>
        </w:rPr>
        <w:t>РАЛОГІІ. ПРАВ</w:t>
      </w:r>
      <w:r w:rsidRPr="00EA48F3">
        <w:rPr>
          <w:rFonts w:ascii="Arial" w:hAnsi="Arial" w:cs="Arial"/>
          <w:b/>
          <w:sz w:val="22"/>
          <w:szCs w:val="22"/>
          <w:lang w:val="en-US"/>
        </w:rPr>
        <w:t>I</w:t>
      </w:r>
      <w:r w:rsidRPr="000C3001">
        <w:rPr>
          <w:rFonts w:ascii="Arial" w:hAnsi="Arial" w:cs="Arial"/>
          <w:b/>
          <w:sz w:val="22"/>
          <w:szCs w:val="22"/>
        </w:rPr>
        <w:t>ЛЫ</w:t>
      </w:r>
      <w:r w:rsidRPr="00EA48F3">
        <w:rPr>
          <w:rFonts w:ascii="Arial" w:hAnsi="Arial" w:cs="Arial"/>
          <w:b/>
          <w:sz w:val="22"/>
          <w:szCs w:val="22"/>
          <w:lang w:val="en-US"/>
        </w:rPr>
        <w:t xml:space="preserve"> </w:t>
      </w:r>
      <w:r w:rsidRPr="000C3001">
        <w:rPr>
          <w:rFonts w:ascii="Arial" w:hAnsi="Arial" w:cs="Arial"/>
          <w:b/>
          <w:sz w:val="22"/>
          <w:szCs w:val="22"/>
        </w:rPr>
        <w:t>АЗНАЧЭННЯ</w:t>
      </w:r>
      <w:r w:rsidRPr="00EA48F3">
        <w:rPr>
          <w:rFonts w:ascii="Arial" w:hAnsi="Arial" w:cs="Arial"/>
          <w:b/>
          <w:sz w:val="22"/>
          <w:szCs w:val="22"/>
          <w:lang w:val="en-US"/>
        </w:rPr>
        <w:t xml:space="preserve"> I </w:t>
      </w:r>
      <w:r w:rsidRPr="000C3001">
        <w:rPr>
          <w:rFonts w:ascii="Arial" w:hAnsi="Arial" w:cs="Arial"/>
          <w:b/>
          <w:sz w:val="22"/>
          <w:szCs w:val="22"/>
        </w:rPr>
        <w:t>ПРЫЗНАЧЭННЯ</w:t>
      </w:r>
      <w:r w:rsidR="009E273B" w:rsidRPr="00EA48F3">
        <w:rPr>
          <w:rFonts w:ascii="Arial" w:hAnsi="Arial" w:cs="Arial"/>
          <w:b/>
          <w:sz w:val="22"/>
          <w:szCs w:val="22"/>
          <w:lang w:val="en-US"/>
        </w:rPr>
        <w:br/>
      </w:r>
    </w:p>
    <w:p w:rsidR="00C1727B" w:rsidRPr="00E7753B" w:rsidRDefault="00C1727B" w:rsidP="003B0731">
      <w:pPr>
        <w:pStyle w:val="a3"/>
        <w:jc w:val="center"/>
        <w:rPr>
          <w:rFonts w:ascii="Arial" w:hAnsi="Arial" w:cs="Arial"/>
          <w:sz w:val="22"/>
          <w:szCs w:val="22"/>
          <w:lang w:val="en-US"/>
        </w:rPr>
      </w:pPr>
      <w:r w:rsidRPr="00E7753B">
        <w:rPr>
          <w:rFonts w:ascii="Arial" w:hAnsi="Arial" w:cs="Arial"/>
          <w:sz w:val="22"/>
          <w:szCs w:val="22"/>
          <w:lang w:val="en-US"/>
        </w:rPr>
        <w:t xml:space="preserve">System for ensuring the uniformity of measurements of </w:t>
      </w:r>
      <w:r w:rsidR="00981EB5" w:rsidRPr="00E7753B">
        <w:rPr>
          <w:rFonts w:ascii="Arial" w:hAnsi="Arial" w:cs="Arial"/>
          <w:sz w:val="22"/>
          <w:szCs w:val="22"/>
          <w:lang w:val="en-US"/>
        </w:rPr>
        <w:t>the Republic of Belarus</w:t>
      </w:r>
    </w:p>
    <w:p w:rsidR="00A46CAD" w:rsidRPr="00D322B6" w:rsidRDefault="004E6DC8" w:rsidP="003B0731">
      <w:pPr>
        <w:pStyle w:val="a3"/>
        <w:pBdr>
          <w:bottom w:val="single" w:sz="12" w:space="1" w:color="auto"/>
        </w:pBdr>
        <w:jc w:val="center"/>
        <w:rPr>
          <w:rFonts w:ascii="Arial" w:hAnsi="Arial" w:cs="Arial"/>
          <w:sz w:val="22"/>
          <w:szCs w:val="22"/>
          <w:lang w:val="en-US"/>
        </w:rPr>
      </w:pPr>
      <w:r w:rsidRPr="00E7753B">
        <w:rPr>
          <w:rFonts w:ascii="Arial" w:hAnsi="Arial" w:cs="Arial"/>
          <w:sz w:val="22"/>
          <w:szCs w:val="22"/>
          <w:lang w:val="en-US"/>
        </w:rPr>
        <w:t xml:space="preserve">Determination </w:t>
      </w:r>
      <w:r w:rsidR="00C42830" w:rsidRPr="00E7753B">
        <w:rPr>
          <w:rFonts w:ascii="Arial" w:hAnsi="Arial" w:cs="Arial"/>
          <w:sz w:val="22"/>
          <w:szCs w:val="22"/>
          <w:lang w:val="en-US"/>
        </w:rPr>
        <w:t>of verification (re</w:t>
      </w:r>
      <w:r w:rsidRPr="00E7753B">
        <w:rPr>
          <w:rFonts w:ascii="Arial" w:hAnsi="Arial" w:cs="Arial"/>
          <w:sz w:val="22"/>
          <w:szCs w:val="22"/>
          <w:lang w:val="en-US"/>
        </w:rPr>
        <w:t>calibration) interval</w:t>
      </w:r>
      <w:r w:rsidR="00C42830" w:rsidRPr="00E7753B">
        <w:rPr>
          <w:rFonts w:ascii="Arial" w:hAnsi="Arial" w:cs="Arial"/>
          <w:sz w:val="22"/>
          <w:szCs w:val="22"/>
          <w:lang w:val="en-US"/>
        </w:rPr>
        <w:t>s of</w:t>
      </w:r>
      <w:r w:rsidRPr="00E7753B">
        <w:rPr>
          <w:rFonts w:ascii="Arial" w:hAnsi="Arial" w:cs="Arial"/>
          <w:sz w:val="22"/>
          <w:szCs w:val="22"/>
          <w:lang w:val="en-US"/>
        </w:rPr>
        <w:t xml:space="preserve"> measuring </w:t>
      </w:r>
      <w:r w:rsidR="00D322B6" w:rsidRPr="00D322B6">
        <w:rPr>
          <w:rFonts w:ascii="Arial" w:hAnsi="Arial" w:cs="Arial"/>
          <w:sz w:val="22"/>
          <w:szCs w:val="22"/>
          <w:lang w:val="en-US"/>
        </w:rPr>
        <w:t xml:space="preserve">equipment </w:t>
      </w:r>
      <w:r w:rsidRPr="00E7753B">
        <w:rPr>
          <w:rFonts w:ascii="Arial" w:hAnsi="Arial" w:cs="Arial"/>
          <w:sz w:val="22"/>
          <w:szCs w:val="22"/>
          <w:lang w:val="en-US"/>
        </w:rPr>
        <w:t xml:space="preserve">used in </w:t>
      </w:r>
    </w:p>
    <w:p w:rsidR="00CA551D" w:rsidRPr="00F37D16" w:rsidRDefault="004E6DC8" w:rsidP="003B0731">
      <w:pPr>
        <w:pStyle w:val="a3"/>
        <w:pBdr>
          <w:bottom w:val="single" w:sz="12" w:space="1" w:color="auto"/>
        </w:pBdr>
        <w:jc w:val="center"/>
        <w:rPr>
          <w:rFonts w:ascii="Arial" w:hAnsi="Arial" w:cs="Arial"/>
          <w:sz w:val="22"/>
          <w:szCs w:val="22"/>
          <w:lang w:val="en-US"/>
        </w:rPr>
      </w:pPr>
      <w:r w:rsidRPr="00E7753B">
        <w:rPr>
          <w:rFonts w:ascii="Arial" w:hAnsi="Arial" w:cs="Arial"/>
          <w:sz w:val="22"/>
          <w:szCs w:val="22"/>
          <w:lang w:val="en-US"/>
        </w:rPr>
        <w:t xml:space="preserve">the field </w:t>
      </w:r>
      <w:r w:rsidR="00C91075" w:rsidRPr="008C5CF4">
        <w:rPr>
          <w:rFonts w:ascii="Arial" w:hAnsi="Arial" w:cs="Arial"/>
          <w:sz w:val="22"/>
          <w:szCs w:val="22"/>
          <w:lang w:val="en-US"/>
        </w:rPr>
        <w:t xml:space="preserve">of </w:t>
      </w:r>
      <w:r w:rsidRPr="00E7753B">
        <w:rPr>
          <w:rFonts w:ascii="Arial" w:hAnsi="Arial" w:cs="Arial"/>
          <w:sz w:val="22"/>
          <w:szCs w:val="22"/>
          <w:lang w:val="en-US"/>
        </w:rPr>
        <w:t>legal metrology</w:t>
      </w:r>
      <w:r w:rsidR="00F37D16" w:rsidRPr="00EA48F3">
        <w:rPr>
          <w:rFonts w:ascii="Arial" w:hAnsi="Arial" w:cs="Arial"/>
          <w:sz w:val="22"/>
          <w:szCs w:val="22"/>
          <w:lang w:val="en-US"/>
        </w:rPr>
        <w:t xml:space="preserve">. Rules of </w:t>
      </w:r>
      <w:r w:rsidR="00C1677E">
        <w:rPr>
          <w:rFonts w:ascii="Arial" w:hAnsi="Arial" w:cs="Arial"/>
          <w:sz w:val="22"/>
          <w:szCs w:val="22"/>
          <w:lang w:val="en-US"/>
        </w:rPr>
        <w:t>determination</w:t>
      </w:r>
      <w:r w:rsidR="00F37D16">
        <w:rPr>
          <w:rFonts w:ascii="Arial" w:hAnsi="Arial" w:cs="Arial"/>
          <w:sz w:val="22"/>
          <w:szCs w:val="22"/>
          <w:lang w:val="en-US"/>
        </w:rPr>
        <w:t xml:space="preserve"> and </w:t>
      </w:r>
      <w:r w:rsidR="00C1677E">
        <w:rPr>
          <w:rFonts w:ascii="Arial" w:hAnsi="Arial" w:cs="Arial"/>
          <w:sz w:val="22"/>
          <w:szCs w:val="22"/>
          <w:lang w:val="en-US"/>
        </w:rPr>
        <w:t>assignment</w:t>
      </w:r>
    </w:p>
    <w:p w:rsidR="00D322B6" w:rsidRPr="00EA48F3" w:rsidRDefault="00D322B6" w:rsidP="003B0731">
      <w:pPr>
        <w:pStyle w:val="a3"/>
        <w:pBdr>
          <w:bottom w:val="single" w:sz="12" w:space="1" w:color="auto"/>
        </w:pBdr>
        <w:jc w:val="center"/>
        <w:rPr>
          <w:rFonts w:ascii="Arial" w:hAnsi="Arial" w:cs="Arial"/>
          <w:sz w:val="22"/>
          <w:szCs w:val="22"/>
          <w:lang w:val="en-US"/>
        </w:rPr>
      </w:pPr>
    </w:p>
    <w:p w:rsidR="00CA551D" w:rsidRPr="00EA48F3" w:rsidRDefault="00CA551D" w:rsidP="00CA551D">
      <w:pPr>
        <w:pStyle w:val="a3"/>
        <w:jc w:val="center"/>
        <w:rPr>
          <w:rFonts w:ascii="Arial" w:hAnsi="Arial" w:cs="Arial"/>
          <w:sz w:val="6"/>
          <w:szCs w:val="6"/>
          <w:lang w:val="en-US"/>
        </w:rPr>
      </w:pPr>
    </w:p>
    <w:p w:rsidR="003B0731" w:rsidRPr="00EA48F3" w:rsidRDefault="003B0731" w:rsidP="003B0731">
      <w:pPr>
        <w:jc w:val="right"/>
        <w:rPr>
          <w:rFonts w:ascii="Arial" w:eastAsia="Times New Roman" w:hAnsi="Arial" w:cs="Arial"/>
          <w:sz w:val="20"/>
          <w:szCs w:val="20"/>
          <w:lang w:val="en-US" w:eastAsia="ru-RU"/>
        </w:rPr>
      </w:pPr>
    </w:p>
    <w:p w:rsidR="003B0731" w:rsidRPr="008C5CF4" w:rsidRDefault="003B0731" w:rsidP="003B0731">
      <w:pPr>
        <w:jc w:val="right"/>
        <w:rPr>
          <w:rFonts w:ascii="Arial" w:eastAsia="Times New Roman" w:hAnsi="Arial" w:cs="Arial"/>
          <w:sz w:val="20"/>
          <w:szCs w:val="20"/>
          <w:lang w:val="en-US" w:eastAsia="ru-RU"/>
        </w:rPr>
      </w:pPr>
      <w:r w:rsidRPr="003B0731">
        <w:rPr>
          <w:rFonts w:ascii="Arial" w:eastAsia="Times New Roman" w:hAnsi="Arial" w:cs="Arial"/>
          <w:sz w:val="20"/>
          <w:szCs w:val="20"/>
          <w:lang w:eastAsia="ru-RU"/>
        </w:rPr>
        <w:t>Дата</w:t>
      </w:r>
      <w:r w:rsidRPr="008C5CF4">
        <w:rPr>
          <w:rFonts w:ascii="Arial" w:eastAsia="Times New Roman" w:hAnsi="Arial" w:cs="Arial"/>
          <w:sz w:val="20"/>
          <w:szCs w:val="20"/>
          <w:lang w:val="en-US" w:eastAsia="ru-RU"/>
        </w:rPr>
        <w:t xml:space="preserve"> </w:t>
      </w:r>
      <w:r w:rsidRPr="003B0731">
        <w:rPr>
          <w:rFonts w:ascii="Arial" w:eastAsia="Times New Roman" w:hAnsi="Arial" w:cs="Arial"/>
          <w:sz w:val="20"/>
          <w:szCs w:val="20"/>
          <w:lang w:eastAsia="ru-RU"/>
        </w:rPr>
        <w:t>введения</w:t>
      </w:r>
      <w:r w:rsidRPr="008C5CF4">
        <w:rPr>
          <w:rFonts w:ascii="Arial" w:eastAsia="Times New Roman" w:hAnsi="Arial" w:cs="Arial"/>
          <w:sz w:val="20"/>
          <w:szCs w:val="20"/>
          <w:lang w:val="en-US" w:eastAsia="ru-RU"/>
        </w:rPr>
        <w:t xml:space="preserve">  _____________ </w:t>
      </w:r>
    </w:p>
    <w:p w:rsidR="00C1727B" w:rsidRPr="00C327C1" w:rsidRDefault="00C1727B" w:rsidP="003B0731">
      <w:pPr>
        <w:pStyle w:val="a3"/>
        <w:ind w:firstLine="397"/>
        <w:jc w:val="both"/>
        <w:rPr>
          <w:rFonts w:ascii="Arial" w:hAnsi="Arial" w:cs="Arial"/>
          <w:lang w:val="en-US"/>
        </w:rPr>
      </w:pPr>
    </w:p>
    <w:p w:rsidR="001D0CA0" w:rsidRPr="00C327C1" w:rsidRDefault="001D0CA0" w:rsidP="003B0731">
      <w:pPr>
        <w:pStyle w:val="a3"/>
        <w:ind w:firstLine="397"/>
        <w:jc w:val="both"/>
        <w:rPr>
          <w:rFonts w:ascii="Arial" w:hAnsi="Arial" w:cs="Arial"/>
          <w:lang w:val="en-US"/>
        </w:rPr>
      </w:pPr>
    </w:p>
    <w:p w:rsidR="001D0CA0" w:rsidRPr="00C327C1" w:rsidRDefault="001D0CA0" w:rsidP="003B0731">
      <w:pPr>
        <w:pStyle w:val="a3"/>
        <w:ind w:firstLine="397"/>
        <w:jc w:val="both"/>
        <w:rPr>
          <w:rFonts w:ascii="Arial" w:hAnsi="Arial" w:cs="Arial"/>
          <w:lang w:val="en-US"/>
        </w:rPr>
      </w:pPr>
    </w:p>
    <w:p w:rsidR="00C1727B" w:rsidRPr="00D73335" w:rsidRDefault="00C1727B" w:rsidP="003B0731">
      <w:pPr>
        <w:pStyle w:val="a3"/>
        <w:ind w:firstLine="397"/>
        <w:jc w:val="both"/>
        <w:rPr>
          <w:rFonts w:ascii="Arial" w:hAnsi="Arial" w:cs="Arial"/>
          <w:b/>
          <w:sz w:val="22"/>
          <w:szCs w:val="22"/>
        </w:rPr>
      </w:pPr>
      <w:r w:rsidRPr="00D73335">
        <w:rPr>
          <w:rFonts w:ascii="Arial" w:hAnsi="Arial" w:cs="Arial"/>
          <w:b/>
          <w:sz w:val="22"/>
          <w:szCs w:val="22"/>
        </w:rPr>
        <w:t xml:space="preserve">1 Область применения </w:t>
      </w:r>
    </w:p>
    <w:p w:rsidR="00C1727B" w:rsidRPr="00394975" w:rsidRDefault="00C1727B" w:rsidP="003B0731">
      <w:pPr>
        <w:pStyle w:val="a3"/>
        <w:ind w:firstLine="397"/>
        <w:jc w:val="both"/>
        <w:rPr>
          <w:rFonts w:ascii="Arial" w:hAnsi="Arial" w:cs="Arial"/>
          <w:sz w:val="16"/>
          <w:szCs w:val="16"/>
        </w:rPr>
      </w:pPr>
    </w:p>
    <w:p w:rsidR="00BE45D1" w:rsidRPr="007B50E7" w:rsidRDefault="00464100" w:rsidP="003B0731">
      <w:pPr>
        <w:pStyle w:val="a3"/>
        <w:ind w:firstLine="397"/>
        <w:jc w:val="both"/>
        <w:rPr>
          <w:rFonts w:ascii="Arial" w:hAnsi="Arial" w:cs="Arial"/>
        </w:rPr>
      </w:pPr>
      <w:r w:rsidRPr="00BE45D1">
        <w:rPr>
          <w:rFonts w:ascii="Arial" w:hAnsi="Arial" w:cs="Arial"/>
        </w:rPr>
        <w:t>Настоящий стандарт</w:t>
      </w:r>
      <w:r w:rsidR="00D117BB" w:rsidRPr="00BE45D1">
        <w:rPr>
          <w:rFonts w:ascii="Arial" w:hAnsi="Arial" w:cs="Arial"/>
        </w:rPr>
        <w:t xml:space="preserve"> </w:t>
      </w:r>
      <w:r w:rsidR="00714566" w:rsidRPr="00BE45D1">
        <w:rPr>
          <w:rFonts w:ascii="Arial" w:hAnsi="Arial" w:cs="Arial"/>
        </w:rPr>
        <w:t xml:space="preserve">устанавливает </w:t>
      </w:r>
      <w:r w:rsidR="00B824FA" w:rsidRPr="00BE45D1">
        <w:rPr>
          <w:rFonts w:ascii="Arial" w:hAnsi="Arial" w:cs="Arial"/>
        </w:rPr>
        <w:t xml:space="preserve">общие </w:t>
      </w:r>
      <w:r w:rsidR="002E7E58">
        <w:rPr>
          <w:rFonts w:ascii="Arial" w:hAnsi="Arial" w:cs="Arial"/>
        </w:rPr>
        <w:t>правила определения и назначения</w:t>
      </w:r>
      <w:r w:rsidR="00C42830" w:rsidRPr="00BE45D1">
        <w:rPr>
          <w:rFonts w:ascii="Arial" w:hAnsi="Arial" w:cs="Arial"/>
        </w:rPr>
        <w:t xml:space="preserve"> </w:t>
      </w:r>
      <w:r w:rsidR="00B824FA" w:rsidRPr="00BE45D1">
        <w:rPr>
          <w:rFonts w:ascii="Arial" w:hAnsi="Arial" w:cs="Arial"/>
        </w:rPr>
        <w:t>межповерочных (межкалибровочных) интервалов</w:t>
      </w:r>
      <w:r w:rsidR="002E7E58">
        <w:rPr>
          <w:rFonts w:ascii="Arial" w:hAnsi="Arial" w:cs="Arial"/>
        </w:rPr>
        <w:t xml:space="preserve"> </w:t>
      </w:r>
      <w:r w:rsidR="002E7E58" w:rsidRPr="007B50E7">
        <w:rPr>
          <w:rFonts w:ascii="Arial" w:hAnsi="Arial" w:cs="Arial"/>
        </w:rPr>
        <w:t>для</w:t>
      </w:r>
      <w:r w:rsidR="007B50E7" w:rsidRPr="007B50E7">
        <w:rPr>
          <w:rFonts w:ascii="Arial" w:hAnsi="Arial" w:cs="Arial"/>
        </w:rPr>
        <w:t xml:space="preserve"> средств измерений</w:t>
      </w:r>
      <w:r w:rsidR="00B824FA" w:rsidRPr="007B50E7">
        <w:rPr>
          <w:rFonts w:ascii="Arial" w:hAnsi="Arial" w:cs="Arial"/>
        </w:rPr>
        <w:t xml:space="preserve">, </w:t>
      </w:r>
      <w:r w:rsidR="007B50E7" w:rsidRPr="007B50E7">
        <w:rPr>
          <w:rFonts w:ascii="Arial" w:hAnsi="Arial" w:cs="Arial"/>
        </w:rPr>
        <w:t xml:space="preserve">применяемых </w:t>
      </w:r>
      <w:r w:rsidR="00B824FA" w:rsidRPr="007B50E7">
        <w:rPr>
          <w:rFonts w:ascii="Arial" w:hAnsi="Arial" w:cs="Arial"/>
        </w:rPr>
        <w:t>в сфере законодательной метрологии.</w:t>
      </w:r>
      <w:r w:rsidR="00714566" w:rsidRPr="007B50E7">
        <w:rPr>
          <w:rFonts w:ascii="Arial" w:hAnsi="Arial" w:cs="Arial"/>
        </w:rPr>
        <w:t xml:space="preserve"> </w:t>
      </w:r>
    </w:p>
    <w:p w:rsidR="00C1727B" w:rsidRPr="00BE45D1" w:rsidRDefault="0041364D" w:rsidP="003B0731">
      <w:pPr>
        <w:pStyle w:val="a3"/>
        <w:ind w:firstLine="397"/>
        <w:jc w:val="both"/>
        <w:rPr>
          <w:rFonts w:ascii="Arial" w:hAnsi="Arial" w:cs="Arial"/>
        </w:rPr>
      </w:pPr>
      <w:r w:rsidRPr="007B50E7">
        <w:rPr>
          <w:rFonts w:ascii="Arial" w:hAnsi="Arial" w:cs="Arial"/>
        </w:rPr>
        <w:t xml:space="preserve">Настоящий стандарт </w:t>
      </w:r>
      <w:r w:rsidR="00714566" w:rsidRPr="007B50E7">
        <w:rPr>
          <w:rFonts w:ascii="Arial" w:hAnsi="Arial" w:cs="Arial"/>
        </w:rPr>
        <w:t>предназначен для использования юридическими</w:t>
      </w:r>
      <w:r w:rsidR="00714566" w:rsidRPr="00BE45D1">
        <w:rPr>
          <w:rFonts w:ascii="Arial" w:hAnsi="Arial" w:cs="Arial"/>
        </w:rPr>
        <w:t xml:space="preserve"> лицами государственной метрологической службы, а также </w:t>
      </w:r>
      <w:r w:rsidR="00CD51D4">
        <w:rPr>
          <w:rFonts w:ascii="Arial" w:hAnsi="Arial" w:cs="Arial"/>
        </w:rPr>
        <w:t xml:space="preserve">уполномоченными </w:t>
      </w:r>
      <w:r w:rsidR="00D659E4" w:rsidRPr="00D659E4">
        <w:rPr>
          <w:rFonts w:ascii="Arial" w:hAnsi="Arial" w:cs="Arial"/>
        </w:rPr>
        <w:t xml:space="preserve">органами </w:t>
      </w:r>
      <w:r w:rsidR="008C5CF4">
        <w:rPr>
          <w:rFonts w:ascii="Arial" w:hAnsi="Arial" w:cs="Arial"/>
        </w:rPr>
        <w:t>государственного управления</w:t>
      </w:r>
      <w:r w:rsidR="00D659E4" w:rsidRPr="00D659E4">
        <w:rPr>
          <w:rFonts w:ascii="Arial" w:hAnsi="Arial" w:cs="Arial"/>
        </w:rPr>
        <w:t xml:space="preserve"> </w:t>
      </w:r>
      <w:r w:rsidR="00714566" w:rsidRPr="00BE45D1">
        <w:rPr>
          <w:rFonts w:ascii="Arial" w:hAnsi="Arial" w:cs="Arial"/>
        </w:rPr>
        <w:t>Республики Беларусь</w:t>
      </w:r>
      <w:r w:rsidR="00B824FA" w:rsidRPr="00BE45D1">
        <w:rPr>
          <w:rFonts w:ascii="Arial" w:hAnsi="Arial" w:cs="Arial"/>
        </w:rPr>
        <w:t xml:space="preserve"> </w:t>
      </w:r>
      <w:r w:rsidR="00714566" w:rsidRPr="00BE45D1">
        <w:rPr>
          <w:rFonts w:ascii="Arial" w:hAnsi="Arial" w:cs="Arial"/>
        </w:rPr>
        <w:t xml:space="preserve">при назначении </w:t>
      </w:r>
      <w:r w:rsidR="00B824FA" w:rsidRPr="00BE45D1">
        <w:rPr>
          <w:rFonts w:ascii="Arial" w:hAnsi="Arial" w:cs="Arial"/>
        </w:rPr>
        <w:t>межповерочных</w:t>
      </w:r>
      <w:r w:rsidR="00AA5871">
        <w:rPr>
          <w:rFonts w:ascii="Arial" w:hAnsi="Arial" w:cs="Arial"/>
        </w:rPr>
        <w:t xml:space="preserve"> </w:t>
      </w:r>
      <w:r w:rsidR="00AA5871" w:rsidRPr="00AA5871">
        <w:rPr>
          <w:rFonts w:ascii="Arial" w:hAnsi="Arial" w:cs="Arial"/>
        </w:rPr>
        <w:t>(межкалибровочных)</w:t>
      </w:r>
      <w:r w:rsidR="008C5CF4">
        <w:rPr>
          <w:rFonts w:ascii="Arial" w:hAnsi="Arial" w:cs="Arial"/>
        </w:rPr>
        <w:t xml:space="preserve"> для</w:t>
      </w:r>
      <w:r w:rsidR="00B824FA" w:rsidRPr="00BE45D1">
        <w:rPr>
          <w:rFonts w:ascii="Arial" w:hAnsi="Arial" w:cs="Arial"/>
        </w:rPr>
        <w:t xml:space="preserve"> </w:t>
      </w:r>
      <w:r w:rsidR="00CD51D4">
        <w:rPr>
          <w:rFonts w:ascii="Arial" w:hAnsi="Arial" w:cs="Arial"/>
        </w:rPr>
        <w:t xml:space="preserve">средств измерений </w:t>
      </w:r>
      <w:r w:rsidR="00FB4338" w:rsidRPr="00BE45D1">
        <w:rPr>
          <w:rFonts w:ascii="Arial" w:hAnsi="Arial" w:cs="Arial"/>
        </w:rPr>
        <w:t>и иных технических устройств с измерительными функциями</w:t>
      </w:r>
      <w:r w:rsidR="00080824" w:rsidRPr="00BE45D1">
        <w:rPr>
          <w:rFonts w:ascii="Arial" w:hAnsi="Arial" w:cs="Arial"/>
        </w:rPr>
        <w:t xml:space="preserve">, применяемых </w:t>
      </w:r>
      <w:r w:rsidR="00714566" w:rsidRPr="00BE45D1">
        <w:rPr>
          <w:rFonts w:ascii="Arial" w:hAnsi="Arial" w:cs="Arial"/>
        </w:rPr>
        <w:t xml:space="preserve">в </w:t>
      </w:r>
      <w:r w:rsidR="00AF22D1" w:rsidRPr="00AF22D1">
        <w:rPr>
          <w:rFonts w:ascii="Arial" w:hAnsi="Arial" w:cs="Arial"/>
        </w:rPr>
        <w:t>сфере законодательной метрологии</w:t>
      </w:r>
      <w:r w:rsidR="00714566" w:rsidRPr="00BE45D1">
        <w:rPr>
          <w:rFonts w:ascii="Arial" w:hAnsi="Arial" w:cs="Arial"/>
        </w:rPr>
        <w:t xml:space="preserve">.  </w:t>
      </w:r>
    </w:p>
    <w:p w:rsidR="00714566" w:rsidRDefault="00714566" w:rsidP="003B0731">
      <w:pPr>
        <w:pStyle w:val="a3"/>
        <w:ind w:firstLine="397"/>
        <w:jc w:val="both"/>
        <w:rPr>
          <w:rFonts w:ascii="Arial" w:hAnsi="Arial" w:cs="Arial"/>
          <w:b/>
          <w:sz w:val="22"/>
          <w:szCs w:val="22"/>
        </w:rPr>
      </w:pPr>
    </w:p>
    <w:p w:rsidR="00784E19" w:rsidRPr="00D73335" w:rsidRDefault="00784E19" w:rsidP="003B0731">
      <w:pPr>
        <w:pStyle w:val="a3"/>
        <w:ind w:firstLine="397"/>
        <w:jc w:val="both"/>
        <w:rPr>
          <w:rFonts w:ascii="Arial" w:hAnsi="Arial" w:cs="Arial"/>
          <w:b/>
          <w:sz w:val="22"/>
          <w:szCs w:val="22"/>
        </w:rPr>
      </w:pPr>
      <w:r w:rsidRPr="00D73335">
        <w:rPr>
          <w:rFonts w:ascii="Arial" w:hAnsi="Arial" w:cs="Arial"/>
          <w:b/>
          <w:sz w:val="22"/>
          <w:szCs w:val="22"/>
        </w:rPr>
        <w:t>2 Нормативные ссылки</w:t>
      </w:r>
    </w:p>
    <w:p w:rsidR="00784E19" w:rsidRPr="00394975" w:rsidRDefault="00784E19" w:rsidP="003B0731">
      <w:pPr>
        <w:pStyle w:val="a3"/>
        <w:ind w:firstLine="397"/>
        <w:jc w:val="both"/>
        <w:rPr>
          <w:rFonts w:ascii="Arial" w:hAnsi="Arial" w:cs="Arial"/>
          <w:b/>
          <w:sz w:val="16"/>
          <w:szCs w:val="16"/>
        </w:rPr>
      </w:pPr>
    </w:p>
    <w:p w:rsidR="00464100" w:rsidRPr="00591932" w:rsidRDefault="00583C86" w:rsidP="003B0731">
      <w:pPr>
        <w:pStyle w:val="a3"/>
        <w:ind w:firstLine="397"/>
        <w:jc w:val="both"/>
        <w:rPr>
          <w:rFonts w:ascii="Arial" w:hAnsi="Arial" w:cs="Arial"/>
        </w:rPr>
      </w:pPr>
      <w:r w:rsidRPr="00583C86">
        <w:rPr>
          <w:rFonts w:ascii="Arial" w:hAnsi="Arial" w:cs="Arial"/>
        </w:rPr>
        <w:t>В настоящем стандарте использованы ссылки на следующие технические нормативные правовые акты в области технического нормирования и стандартизации (далее</w:t>
      </w:r>
      <w:r>
        <w:rPr>
          <w:rFonts w:ascii="Arial" w:hAnsi="Arial" w:cs="Arial"/>
        </w:rPr>
        <w:t xml:space="preserve"> </w:t>
      </w:r>
      <w:r w:rsidRPr="00583C86">
        <w:rPr>
          <w:rFonts w:ascii="Arial" w:hAnsi="Arial" w:cs="Arial"/>
        </w:rPr>
        <w:t>– ТНПА):</w:t>
      </w:r>
    </w:p>
    <w:p w:rsidR="00FB4338" w:rsidRPr="00567DBF" w:rsidRDefault="00FB4338" w:rsidP="003B0731">
      <w:pPr>
        <w:pStyle w:val="a3"/>
        <w:ind w:firstLine="397"/>
        <w:jc w:val="both"/>
        <w:rPr>
          <w:rFonts w:ascii="Arial" w:hAnsi="Arial" w:cs="Arial"/>
          <w:color w:val="FF6600"/>
        </w:rPr>
      </w:pPr>
      <w:r w:rsidRPr="00567DBF">
        <w:rPr>
          <w:rFonts w:ascii="Arial" w:hAnsi="Arial" w:cs="Arial"/>
        </w:rPr>
        <w:t>ТКП 8.000-2012 (03220) Система обеспечения единства измерений Республики Беларусь. Основные правила организации и функционирования</w:t>
      </w:r>
      <w:r w:rsidRPr="00567DBF">
        <w:rPr>
          <w:rFonts w:ascii="Arial" w:hAnsi="Arial" w:cs="Arial"/>
          <w:color w:val="FF6600"/>
        </w:rPr>
        <w:t xml:space="preserve"> </w:t>
      </w:r>
    </w:p>
    <w:p w:rsidR="00567DBF" w:rsidRDefault="00464100" w:rsidP="003B0731">
      <w:pPr>
        <w:pStyle w:val="a3"/>
        <w:ind w:firstLine="397"/>
        <w:jc w:val="both"/>
        <w:rPr>
          <w:rFonts w:ascii="Arial" w:hAnsi="Arial" w:cs="Arial"/>
        </w:rPr>
      </w:pPr>
      <w:r w:rsidRPr="00567DBF">
        <w:rPr>
          <w:rFonts w:ascii="Arial" w:hAnsi="Arial" w:cs="Arial"/>
        </w:rPr>
        <w:t>ТКП 8.003-2011 (03220) Система обеспечения единства измерений Республики Беларусь. Поверка средств измерений. Правила проведения работ</w:t>
      </w:r>
    </w:p>
    <w:p w:rsidR="00E04BD5" w:rsidRDefault="00E04BD5" w:rsidP="003B0731">
      <w:pPr>
        <w:pStyle w:val="a3"/>
        <w:ind w:firstLine="397"/>
        <w:jc w:val="both"/>
        <w:rPr>
          <w:rFonts w:ascii="Arial" w:hAnsi="Arial" w:cs="Arial"/>
        </w:rPr>
      </w:pPr>
      <w:r w:rsidRPr="00E04BD5">
        <w:rPr>
          <w:rFonts w:ascii="Arial" w:hAnsi="Arial" w:cs="Arial"/>
        </w:rPr>
        <w:t>ТКП 8.014-2012 (03220) Система обеспечения единства измерений Республики Беларусь. Калибровка средств измерений. Правила проведения работ</w:t>
      </w:r>
    </w:p>
    <w:p w:rsidR="00E04BD5" w:rsidRPr="00E04BD5" w:rsidRDefault="00E04BD5" w:rsidP="003B0731">
      <w:pPr>
        <w:pStyle w:val="a3"/>
        <w:ind w:firstLine="397"/>
        <w:jc w:val="both"/>
        <w:rPr>
          <w:rFonts w:ascii="Arial" w:hAnsi="Arial" w:cs="Arial"/>
          <w:sz w:val="4"/>
          <w:szCs w:val="4"/>
        </w:rPr>
      </w:pPr>
    </w:p>
    <w:p w:rsidR="00583C86" w:rsidRPr="007D6A58" w:rsidRDefault="00583C86" w:rsidP="00583C86">
      <w:pPr>
        <w:pStyle w:val="af0"/>
      </w:pPr>
      <w:r w:rsidRPr="007D6A58">
        <w:rPr>
          <w:lang w:eastAsia="ru-RU"/>
        </w:rPr>
        <w:t>Примечание</w:t>
      </w:r>
      <w:r>
        <w:rPr>
          <w:lang w:eastAsia="ru-RU"/>
        </w:rPr>
        <w:t> –</w:t>
      </w:r>
      <w:r w:rsidRPr="007D6A58">
        <w:rPr>
          <w:lang w:eastAsia="ru-RU"/>
        </w:rPr>
        <w:t xml:space="preserve"> При пользовании </w:t>
      </w:r>
      <w:r w:rsidRPr="007D6A58">
        <w:rPr>
          <w:noProof/>
        </w:rPr>
        <w:t>настоящим стандартом целесообразно проверить действие ТНПА по каталогу, составленному по состоянию на 1</w:t>
      </w:r>
      <w:r>
        <w:rPr>
          <w:noProof/>
        </w:rPr>
        <w:t> </w:t>
      </w:r>
      <w:r w:rsidRPr="007D6A58">
        <w:rPr>
          <w:noProof/>
        </w:rPr>
        <w:t>января текущего года, и по соответствующим информационным указателям, опубликованным в текущем году.</w:t>
      </w:r>
    </w:p>
    <w:p w:rsidR="00583C86" w:rsidRPr="007D6A58" w:rsidRDefault="00583C86" w:rsidP="00615D4A">
      <w:pPr>
        <w:pStyle w:val="af0"/>
        <w:spacing w:after="0"/>
      </w:pPr>
      <w:r w:rsidRPr="007D6A58">
        <w:rPr>
          <w:lang w:eastAsia="ru-RU"/>
        </w:rPr>
        <w:t xml:space="preserve">Если ссылочные ТНПА заменены (изменены), то при пользовании настоящим стандартом следует </w:t>
      </w:r>
      <w:r w:rsidRPr="003F2C05">
        <w:rPr>
          <w:rStyle w:val="11"/>
        </w:rPr>
        <w:t>руководствоваться заменяющими (измененными) ТНПА. Если ссылочные ТНПА отменены без замены, то положение</w:t>
      </w:r>
      <w:r w:rsidRPr="007D6A58">
        <w:rPr>
          <w:lang w:eastAsia="ru-RU"/>
        </w:rPr>
        <w:t>, в</w:t>
      </w:r>
      <w:r>
        <w:rPr>
          <w:lang w:eastAsia="ru-RU"/>
        </w:rPr>
        <w:t> </w:t>
      </w:r>
      <w:r w:rsidRPr="007D6A58">
        <w:rPr>
          <w:lang w:eastAsia="ru-RU"/>
        </w:rPr>
        <w:t>котором дана ссылка на них, применяется в части, не затрагивающей эту ссылку.</w:t>
      </w:r>
    </w:p>
    <w:p w:rsidR="00583C86" w:rsidRPr="00615D4A" w:rsidRDefault="00583C86" w:rsidP="00583C86">
      <w:pPr>
        <w:ind w:firstLine="397"/>
        <w:jc w:val="both"/>
        <w:rPr>
          <w:rFonts w:ascii="Arial" w:hAnsi="Arial" w:cs="Arial"/>
          <w:b/>
          <w:sz w:val="22"/>
          <w:szCs w:val="22"/>
        </w:rPr>
      </w:pPr>
    </w:p>
    <w:p w:rsidR="00583C86" w:rsidRPr="00615D4A" w:rsidRDefault="00583C86" w:rsidP="00583C86">
      <w:pPr>
        <w:ind w:firstLine="397"/>
        <w:jc w:val="both"/>
        <w:rPr>
          <w:rFonts w:ascii="Arial" w:hAnsi="Arial" w:cs="Arial"/>
          <w:b/>
          <w:sz w:val="22"/>
          <w:szCs w:val="22"/>
        </w:rPr>
      </w:pPr>
      <w:r w:rsidRPr="00615D4A">
        <w:rPr>
          <w:rFonts w:ascii="Arial" w:hAnsi="Arial" w:cs="Arial"/>
          <w:b/>
          <w:sz w:val="22"/>
          <w:szCs w:val="22"/>
        </w:rPr>
        <w:t xml:space="preserve">3 Термины и определения </w:t>
      </w:r>
    </w:p>
    <w:p w:rsidR="00583C86" w:rsidRPr="00615D4A" w:rsidRDefault="00583C86" w:rsidP="00583C86">
      <w:pPr>
        <w:ind w:firstLine="397"/>
        <w:jc w:val="both"/>
        <w:rPr>
          <w:rFonts w:ascii="Arial" w:hAnsi="Arial" w:cs="Arial"/>
          <w:b/>
          <w:sz w:val="16"/>
          <w:szCs w:val="16"/>
        </w:rPr>
      </w:pPr>
    </w:p>
    <w:p w:rsidR="00583C86" w:rsidRPr="00D57B93" w:rsidRDefault="00583C86" w:rsidP="00583C86">
      <w:pPr>
        <w:ind w:firstLine="397"/>
        <w:jc w:val="both"/>
        <w:rPr>
          <w:rFonts w:ascii="Arial" w:hAnsi="Arial" w:cs="Arial"/>
          <w:sz w:val="20"/>
          <w:szCs w:val="20"/>
        </w:rPr>
      </w:pPr>
      <w:r w:rsidRPr="00D57B93">
        <w:rPr>
          <w:rFonts w:ascii="Arial" w:hAnsi="Arial" w:cs="Arial"/>
          <w:sz w:val="20"/>
          <w:szCs w:val="20"/>
        </w:rPr>
        <w:t xml:space="preserve">В настоящем стандарте применяют термины, установленные </w:t>
      </w:r>
      <w:r w:rsidRPr="00BE45D1">
        <w:rPr>
          <w:rFonts w:ascii="Arial" w:hAnsi="Arial" w:cs="Arial"/>
          <w:sz w:val="20"/>
          <w:szCs w:val="20"/>
        </w:rPr>
        <w:t xml:space="preserve">в </w:t>
      </w:r>
      <w:r w:rsidR="00A03DA5" w:rsidRPr="00A03DA5">
        <w:rPr>
          <w:rFonts w:ascii="Arial" w:hAnsi="Arial" w:cs="Arial"/>
          <w:sz w:val="20"/>
          <w:szCs w:val="20"/>
        </w:rPr>
        <w:t>ТКП 8.000</w:t>
      </w:r>
      <w:r w:rsidR="00A03DA5">
        <w:rPr>
          <w:rFonts w:ascii="Arial" w:hAnsi="Arial" w:cs="Arial"/>
          <w:sz w:val="20"/>
          <w:szCs w:val="20"/>
        </w:rPr>
        <w:t xml:space="preserve">, </w:t>
      </w:r>
      <w:r w:rsidR="00A03DA5" w:rsidRPr="00A03DA5">
        <w:rPr>
          <w:rFonts w:ascii="Arial" w:hAnsi="Arial" w:cs="Arial"/>
          <w:sz w:val="20"/>
          <w:szCs w:val="20"/>
        </w:rPr>
        <w:t>ТКП 8.003</w:t>
      </w:r>
      <w:r w:rsidR="00A03DA5">
        <w:rPr>
          <w:rFonts w:ascii="Arial" w:hAnsi="Arial" w:cs="Arial"/>
          <w:sz w:val="20"/>
          <w:szCs w:val="20"/>
        </w:rPr>
        <w:t>,</w:t>
      </w:r>
      <w:r w:rsidR="00A03DA5" w:rsidRPr="00A03DA5">
        <w:rPr>
          <w:rFonts w:ascii="Arial" w:hAnsi="Arial" w:cs="Arial"/>
          <w:sz w:val="20"/>
          <w:szCs w:val="20"/>
        </w:rPr>
        <w:t xml:space="preserve"> </w:t>
      </w:r>
      <w:r w:rsidR="00D93DB9" w:rsidRPr="00D93DB9">
        <w:rPr>
          <w:rFonts w:ascii="Arial" w:hAnsi="Arial" w:cs="Arial"/>
          <w:sz w:val="20"/>
          <w:szCs w:val="20"/>
        </w:rPr>
        <w:t>ТКП 8.014</w:t>
      </w:r>
      <w:r w:rsidR="00D93DB9">
        <w:rPr>
          <w:rFonts w:ascii="Arial" w:hAnsi="Arial" w:cs="Arial"/>
          <w:sz w:val="20"/>
          <w:szCs w:val="20"/>
        </w:rPr>
        <w:t xml:space="preserve"> и</w:t>
      </w:r>
      <w:r w:rsidR="00D93DB9" w:rsidRPr="00D93DB9">
        <w:rPr>
          <w:rFonts w:ascii="Arial" w:hAnsi="Arial" w:cs="Arial"/>
          <w:sz w:val="20"/>
          <w:szCs w:val="20"/>
        </w:rPr>
        <w:t xml:space="preserve"> </w:t>
      </w:r>
      <w:r w:rsidRPr="00BE45D1">
        <w:rPr>
          <w:rFonts w:ascii="Arial" w:hAnsi="Arial" w:cs="Arial"/>
          <w:sz w:val="20"/>
          <w:szCs w:val="20"/>
        </w:rPr>
        <w:t>[1],</w:t>
      </w:r>
      <w:r w:rsidRPr="00D57B93">
        <w:rPr>
          <w:rFonts w:ascii="Arial" w:hAnsi="Arial" w:cs="Arial"/>
          <w:sz w:val="20"/>
          <w:szCs w:val="20"/>
        </w:rPr>
        <w:t xml:space="preserve"> а также следующие термины с соответствующими определениями:</w:t>
      </w:r>
    </w:p>
    <w:p w:rsidR="00583C86" w:rsidRDefault="00583C86" w:rsidP="00583C86">
      <w:pPr>
        <w:ind w:firstLine="397"/>
        <w:jc w:val="both"/>
        <w:rPr>
          <w:rFonts w:ascii="Arial" w:hAnsi="Arial" w:cs="Arial"/>
          <w:sz w:val="20"/>
          <w:szCs w:val="20"/>
        </w:rPr>
      </w:pPr>
      <w:r w:rsidRPr="00D57B93">
        <w:rPr>
          <w:rFonts w:ascii="Arial" w:hAnsi="Arial" w:cs="Arial"/>
          <w:b/>
          <w:sz w:val="20"/>
          <w:szCs w:val="20"/>
        </w:rPr>
        <w:t xml:space="preserve">3.1 пользователь </w:t>
      </w:r>
      <w:r w:rsidR="00CD51D4">
        <w:rPr>
          <w:rFonts w:ascii="Arial" w:hAnsi="Arial" w:cs="Arial"/>
          <w:b/>
          <w:sz w:val="20"/>
          <w:szCs w:val="20"/>
        </w:rPr>
        <w:t>средства измерения</w:t>
      </w:r>
      <w:r>
        <w:rPr>
          <w:rFonts w:ascii="Arial" w:hAnsi="Arial" w:cs="Arial"/>
          <w:b/>
          <w:sz w:val="20"/>
          <w:szCs w:val="20"/>
        </w:rPr>
        <w:t>:</w:t>
      </w:r>
      <w:r w:rsidRPr="00D57B93">
        <w:rPr>
          <w:rFonts w:ascii="Arial" w:hAnsi="Arial" w:cs="Arial"/>
          <w:sz w:val="20"/>
          <w:szCs w:val="20"/>
        </w:rPr>
        <w:t xml:space="preserve"> </w:t>
      </w:r>
      <w:r>
        <w:rPr>
          <w:rFonts w:ascii="Arial" w:hAnsi="Arial" w:cs="Arial"/>
          <w:sz w:val="20"/>
          <w:szCs w:val="20"/>
        </w:rPr>
        <w:t>Ю</w:t>
      </w:r>
      <w:r w:rsidRPr="00D57B93">
        <w:rPr>
          <w:rFonts w:ascii="Arial" w:hAnsi="Arial" w:cs="Arial"/>
          <w:sz w:val="20"/>
          <w:szCs w:val="20"/>
        </w:rPr>
        <w:t xml:space="preserve">ридическое лицо, индивидуальный предприниматель или физическое лицо, которые осуществляют измерения с использованием </w:t>
      </w:r>
      <w:r w:rsidR="00CD51D4">
        <w:rPr>
          <w:rFonts w:ascii="Arial" w:hAnsi="Arial" w:cs="Arial"/>
          <w:sz w:val="20"/>
          <w:szCs w:val="20"/>
        </w:rPr>
        <w:t>средства измерений</w:t>
      </w:r>
      <w:r w:rsidRPr="00D57B93">
        <w:rPr>
          <w:rFonts w:ascii="Arial" w:hAnsi="Arial" w:cs="Arial"/>
          <w:sz w:val="20"/>
          <w:szCs w:val="20"/>
        </w:rPr>
        <w:t xml:space="preserve">. </w:t>
      </w:r>
    </w:p>
    <w:p w:rsidR="001D0CA0" w:rsidRPr="00D57B93" w:rsidRDefault="001D0CA0" w:rsidP="00583C86">
      <w:pPr>
        <w:ind w:firstLine="397"/>
        <w:jc w:val="both"/>
        <w:rPr>
          <w:rFonts w:ascii="Arial" w:hAnsi="Arial" w:cs="Arial"/>
          <w:sz w:val="20"/>
          <w:szCs w:val="20"/>
        </w:rPr>
      </w:pPr>
    </w:p>
    <w:p w:rsidR="008F13D7" w:rsidRDefault="008F13D7" w:rsidP="008F13D7">
      <w:pPr>
        <w:jc w:val="both"/>
      </w:pPr>
      <w:r>
        <w:t>________________________________________________________________________________</w:t>
      </w:r>
    </w:p>
    <w:p w:rsidR="008F13D7" w:rsidRPr="00191920" w:rsidRDefault="008F13D7" w:rsidP="008F13D7">
      <w:pPr>
        <w:pStyle w:val="a3"/>
        <w:ind w:firstLine="397"/>
        <w:jc w:val="both"/>
        <w:rPr>
          <w:rFonts w:ascii="Arial" w:hAnsi="Arial" w:cs="Arial"/>
          <w:b/>
          <w:i/>
        </w:rPr>
      </w:pPr>
      <w:r w:rsidRPr="00191920">
        <w:rPr>
          <w:rFonts w:ascii="Arial" w:hAnsi="Arial" w:cs="Arial"/>
          <w:b/>
          <w:i/>
          <w:sz w:val="18"/>
          <w:szCs w:val="18"/>
        </w:rPr>
        <w:t>Проект, окончательная редакция</w:t>
      </w:r>
    </w:p>
    <w:p w:rsidR="00714566" w:rsidRPr="008F13D7" w:rsidRDefault="00714566" w:rsidP="008F13D7">
      <w:pPr>
        <w:pStyle w:val="a3"/>
        <w:spacing w:before="40"/>
        <w:ind w:firstLine="397"/>
        <w:jc w:val="both"/>
        <w:rPr>
          <w:rFonts w:ascii="Arial" w:hAnsi="Arial" w:cs="Arial"/>
          <w:sz w:val="8"/>
          <w:szCs w:val="8"/>
        </w:rPr>
      </w:pPr>
    </w:p>
    <w:p w:rsidR="00B97907" w:rsidRPr="00C95636" w:rsidRDefault="00714566" w:rsidP="003B0731">
      <w:pPr>
        <w:ind w:firstLine="397"/>
        <w:jc w:val="both"/>
        <w:rPr>
          <w:rFonts w:ascii="Arial" w:hAnsi="Arial" w:cs="Arial"/>
          <w:sz w:val="20"/>
          <w:szCs w:val="20"/>
        </w:rPr>
      </w:pPr>
      <w:r w:rsidRPr="00C95636">
        <w:rPr>
          <w:rFonts w:ascii="Arial" w:hAnsi="Arial" w:cs="Arial"/>
          <w:b/>
          <w:sz w:val="20"/>
          <w:szCs w:val="20"/>
        </w:rPr>
        <w:lastRenderedPageBreak/>
        <w:t>3.</w:t>
      </w:r>
      <w:r w:rsidR="00F60DEF" w:rsidRPr="00C95636">
        <w:rPr>
          <w:rFonts w:ascii="Arial" w:hAnsi="Arial" w:cs="Arial"/>
          <w:b/>
          <w:sz w:val="20"/>
          <w:szCs w:val="20"/>
        </w:rPr>
        <w:t>2</w:t>
      </w:r>
      <w:r w:rsidRPr="00C95636">
        <w:rPr>
          <w:rFonts w:ascii="Arial" w:hAnsi="Arial" w:cs="Arial"/>
          <w:b/>
          <w:sz w:val="20"/>
          <w:szCs w:val="20"/>
        </w:rPr>
        <w:t xml:space="preserve"> измерительная задача</w:t>
      </w:r>
      <w:r w:rsidR="00D57B93" w:rsidRPr="00C95636">
        <w:rPr>
          <w:rFonts w:ascii="Arial" w:hAnsi="Arial" w:cs="Arial"/>
          <w:b/>
          <w:sz w:val="20"/>
          <w:szCs w:val="20"/>
        </w:rPr>
        <w:t xml:space="preserve">: </w:t>
      </w:r>
      <w:r w:rsidR="00B97907" w:rsidRPr="00C95636">
        <w:rPr>
          <w:rFonts w:ascii="Arial" w:hAnsi="Arial" w:cs="Arial"/>
          <w:sz w:val="20"/>
          <w:szCs w:val="20"/>
        </w:rPr>
        <w:t xml:space="preserve">Задача, заключающаяся в определении значения величины путем ее измерения с требуемой точностью в данных условиях измерений.  </w:t>
      </w:r>
    </w:p>
    <w:p w:rsidR="00F60DEF" w:rsidRPr="00F60DEF" w:rsidRDefault="00F60DEF" w:rsidP="003B0731">
      <w:pPr>
        <w:ind w:firstLine="397"/>
        <w:jc w:val="both"/>
        <w:rPr>
          <w:rFonts w:ascii="Arial" w:hAnsi="Arial" w:cs="Arial"/>
          <w:sz w:val="8"/>
          <w:szCs w:val="8"/>
        </w:rPr>
      </w:pPr>
    </w:p>
    <w:p w:rsidR="00714566" w:rsidRDefault="00714566" w:rsidP="003B0731">
      <w:pPr>
        <w:ind w:firstLine="397"/>
        <w:jc w:val="both"/>
        <w:rPr>
          <w:rFonts w:ascii="Arial" w:hAnsi="Arial" w:cs="Arial"/>
          <w:sz w:val="20"/>
          <w:szCs w:val="20"/>
        </w:rPr>
      </w:pPr>
      <w:r w:rsidRPr="00D57B93">
        <w:rPr>
          <w:rFonts w:ascii="Arial" w:hAnsi="Arial" w:cs="Arial"/>
          <w:b/>
          <w:sz w:val="20"/>
          <w:szCs w:val="20"/>
        </w:rPr>
        <w:t>3.</w:t>
      </w:r>
      <w:r w:rsidR="00E93802">
        <w:rPr>
          <w:rFonts w:ascii="Arial" w:hAnsi="Arial" w:cs="Arial"/>
          <w:b/>
          <w:sz w:val="20"/>
          <w:szCs w:val="20"/>
        </w:rPr>
        <w:t>3</w:t>
      </w:r>
      <w:r w:rsidR="00F60DEF">
        <w:rPr>
          <w:rFonts w:ascii="Arial" w:hAnsi="Arial" w:cs="Arial"/>
          <w:b/>
          <w:sz w:val="20"/>
          <w:szCs w:val="20"/>
        </w:rPr>
        <w:t> </w:t>
      </w:r>
      <w:r w:rsidR="008C5CF4">
        <w:rPr>
          <w:rFonts w:ascii="Arial" w:hAnsi="Arial" w:cs="Arial"/>
          <w:b/>
          <w:sz w:val="20"/>
          <w:szCs w:val="20"/>
        </w:rPr>
        <w:t>вид</w:t>
      </w:r>
      <w:r w:rsidR="008C5CF4" w:rsidRPr="00D57B93">
        <w:rPr>
          <w:rFonts w:ascii="Arial" w:hAnsi="Arial" w:cs="Arial"/>
          <w:b/>
          <w:sz w:val="20"/>
          <w:szCs w:val="20"/>
        </w:rPr>
        <w:t xml:space="preserve"> </w:t>
      </w:r>
      <w:r w:rsidR="00CD51D4">
        <w:rPr>
          <w:rFonts w:ascii="Arial" w:hAnsi="Arial" w:cs="Arial"/>
          <w:b/>
          <w:sz w:val="20"/>
          <w:szCs w:val="20"/>
        </w:rPr>
        <w:t>средств измерений</w:t>
      </w:r>
      <w:r w:rsidR="00D57B93">
        <w:rPr>
          <w:rFonts w:ascii="Arial" w:hAnsi="Arial" w:cs="Arial"/>
          <w:sz w:val="20"/>
          <w:szCs w:val="20"/>
        </w:rPr>
        <w:t>:</w:t>
      </w:r>
      <w:r w:rsidRPr="00D57B93">
        <w:rPr>
          <w:rFonts w:ascii="Arial" w:hAnsi="Arial" w:cs="Arial"/>
          <w:sz w:val="20"/>
          <w:szCs w:val="20"/>
        </w:rPr>
        <w:t xml:space="preserve"> </w:t>
      </w:r>
      <w:r w:rsidR="002E7E58">
        <w:rPr>
          <w:rFonts w:ascii="Arial" w:hAnsi="Arial" w:cs="Arial"/>
          <w:sz w:val="20"/>
          <w:szCs w:val="20"/>
        </w:rPr>
        <w:t>С</w:t>
      </w:r>
      <w:r w:rsidR="00CD51D4">
        <w:rPr>
          <w:rFonts w:ascii="Arial" w:hAnsi="Arial" w:cs="Arial"/>
          <w:sz w:val="20"/>
          <w:szCs w:val="20"/>
        </w:rPr>
        <w:t>редства измерений</w:t>
      </w:r>
      <w:r w:rsidRPr="00D57B93">
        <w:rPr>
          <w:rFonts w:ascii="Arial" w:hAnsi="Arial" w:cs="Arial"/>
          <w:sz w:val="20"/>
          <w:szCs w:val="20"/>
        </w:rPr>
        <w:t>, различной конструкции и принципа действия, предназначенн</w:t>
      </w:r>
      <w:r w:rsidR="00CD51D4">
        <w:rPr>
          <w:rFonts w:ascii="Arial" w:hAnsi="Arial" w:cs="Arial"/>
          <w:sz w:val="20"/>
          <w:szCs w:val="20"/>
        </w:rPr>
        <w:t>ые</w:t>
      </w:r>
      <w:r w:rsidRPr="00D57B93">
        <w:rPr>
          <w:rFonts w:ascii="Arial" w:hAnsi="Arial" w:cs="Arial"/>
          <w:sz w:val="20"/>
          <w:szCs w:val="20"/>
        </w:rPr>
        <w:t xml:space="preserve"> для измерений одной величины.  </w:t>
      </w:r>
    </w:p>
    <w:p w:rsidR="00FB4338" w:rsidRDefault="00FB4338" w:rsidP="003B0731">
      <w:pPr>
        <w:ind w:firstLine="397"/>
        <w:jc w:val="both"/>
        <w:rPr>
          <w:rFonts w:ascii="Arial" w:hAnsi="Arial" w:cs="Arial"/>
          <w:sz w:val="20"/>
          <w:szCs w:val="20"/>
        </w:rPr>
      </w:pPr>
      <w:r w:rsidRPr="00FB4338">
        <w:rPr>
          <w:rFonts w:ascii="Arial" w:hAnsi="Arial" w:cs="Arial"/>
          <w:b/>
          <w:sz w:val="20"/>
          <w:szCs w:val="20"/>
        </w:rPr>
        <w:t>3.</w:t>
      </w:r>
      <w:r w:rsidR="00E93802">
        <w:rPr>
          <w:rFonts w:ascii="Arial" w:hAnsi="Arial" w:cs="Arial"/>
          <w:b/>
          <w:sz w:val="20"/>
          <w:szCs w:val="20"/>
        </w:rPr>
        <w:t>4</w:t>
      </w:r>
      <w:r w:rsidRPr="00FB4338">
        <w:rPr>
          <w:rFonts w:ascii="Arial" w:hAnsi="Arial" w:cs="Arial"/>
          <w:b/>
          <w:sz w:val="20"/>
          <w:szCs w:val="20"/>
        </w:rPr>
        <w:t xml:space="preserve"> технические устройства с измерительн</w:t>
      </w:r>
      <w:r w:rsidR="00E93802">
        <w:rPr>
          <w:rFonts w:ascii="Arial" w:hAnsi="Arial" w:cs="Arial"/>
          <w:b/>
          <w:sz w:val="20"/>
          <w:szCs w:val="20"/>
        </w:rPr>
        <w:t>ой</w:t>
      </w:r>
      <w:r w:rsidRPr="00FB4338">
        <w:rPr>
          <w:rFonts w:ascii="Arial" w:hAnsi="Arial" w:cs="Arial"/>
          <w:b/>
          <w:sz w:val="20"/>
          <w:szCs w:val="20"/>
        </w:rPr>
        <w:t xml:space="preserve"> функци</w:t>
      </w:r>
      <w:r w:rsidR="00E93802">
        <w:rPr>
          <w:rFonts w:ascii="Arial" w:hAnsi="Arial" w:cs="Arial"/>
          <w:b/>
          <w:sz w:val="20"/>
          <w:szCs w:val="20"/>
        </w:rPr>
        <w:t>ей</w:t>
      </w:r>
      <w:r w:rsidR="00F60DEF">
        <w:rPr>
          <w:rFonts w:ascii="Arial" w:hAnsi="Arial" w:cs="Arial"/>
          <w:b/>
          <w:sz w:val="20"/>
          <w:szCs w:val="20"/>
        </w:rPr>
        <w:t xml:space="preserve">: </w:t>
      </w:r>
      <w:r w:rsidR="00F60DEF" w:rsidRPr="0092164E">
        <w:rPr>
          <w:rFonts w:ascii="Arial" w:hAnsi="Arial" w:cs="Arial"/>
          <w:sz w:val="20"/>
          <w:szCs w:val="20"/>
        </w:rPr>
        <w:t>У</w:t>
      </w:r>
      <w:r w:rsidRPr="00FB4338">
        <w:rPr>
          <w:rFonts w:ascii="Arial" w:hAnsi="Arial" w:cs="Arial"/>
          <w:sz w:val="20"/>
          <w:szCs w:val="20"/>
        </w:rPr>
        <w:t xml:space="preserve">стройства, </w:t>
      </w:r>
      <w:r w:rsidR="00CD51D4">
        <w:rPr>
          <w:rFonts w:ascii="Arial" w:hAnsi="Arial" w:cs="Arial"/>
          <w:sz w:val="20"/>
          <w:szCs w:val="20"/>
        </w:rPr>
        <w:t xml:space="preserve">в том числе, в составе с </w:t>
      </w:r>
      <w:r w:rsidR="00CD51D4" w:rsidRPr="00C95636">
        <w:rPr>
          <w:rFonts w:ascii="Arial" w:hAnsi="Arial" w:cs="Arial"/>
          <w:sz w:val="20"/>
          <w:szCs w:val="20"/>
        </w:rPr>
        <w:t>программны</w:t>
      </w:r>
      <w:r w:rsidR="00CD51D4">
        <w:rPr>
          <w:rFonts w:ascii="Arial" w:hAnsi="Arial" w:cs="Arial"/>
          <w:sz w:val="20"/>
          <w:szCs w:val="20"/>
        </w:rPr>
        <w:t>м</w:t>
      </w:r>
      <w:r w:rsidR="00CD51D4" w:rsidRPr="00C95636">
        <w:rPr>
          <w:rFonts w:ascii="Arial" w:hAnsi="Arial" w:cs="Arial"/>
          <w:sz w:val="20"/>
          <w:szCs w:val="20"/>
        </w:rPr>
        <w:t xml:space="preserve"> </w:t>
      </w:r>
      <w:r w:rsidR="00CD51D4">
        <w:rPr>
          <w:rFonts w:ascii="Arial" w:hAnsi="Arial" w:cs="Arial"/>
          <w:sz w:val="20"/>
          <w:szCs w:val="20"/>
        </w:rPr>
        <w:t>обеспечением</w:t>
      </w:r>
      <w:r w:rsidR="00CD51D4" w:rsidRPr="00C95636">
        <w:rPr>
          <w:rFonts w:ascii="Arial" w:hAnsi="Arial" w:cs="Arial"/>
          <w:sz w:val="20"/>
          <w:szCs w:val="20"/>
        </w:rPr>
        <w:t>,</w:t>
      </w:r>
      <w:r w:rsidR="00CD51D4">
        <w:rPr>
          <w:rFonts w:ascii="Arial" w:hAnsi="Arial" w:cs="Arial"/>
          <w:sz w:val="20"/>
          <w:szCs w:val="20"/>
        </w:rPr>
        <w:t xml:space="preserve"> </w:t>
      </w:r>
      <w:r w:rsidRPr="00FB4338">
        <w:rPr>
          <w:rFonts w:ascii="Arial" w:hAnsi="Arial" w:cs="Arial"/>
          <w:sz w:val="20"/>
          <w:szCs w:val="20"/>
        </w:rPr>
        <w:t xml:space="preserve">которые наряду с их основными функциями выполняют измерительные функции и/или имеют нормированные метрологические характеристики для проведения контроля или </w:t>
      </w:r>
      <w:r w:rsidR="00E93802">
        <w:rPr>
          <w:rFonts w:ascii="Arial" w:hAnsi="Arial" w:cs="Arial"/>
          <w:sz w:val="20"/>
          <w:szCs w:val="20"/>
        </w:rPr>
        <w:t xml:space="preserve">оказания нормированных </w:t>
      </w:r>
      <w:r w:rsidRPr="00FB4338">
        <w:rPr>
          <w:rFonts w:ascii="Arial" w:hAnsi="Arial" w:cs="Arial"/>
          <w:sz w:val="20"/>
          <w:szCs w:val="20"/>
        </w:rPr>
        <w:t>воздействий.</w:t>
      </w:r>
    </w:p>
    <w:p w:rsidR="00636966" w:rsidRDefault="00636966" w:rsidP="003B0731">
      <w:pPr>
        <w:ind w:firstLine="397"/>
        <w:jc w:val="both"/>
        <w:rPr>
          <w:rFonts w:ascii="Arial" w:hAnsi="Arial" w:cs="Arial"/>
          <w:sz w:val="20"/>
          <w:szCs w:val="20"/>
        </w:rPr>
      </w:pPr>
      <w:r w:rsidRPr="00636966">
        <w:rPr>
          <w:rFonts w:ascii="Arial" w:hAnsi="Arial" w:cs="Arial"/>
          <w:b/>
          <w:sz w:val="20"/>
          <w:szCs w:val="20"/>
        </w:rPr>
        <w:t>3.</w:t>
      </w:r>
      <w:r w:rsidR="00E93802">
        <w:rPr>
          <w:rFonts w:ascii="Arial" w:hAnsi="Arial" w:cs="Arial"/>
          <w:b/>
          <w:sz w:val="20"/>
          <w:szCs w:val="20"/>
        </w:rPr>
        <w:t>5</w:t>
      </w:r>
      <w:r w:rsidRPr="00636966">
        <w:rPr>
          <w:rFonts w:ascii="Arial" w:hAnsi="Arial" w:cs="Arial"/>
          <w:b/>
          <w:sz w:val="20"/>
          <w:szCs w:val="20"/>
        </w:rPr>
        <w:t xml:space="preserve"> риск использования:</w:t>
      </w:r>
      <w:r w:rsidRPr="00636966">
        <w:rPr>
          <w:rFonts w:ascii="Arial" w:hAnsi="Arial" w:cs="Arial"/>
          <w:sz w:val="20"/>
          <w:szCs w:val="20"/>
        </w:rPr>
        <w:t xml:space="preserve"> </w:t>
      </w:r>
      <w:r>
        <w:rPr>
          <w:rFonts w:ascii="Arial" w:hAnsi="Arial" w:cs="Arial"/>
          <w:sz w:val="20"/>
          <w:szCs w:val="20"/>
        </w:rPr>
        <w:t>О</w:t>
      </w:r>
      <w:r w:rsidRPr="00636966">
        <w:rPr>
          <w:rFonts w:ascii="Arial" w:hAnsi="Arial" w:cs="Arial"/>
          <w:sz w:val="20"/>
          <w:szCs w:val="20"/>
        </w:rPr>
        <w:t>ценка, базирующаяся на априорной и/или статистической информации, характеризующая степень соответствия реализуемого действия или функции в условиях  ограниченной определенности, формируемой внешними воздействиями, поставленной цели.</w:t>
      </w:r>
    </w:p>
    <w:p w:rsidR="008C5CF4" w:rsidRDefault="008C5CF4" w:rsidP="003B0731">
      <w:pPr>
        <w:ind w:firstLine="397"/>
        <w:jc w:val="both"/>
        <w:rPr>
          <w:rFonts w:ascii="Arial" w:hAnsi="Arial" w:cs="Arial"/>
          <w:sz w:val="20"/>
          <w:szCs w:val="20"/>
        </w:rPr>
      </w:pPr>
      <w:r>
        <w:rPr>
          <w:rFonts w:ascii="Arial" w:hAnsi="Arial" w:cs="Arial"/>
          <w:b/>
          <w:sz w:val="20"/>
          <w:szCs w:val="20"/>
        </w:rPr>
        <w:t>3.6</w:t>
      </w:r>
      <w:r w:rsidR="002E008F" w:rsidRPr="00EA48F3">
        <w:rPr>
          <w:rFonts w:ascii="Arial" w:hAnsi="Arial" w:cs="Arial"/>
          <w:b/>
          <w:sz w:val="20"/>
          <w:szCs w:val="20"/>
        </w:rPr>
        <w:t>.</w:t>
      </w:r>
      <w:r w:rsidR="002E008F">
        <w:rPr>
          <w:rFonts w:ascii="Arial" w:hAnsi="Arial" w:cs="Arial"/>
          <w:b/>
          <w:sz w:val="20"/>
          <w:szCs w:val="20"/>
        </w:rPr>
        <w:t xml:space="preserve"> </w:t>
      </w:r>
      <w:r w:rsidR="002E008F" w:rsidRPr="002E008F">
        <w:rPr>
          <w:rFonts w:ascii="Arial" w:hAnsi="Arial" w:cs="Arial"/>
          <w:b/>
          <w:sz w:val="20"/>
          <w:szCs w:val="20"/>
        </w:rPr>
        <w:t>метрологическая надежность</w:t>
      </w:r>
      <w:r>
        <w:rPr>
          <w:rFonts w:ascii="Arial" w:hAnsi="Arial" w:cs="Arial"/>
          <w:b/>
          <w:sz w:val="20"/>
          <w:szCs w:val="20"/>
        </w:rPr>
        <w:t xml:space="preserve"> средства измерений</w:t>
      </w:r>
      <w:r>
        <w:rPr>
          <w:rFonts w:ascii="Arial" w:hAnsi="Arial" w:cs="Arial"/>
          <w:sz w:val="20"/>
          <w:szCs w:val="20"/>
        </w:rPr>
        <w:t>: надежность средства измерений в части сохранения его метрологической исправности.</w:t>
      </w:r>
    </w:p>
    <w:p w:rsidR="008C5CF4" w:rsidRDefault="008C5CF4" w:rsidP="003B0731">
      <w:pPr>
        <w:ind w:firstLine="397"/>
        <w:jc w:val="both"/>
        <w:rPr>
          <w:rFonts w:ascii="Arial" w:hAnsi="Arial" w:cs="Arial"/>
          <w:sz w:val="20"/>
          <w:szCs w:val="20"/>
        </w:rPr>
      </w:pPr>
      <w:r w:rsidRPr="00101F3E">
        <w:rPr>
          <w:rFonts w:ascii="Arial" w:hAnsi="Arial" w:cs="Arial"/>
          <w:b/>
          <w:sz w:val="20"/>
          <w:szCs w:val="20"/>
        </w:rPr>
        <w:t>3.7</w:t>
      </w:r>
      <w:r>
        <w:rPr>
          <w:rFonts w:ascii="Arial" w:hAnsi="Arial" w:cs="Arial"/>
          <w:sz w:val="20"/>
          <w:szCs w:val="20"/>
        </w:rPr>
        <w:t> </w:t>
      </w:r>
      <w:r w:rsidRPr="00101F3E">
        <w:rPr>
          <w:rFonts w:ascii="Arial" w:hAnsi="Arial" w:cs="Arial"/>
          <w:b/>
          <w:sz w:val="20"/>
          <w:szCs w:val="20"/>
        </w:rPr>
        <w:t>метрологическая исправность средства измерений:</w:t>
      </w:r>
      <w:r>
        <w:rPr>
          <w:rFonts w:ascii="Arial" w:hAnsi="Arial" w:cs="Arial"/>
          <w:sz w:val="20"/>
          <w:szCs w:val="20"/>
        </w:rPr>
        <w:t xml:space="preserve"> состояние средства измерений, при котором все нормируемые метрологические характеристики соответствуют установленным требованиям.</w:t>
      </w:r>
    </w:p>
    <w:p w:rsidR="002E008F" w:rsidRDefault="008C5CF4" w:rsidP="008C5CF4">
      <w:pPr>
        <w:ind w:firstLine="397"/>
        <w:jc w:val="both"/>
        <w:rPr>
          <w:rFonts w:ascii="Arial" w:hAnsi="Arial" w:cs="Arial"/>
          <w:sz w:val="20"/>
          <w:szCs w:val="20"/>
        </w:rPr>
      </w:pPr>
      <w:r w:rsidRPr="00101F3E">
        <w:rPr>
          <w:rFonts w:ascii="Arial" w:hAnsi="Arial" w:cs="Arial"/>
          <w:b/>
          <w:sz w:val="20"/>
          <w:szCs w:val="20"/>
        </w:rPr>
        <w:t>3.8</w:t>
      </w:r>
      <w:r>
        <w:rPr>
          <w:rFonts w:ascii="Arial" w:hAnsi="Arial" w:cs="Arial"/>
          <w:sz w:val="20"/>
          <w:szCs w:val="20"/>
        </w:rPr>
        <w:t> </w:t>
      </w:r>
      <w:r w:rsidRPr="00101F3E">
        <w:rPr>
          <w:rFonts w:ascii="Arial" w:hAnsi="Arial" w:cs="Arial"/>
          <w:b/>
          <w:sz w:val="20"/>
          <w:szCs w:val="20"/>
        </w:rPr>
        <w:t>метрологический отказ средства измерений:</w:t>
      </w:r>
      <w:r>
        <w:rPr>
          <w:rFonts w:ascii="Arial" w:hAnsi="Arial" w:cs="Arial"/>
          <w:sz w:val="20"/>
          <w:szCs w:val="20"/>
        </w:rPr>
        <w:t xml:space="preserve"> выход любой нормируемой метрологической характеристики средства измерений за установленные пределы.</w:t>
      </w:r>
      <w:del w:id="3" w:author="Разумный Александр Игоревич" w:date="2019-03-21T08:59:00Z">
        <w:r w:rsidR="002E008F" w:rsidDel="008C5CF4">
          <w:rPr>
            <w:rFonts w:ascii="Arial" w:hAnsi="Arial" w:cs="Arial"/>
            <w:sz w:val="20"/>
            <w:szCs w:val="20"/>
          </w:rPr>
          <w:delText xml:space="preserve"> -</w:delText>
        </w:r>
      </w:del>
    </w:p>
    <w:p w:rsidR="002E008F" w:rsidRPr="00137F5C" w:rsidRDefault="002E008F" w:rsidP="003B0731">
      <w:pPr>
        <w:ind w:firstLine="397"/>
        <w:jc w:val="both"/>
        <w:rPr>
          <w:rFonts w:ascii="Arial" w:hAnsi="Arial" w:cs="Arial"/>
          <w:b/>
          <w:sz w:val="22"/>
          <w:szCs w:val="22"/>
        </w:rPr>
      </w:pPr>
    </w:p>
    <w:p w:rsidR="00BE45D1" w:rsidRDefault="00137F5C" w:rsidP="003B0731">
      <w:pPr>
        <w:ind w:firstLine="397"/>
        <w:jc w:val="both"/>
        <w:rPr>
          <w:rFonts w:ascii="Arial" w:hAnsi="Arial" w:cs="Arial"/>
          <w:b/>
          <w:sz w:val="22"/>
          <w:szCs w:val="22"/>
        </w:rPr>
      </w:pPr>
      <w:r>
        <w:rPr>
          <w:rFonts w:ascii="Arial" w:hAnsi="Arial" w:cs="Arial"/>
          <w:b/>
          <w:sz w:val="22"/>
          <w:szCs w:val="22"/>
        </w:rPr>
        <w:t>4</w:t>
      </w:r>
      <w:r w:rsidR="00BE45D1" w:rsidRPr="00137F5C">
        <w:rPr>
          <w:rFonts w:ascii="Arial" w:hAnsi="Arial" w:cs="Arial"/>
          <w:b/>
          <w:sz w:val="22"/>
          <w:szCs w:val="22"/>
        </w:rPr>
        <w:t xml:space="preserve"> </w:t>
      </w:r>
      <w:r>
        <w:rPr>
          <w:rFonts w:ascii="Arial" w:hAnsi="Arial" w:cs="Arial"/>
          <w:b/>
          <w:sz w:val="22"/>
          <w:szCs w:val="22"/>
        </w:rPr>
        <w:t>С</w:t>
      </w:r>
      <w:r w:rsidR="00BE45D1" w:rsidRPr="00137F5C">
        <w:rPr>
          <w:rFonts w:ascii="Arial" w:hAnsi="Arial" w:cs="Arial"/>
          <w:b/>
          <w:sz w:val="22"/>
          <w:szCs w:val="22"/>
        </w:rPr>
        <w:t>окращения</w:t>
      </w:r>
    </w:p>
    <w:p w:rsidR="00137F5C" w:rsidRPr="00137F5C" w:rsidRDefault="00137F5C" w:rsidP="003B0731">
      <w:pPr>
        <w:ind w:firstLine="397"/>
        <w:jc w:val="both"/>
        <w:rPr>
          <w:rFonts w:ascii="Arial" w:hAnsi="Arial" w:cs="Arial"/>
          <w:b/>
          <w:sz w:val="16"/>
          <w:szCs w:val="16"/>
        </w:rPr>
      </w:pPr>
    </w:p>
    <w:p w:rsidR="00BE45D1" w:rsidRPr="00BE45D1" w:rsidRDefault="00BE45D1" w:rsidP="003B0731">
      <w:pPr>
        <w:ind w:firstLine="397"/>
        <w:jc w:val="both"/>
        <w:rPr>
          <w:rFonts w:ascii="Arial" w:hAnsi="Arial" w:cs="Arial"/>
          <w:sz w:val="20"/>
          <w:szCs w:val="20"/>
        </w:rPr>
      </w:pPr>
      <w:r w:rsidRPr="00BE45D1">
        <w:rPr>
          <w:rFonts w:ascii="Arial" w:hAnsi="Arial" w:cs="Arial"/>
          <w:sz w:val="20"/>
          <w:szCs w:val="20"/>
        </w:rPr>
        <w:t>МДП – максимально допус</w:t>
      </w:r>
      <w:r w:rsidR="009A37D5">
        <w:rPr>
          <w:rFonts w:ascii="Arial" w:hAnsi="Arial" w:cs="Arial"/>
          <w:sz w:val="20"/>
          <w:szCs w:val="20"/>
        </w:rPr>
        <w:t>каемая</w:t>
      </w:r>
      <w:r w:rsidRPr="00BE45D1">
        <w:rPr>
          <w:rFonts w:ascii="Arial" w:hAnsi="Arial" w:cs="Arial"/>
          <w:sz w:val="20"/>
          <w:szCs w:val="20"/>
        </w:rPr>
        <w:t xml:space="preserve"> погрешность</w:t>
      </w:r>
      <w:r w:rsidR="00F9358C">
        <w:rPr>
          <w:rFonts w:ascii="Arial" w:hAnsi="Arial" w:cs="Arial"/>
          <w:sz w:val="20"/>
          <w:szCs w:val="20"/>
        </w:rPr>
        <w:t xml:space="preserve"> (предел допустимой погрешности)</w:t>
      </w:r>
      <w:r w:rsidR="005D32C9">
        <w:rPr>
          <w:rFonts w:ascii="Arial" w:hAnsi="Arial" w:cs="Arial"/>
          <w:sz w:val="20"/>
          <w:szCs w:val="20"/>
        </w:rPr>
        <w:t>;</w:t>
      </w:r>
    </w:p>
    <w:p w:rsidR="00BE45D1" w:rsidRPr="00BE45D1" w:rsidRDefault="00BE45D1" w:rsidP="003B0731">
      <w:pPr>
        <w:ind w:firstLine="397"/>
        <w:jc w:val="both"/>
        <w:rPr>
          <w:rFonts w:ascii="Arial" w:hAnsi="Arial" w:cs="Arial"/>
          <w:sz w:val="20"/>
          <w:szCs w:val="20"/>
        </w:rPr>
      </w:pPr>
      <w:r w:rsidRPr="00BE45D1">
        <w:rPr>
          <w:rFonts w:ascii="Arial" w:hAnsi="Arial" w:cs="Arial"/>
          <w:sz w:val="20"/>
          <w:szCs w:val="20"/>
        </w:rPr>
        <w:t>МП</w:t>
      </w:r>
      <w:r w:rsidR="006E44B2">
        <w:rPr>
          <w:rFonts w:ascii="Arial" w:hAnsi="Arial" w:cs="Arial"/>
          <w:sz w:val="20"/>
          <w:szCs w:val="20"/>
        </w:rPr>
        <w:t>К</w:t>
      </w:r>
      <w:r w:rsidRPr="00BE45D1">
        <w:rPr>
          <w:rFonts w:ascii="Arial" w:hAnsi="Arial" w:cs="Arial"/>
          <w:sz w:val="20"/>
          <w:szCs w:val="20"/>
        </w:rPr>
        <w:t>И – межповерочный</w:t>
      </w:r>
      <w:r w:rsidR="006E44B2">
        <w:rPr>
          <w:rFonts w:ascii="Arial" w:hAnsi="Arial" w:cs="Arial"/>
          <w:sz w:val="20"/>
          <w:szCs w:val="20"/>
        </w:rPr>
        <w:t xml:space="preserve"> и межкалибровочный </w:t>
      </w:r>
      <w:r w:rsidRPr="00BE45D1">
        <w:rPr>
          <w:rFonts w:ascii="Arial" w:hAnsi="Arial" w:cs="Arial"/>
          <w:sz w:val="20"/>
          <w:szCs w:val="20"/>
        </w:rPr>
        <w:t>интервал</w:t>
      </w:r>
      <w:r w:rsidR="005D32C9">
        <w:rPr>
          <w:rFonts w:ascii="Arial" w:hAnsi="Arial" w:cs="Arial"/>
          <w:sz w:val="20"/>
          <w:szCs w:val="20"/>
        </w:rPr>
        <w:t>;</w:t>
      </w:r>
    </w:p>
    <w:p w:rsidR="00BE45D1" w:rsidRDefault="00BE45D1" w:rsidP="003B0731">
      <w:pPr>
        <w:ind w:firstLine="397"/>
        <w:jc w:val="both"/>
        <w:rPr>
          <w:rFonts w:ascii="Arial" w:hAnsi="Arial" w:cs="Arial"/>
          <w:sz w:val="20"/>
          <w:szCs w:val="20"/>
        </w:rPr>
      </w:pPr>
      <w:r w:rsidRPr="00BE45D1">
        <w:rPr>
          <w:rFonts w:ascii="Arial" w:hAnsi="Arial" w:cs="Arial"/>
          <w:sz w:val="20"/>
          <w:szCs w:val="20"/>
        </w:rPr>
        <w:t>СЗМ – сфера закон</w:t>
      </w:r>
      <w:r w:rsidR="009339F4">
        <w:rPr>
          <w:rFonts w:ascii="Arial" w:hAnsi="Arial" w:cs="Arial"/>
          <w:sz w:val="20"/>
          <w:szCs w:val="20"/>
        </w:rPr>
        <w:t>о</w:t>
      </w:r>
      <w:r w:rsidRPr="00BE45D1">
        <w:rPr>
          <w:rFonts w:ascii="Arial" w:hAnsi="Arial" w:cs="Arial"/>
          <w:sz w:val="20"/>
          <w:szCs w:val="20"/>
        </w:rPr>
        <w:t>дательной метрологии</w:t>
      </w:r>
      <w:ins w:id="4" w:author="Разумный Александр Игоревич" w:date="2019-03-21T09:11:00Z">
        <w:r w:rsidR="009C777B">
          <w:rPr>
            <w:rFonts w:ascii="Arial" w:hAnsi="Arial" w:cs="Arial"/>
            <w:sz w:val="20"/>
            <w:szCs w:val="20"/>
          </w:rPr>
          <w:t>;</w:t>
        </w:r>
      </w:ins>
      <w:del w:id="5" w:author="Разумный Александр Игоревич" w:date="2019-03-21T09:11:00Z">
        <w:r w:rsidR="005D32C9" w:rsidDel="009C777B">
          <w:rPr>
            <w:rFonts w:ascii="Arial" w:hAnsi="Arial" w:cs="Arial"/>
            <w:sz w:val="20"/>
            <w:szCs w:val="20"/>
          </w:rPr>
          <w:delText>.</w:delText>
        </w:r>
      </w:del>
    </w:p>
    <w:p w:rsidR="00EF3226" w:rsidRDefault="00EF3226" w:rsidP="003B0731">
      <w:pPr>
        <w:ind w:firstLine="397"/>
        <w:jc w:val="both"/>
        <w:rPr>
          <w:rFonts w:ascii="Arial" w:hAnsi="Arial" w:cs="Arial"/>
          <w:sz w:val="20"/>
          <w:szCs w:val="20"/>
        </w:rPr>
      </w:pPr>
      <w:r>
        <w:rPr>
          <w:rFonts w:ascii="Arial" w:hAnsi="Arial" w:cs="Arial"/>
          <w:sz w:val="20"/>
          <w:szCs w:val="20"/>
        </w:rPr>
        <w:t>СИ – средство измерений</w:t>
      </w:r>
      <w:ins w:id="6" w:author="Разумный Александр Игоревич" w:date="2019-03-21T09:11:00Z">
        <w:r w:rsidR="009C777B">
          <w:rPr>
            <w:rFonts w:ascii="Arial" w:hAnsi="Arial" w:cs="Arial"/>
            <w:sz w:val="20"/>
            <w:szCs w:val="20"/>
          </w:rPr>
          <w:t>;</w:t>
        </w:r>
      </w:ins>
    </w:p>
    <w:p w:rsidR="00CC3E32" w:rsidRDefault="00CC3E32" w:rsidP="003B0731">
      <w:pPr>
        <w:ind w:firstLine="397"/>
        <w:jc w:val="both"/>
        <w:rPr>
          <w:rFonts w:ascii="Arial" w:hAnsi="Arial" w:cs="Arial"/>
          <w:sz w:val="20"/>
          <w:szCs w:val="20"/>
        </w:rPr>
      </w:pPr>
      <w:r>
        <w:rPr>
          <w:rFonts w:ascii="Arial" w:hAnsi="Arial" w:cs="Arial"/>
          <w:sz w:val="20"/>
          <w:szCs w:val="20"/>
        </w:rPr>
        <w:t>СКО – среднеквадратическое отклонение</w:t>
      </w:r>
      <w:r w:rsidR="009C777B">
        <w:rPr>
          <w:rFonts w:ascii="Arial" w:hAnsi="Arial" w:cs="Arial"/>
          <w:sz w:val="20"/>
          <w:szCs w:val="20"/>
        </w:rPr>
        <w:t>;</w:t>
      </w:r>
    </w:p>
    <w:p w:rsidR="008C5CF4" w:rsidRDefault="008C5CF4" w:rsidP="003B0731">
      <w:pPr>
        <w:ind w:firstLine="397"/>
        <w:jc w:val="both"/>
        <w:rPr>
          <w:rFonts w:ascii="Arial" w:hAnsi="Arial" w:cs="Arial"/>
          <w:sz w:val="20"/>
          <w:szCs w:val="20"/>
        </w:rPr>
      </w:pPr>
      <w:r>
        <w:rPr>
          <w:rFonts w:ascii="Arial" w:hAnsi="Arial" w:cs="Arial"/>
          <w:sz w:val="20"/>
          <w:szCs w:val="20"/>
        </w:rPr>
        <w:t>МХ – метрологическая характеристика</w:t>
      </w:r>
      <w:r w:rsidR="009C777B">
        <w:rPr>
          <w:rFonts w:ascii="Arial" w:hAnsi="Arial" w:cs="Arial"/>
          <w:sz w:val="20"/>
          <w:szCs w:val="20"/>
        </w:rPr>
        <w:t>;</w:t>
      </w:r>
    </w:p>
    <w:p w:rsidR="009C777B" w:rsidRPr="00BE45D1" w:rsidRDefault="009C777B" w:rsidP="003B0731">
      <w:pPr>
        <w:ind w:firstLine="397"/>
        <w:jc w:val="both"/>
        <w:rPr>
          <w:rFonts w:ascii="Arial" w:hAnsi="Arial" w:cs="Arial"/>
          <w:sz w:val="20"/>
          <w:szCs w:val="20"/>
        </w:rPr>
      </w:pPr>
      <w:r>
        <w:rPr>
          <w:rFonts w:ascii="Arial" w:hAnsi="Arial" w:cs="Arial"/>
          <w:sz w:val="20"/>
          <w:szCs w:val="20"/>
        </w:rPr>
        <w:t>Госстандарт – Государственный комитет по стандартизации Республики Беларусь.</w:t>
      </w:r>
    </w:p>
    <w:p w:rsidR="00714566" w:rsidRPr="00137F5C" w:rsidRDefault="00714566" w:rsidP="003B0731">
      <w:pPr>
        <w:pStyle w:val="a3"/>
        <w:ind w:firstLine="397"/>
        <w:jc w:val="both"/>
        <w:rPr>
          <w:rFonts w:ascii="Arial" w:hAnsi="Arial" w:cs="Arial"/>
          <w:sz w:val="22"/>
          <w:szCs w:val="22"/>
        </w:rPr>
      </w:pPr>
    </w:p>
    <w:p w:rsidR="00967AE7" w:rsidRPr="00137F5C" w:rsidRDefault="00137F5C" w:rsidP="003B0731">
      <w:pPr>
        <w:pStyle w:val="a3"/>
        <w:ind w:firstLine="397"/>
        <w:jc w:val="both"/>
        <w:rPr>
          <w:rFonts w:ascii="Arial" w:hAnsi="Arial" w:cs="Arial"/>
          <w:b/>
          <w:sz w:val="22"/>
          <w:szCs w:val="22"/>
        </w:rPr>
      </w:pPr>
      <w:r>
        <w:rPr>
          <w:rFonts w:ascii="Arial" w:hAnsi="Arial" w:cs="Arial"/>
          <w:b/>
          <w:sz w:val="22"/>
          <w:szCs w:val="22"/>
        </w:rPr>
        <w:t>5</w:t>
      </w:r>
      <w:r w:rsidR="00540DD2" w:rsidRPr="00137F5C">
        <w:rPr>
          <w:rFonts w:ascii="Arial" w:hAnsi="Arial" w:cs="Arial"/>
          <w:b/>
          <w:sz w:val="22"/>
          <w:szCs w:val="22"/>
        </w:rPr>
        <w:t xml:space="preserve"> О</w:t>
      </w:r>
      <w:r w:rsidR="0027695E" w:rsidRPr="00137F5C">
        <w:rPr>
          <w:rFonts w:ascii="Arial" w:hAnsi="Arial" w:cs="Arial"/>
          <w:b/>
          <w:sz w:val="22"/>
          <w:szCs w:val="22"/>
        </w:rPr>
        <w:t>бщие положения</w:t>
      </w:r>
      <w:r w:rsidR="00967AE7" w:rsidRPr="00137F5C">
        <w:rPr>
          <w:rFonts w:ascii="Arial" w:hAnsi="Arial" w:cs="Arial"/>
          <w:b/>
          <w:sz w:val="22"/>
          <w:szCs w:val="22"/>
        </w:rPr>
        <w:t xml:space="preserve"> </w:t>
      </w:r>
    </w:p>
    <w:p w:rsidR="00967AE7" w:rsidRPr="00137F5C" w:rsidRDefault="00967AE7" w:rsidP="003B0731">
      <w:pPr>
        <w:pStyle w:val="a3"/>
        <w:ind w:firstLine="397"/>
        <w:jc w:val="both"/>
        <w:rPr>
          <w:rFonts w:ascii="Arial" w:hAnsi="Arial" w:cs="Arial"/>
          <w:sz w:val="16"/>
          <w:szCs w:val="16"/>
        </w:rPr>
      </w:pPr>
    </w:p>
    <w:p w:rsidR="00D57B93" w:rsidRPr="00E93802" w:rsidRDefault="00137F5C" w:rsidP="003B0731">
      <w:pPr>
        <w:ind w:firstLine="397"/>
        <w:jc w:val="both"/>
        <w:rPr>
          <w:rFonts w:ascii="Arial" w:hAnsi="Arial" w:cs="Arial"/>
          <w:b/>
          <w:sz w:val="20"/>
          <w:szCs w:val="20"/>
        </w:rPr>
      </w:pPr>
      <w:r>
        <w:rPr>
          <w:rFonts w:ascii="Arial" w:hAnsi="Arial" w:cs="Arial"/>
          <w:b/>
          <w:sz w:val="20"/>
          <w:szCs w:val="20"/>
        </w:rPr>
        <w:t>5</w:t>
      </w:r>
      <w:r w:rsidR="00D57B93" w:rsidRPr="0027695E">
        <w:rPr>
          <w:rFonts w:ascii="Arial" w:hAnsi="Arial" w:cs="Arial"/>
          <w:b/>
          <w:sz w:val="20"/>
          <w:szCs w:val="20"/>
        </w:rPr>
        <w:t>.1</w:t>
      </w:r>
      <w:r w:rsidR="00D57B93" w:rsidRPr="0027695E">
        <w:rPr>
          <w:rFonts w:ascii="Arial" w:hAnsi="Arial" w:cs="Arial"/>
          <w:sz w:val="20"/>
          <w:szCs w:val="20"/>
        </w:rPr>
        <w:t xml:space="preserve"> </w:t>
      </w:r>
      <w:r w:rsidR="002E008F">
        <w:rPr>
          <w:rFonts w:ascii="Arial" w:hAnsi="Arial" w:cs="Arial"/>
          <w:sz w:val="20"/>
          <w:szCs w:val="20"/>
        </w:rPr>
        <w:t>МПКИ</w:t>
      </w:r>
      <w:r w:rsidR="00D57B93" w:rsidRPr="0027695E">
        <w:rPr>
          <w:rFonts w:ascii="Arial" w:hAnsi="Arial" w:cs="Arial"/>
          <w:sz w:val="20"/>
          <w:szCs w:val="20"/>
        </w:rPr>
        <w:t xml:space="preserve"> </w:t>
      </w:r>
      <w:r w:rsidR="00E93802">
        <w:rPr>
          <w:rFonts w:ascii="Arial" w:hAnsi="Arial" w:cs="Arial"/>
          <w:sz w:val="20"/>
          <w:szCs w:val="20"/>
        </w:rPr>
        <w:t xml:space="preserve">для </w:t>
      </w:r>
      <w:r w:rsidR="009C777B">
        <w:rPr>
          <w:rFonts w:ascii="Arial" w:hAnsi="Arial" w:cs="Arial"/>
          <w:sz w:val="20"/>
          <w:szCs w:val="20"/>
        </w:rPr>
        <w:t xml:space="preserve">конкретного вида </w:t>
      </w:r>
      <w:r w:rsidR="00EF3226">
        <w:rPr>
          <w:rFonts w:ascii="Arial" w:hAnsi="Arial" w:cs="Arial"/>
          <w:sz w:val="20"/>
          <w:szCs w:val="20"/>
        </w:rPr>
        <w:t>СИ</w:t>
      </w:r>
      <w:r w:rsidR="000427C0">
        <w:rPr>
          <w:rFonts w:ascii="Arial" w:hAnsi="Arial" w:cs="Arial"/>
          <w:sz w:val="20"/>
          <w:szCs w:val="20"/>
        </w:rPr>
        <w:t>, применяем</w:t>
      </w:r>
      <w:r w:rsidR="00E93802">
        <w:rPr>
          <w:rFonts w:ascii="Arial" w:hAnsi="Arial" w:cs="Arial"/>
          <w:sz w:val="20"/>
          <w:szCs w:val="20"/>
        </w:rPr>
        <w:t>ых</w:t>
      </w:r>
      <w:r w:rsidR="00D57B93" w:rsidRPr="0027695E">
        <w:rPr>
          <w:rFonts w:ascii="Arial" w:hAnsi="Arial" w:cs="Arial"/>
          <w:sz w:val="20"/>
          <w:szCs w:val="20"/>
        </w:rPr>
        <w:t xml:space="preserve"> в </w:t>
      </w:r>
      <w:r w:rsidR="00567DBF">
        <w:rPr>
          <w:rFonts w:ascii="Arial" w:hAnsi="Arial" w:cs="Arial"/>
          <w:sz w:val="20"/>
          <w:szCs w:val="20"/>
        </w:rPr>
        <w:t>СЗМ</w:t>
      </w:r>
      <w:r w:rsidR="00E93802">
        <w:rPr>
          <w:rFonts w:ascii="Arial" w:hAnsi="Arial" w:cs="Arial"/>
          <w:sz w:val="20"/>
          <w:szCs w:val="20"/>
        </w:rPr>
        <w:t xml:space="preserve"> и </w:t>
      </w:r>
      <w:r w:rsidR="00E93802" w:rsidRPr="0027695E">
        <w:rPr>
          <w:rFonts w:ascii="Arial" w:hAnsi="Arial" w:cs="Arial"/>
          <w:sz w:val="20"/>
          <w:szCs w:val="20"/>
        </w:rPr>
        <w:t>предназначенн</w:t>
      </w:r>
      <w:r w:rsidR="00E93802">
        <w:rPr>
          <w:rFonts w:ascii="Arial" w:hAnsi="Arial" w:cs="Arial"/>
          <w:sz w:val="20"/>
          <w:szCs w:val="20"/>
        </w:rPr>
        <w:t>ых</w:t>
      </w:r>
      <w:r w:rsidR="00E93802" w:rsidRPr="0027695E">
        <w:rPr>
          <w:rFonts w:ascii="Arial" w:hAnsi="Arial" w:cs="Arial"/>
          <w:sz w:val="20"/>
          <w:szCs w:val="20"/>
        </w:rPr>
        <w:t xml:space="preserve"> для измерения одной</w:t>
      </w:r>
      <w:r w:rsidR="00101F3E">
        <w:rPr>
          <w:rFonts w:ascii="Arial" w:hAnsi="Arial" w:cs="Arial"/>
          <w:sz w:val="20"/>
          <w:szCs w:val="20"/>
        </w:rPr>
        <w:t xml:space="preserve"> </w:t>
      </w:r>
      <w:r w:rsidR="00E93802" w:rsidRPr="0027695E">
        <w:rPr>
          <w:rFonts w:ascii="Arial" w:hAnsi="Arial" w:cs="Arial"/>
          <w:sz w:val="20"/>
          <w:szCs w:val="20"/>
        </w:rPr>
        <w:t>величины</w:t>
      </w:r>
      <w:r w:rsidR="00E93802">
        <w:rPr>
          <w:rFonts w:ascii="Arial" w:hAnsi="Arial" w:cs="Arial"/>
          <w:sz w:val="20"/>
          <w:szCs w:val="20"/>
        </w:rPr>
        <w:t xml:space="preserve"> </w:t>
      </w:r>
      <w:r w:rsidR="00E93802" w:rsidRPr="0027695E">
        <w:rPr>
          <w:rFonts w:ascii="Arial" w:hAnsi="Arial" w:cs="Arial"/>
          <w:sz w:val="20"/>
          <w:szCs w:val="20"/>
        </w:rPr>
        <w:t>независимо от принципа действия и иных технических особенностей</w:t>
      </w:r>
      <w:r w:rsidR="00E93802">
        <w:rPr>
          <w:rFonts w:ascii="Arial" w:hAnsi="Arial" w:cs="Arial"/>
          <w:sz w:val="20"/>
          <w:szCs w:val="20"/>
        </w:rPr>
        <w:t xml:space="preserve">, </w:t>
      </w:r>
      <w:r w:rsidR="00E93802" w:rsidRPr="0027695E">
        <w:rPr>
          <w:rFonts w:ascii="Arial" w:hAnsi="Arial" w:cs="Arial"/>
          <w:sz w:val="20"/>
          <w:szCs w:val="20"/>
        </w:rPr>
        <w:t>устанавлива</w:t>
      </w:r>
      <w:r w:rsidR="00E93802">
        <w:rPr>
          <w:rFonts w:ascii="Arial" w:hAnsi="Arial" w:cs="Arial"/>
          <w:sz w:val="20"/>
          <w:szCs w:val="20"/>
        </w:rPr>
        <w:t>ю</w:t>
      </w:r>
      <w:r w:rsidR="00E93802" w:rsidRPr="0027695E">
        <w:rPr>
          <w:rFonts w:ascii="Arial" w:hAnsi="Arial" w:cs="Arial"/>
          <w:sz w:val="20"/>
          <w:szCs w:val="20"/>
        </w:rPr>
        <w:t xml:space="preserve">тся </w:t>
      </w:r>
      <w:r w:rsidR="00E93802" w:rsidRPr="00137F5C">
        <w:rPr>
          <w:rFonts w:ascii="Arial" w:hAnsi="Arial" w:cs="Arial"/>
          <w:sz w:val="20"/>
          <w:szCs w:val="20"/>
        </w:rPr>
        <w:t>Госстандартом Республики Беларусь</w:t>
      </w:r>
      <w:r w:rsidR="00E93802">
        <w:rPr>
          <w:rFonts w:ascii="Arial" w:hAnsi="Arial" w:cs="Arial"/>
          <w:sz w:val="20"/>
          <w:szCs w:val="20"/>
        </w:rPr>
        <w:t xml:space="preserve"> в соответствующих </w:t>
      </w:r>
      <w:r w:rsidR="001D0CA0">
        <w:rPr>
          <w:rFonts w:ascii="Arial" w:hAnsi="Arial" w:cs="Arial"/>
          <w:sz w:val="20"/>
          <w:szCs w:val="20"/>
        </w:rPr>
        <w:t>нормативно правовых актах</w:t>
      </w:r>
      <w:r w:rsidR="00E93802">
        <w:rPr>
          <w:rFonts w:ascii="Arial" w:hAnsi="Arial" w:cs="Arial"/>
          <w:sz w:val="20"/>
          <w:szCs w:val="20"/>
        </w:rPr>
        <w:t xml:space="preserve"> в области обеспечения единства измерений</w:t>
      </w:r>
      <w:r w:rsidR="00377923">
        <w:rPr>
          <w:rFonts w:ascii="Arial" w:hAnsi="Arial" w:cs="Arial"/>
          <w:sz w:val="20"/>
          <w:szCs w:val="20"/>
        </w:rPr>
        <w:t>.</w:t>
      </w:r>
    </w:p>
    <w:p w:rsidR="00456841" w:rsidRPr="00456841" w:rsidRDefault="00456841" w:rsidP="003B0731">
      <w:pPr>
        <w:ind w:firstLine="397"/>
        <w:jc w:val="both"/>
        <w:rPr>
          <w:rFonts w:ascii="Arial" w:hAnsi="Arial" w:cs="Arial"/>
          <w:sz w:val="4"/>
          <w:szCs w:val="4"/>
        </w:rPr>
      </w:pPr>
    </w:p>
    <w:p w:rsidR="00765395" w:rsidRPr="003669FD" w:rsidRDefault="00765395" w:rsidP="001D0CA0">
      <w:pPr>
        <w:ind w:firstLine="397"/>
        <w:jc w:val="both"/>
        <w:rPr>
          <w:rFonts w:ascii="Arial" w:hAnsi="Arial" w:cs="Arial"/>
          <w:sz w:val="18"/>
          <w:szCs w:val="18"/>
        </w:rPr>
      </w:pPr>
      <w:r w:rsidRPr="003669FD">
        <w:rPr>
          <w:rFonts w:ascii="Arial" w:hAnsi="Arial" w:cs="Arial"/>
          <w:sz w:val="18"/>
          <w:szCs w:val="18"/>
        </w:rPr>
        <w:t xml:space="preserve">Примечание - В обоснованных случаях Госстандарт может вводить </w:t>
      </w:r>
      <w:r w:rsidR="009C777B">
        <w:rPr>
          <w:rFonts w:ascii="Arial" w:hAnsi="Arial" w:cs="Arial"/>
          <w:sz w:val="18"/>
          <w:szCs w:val="18"/>
        </w:rPr>
        <w:t>подвиды</w:t>
      </w:r>
      <w:r w:rsidR="009C777B" w:rsidRPr="003669FD">
        <w:rPr>
          <w:rFonts w:ascii="Arial" w:hAnsi="Arial" w:cs="Arial"/>
          <w:sz w:val="18"/>
          <w:szCs w:val="18"/>
        </w:rPr>
        <w:t xml:space="preserve"> </w:t>
      </w:r>
      <w:r w:rsidR="00EF3226">
        <w:rPr>
          <w:rFonts w:ascii="Arial" w:hAnsi="Arial" w:cs="Arial"/>
          <w:sz w:val="18"/>
          <w:szCs w:val="18"/>
        </w:rPr>
        <w:t>средств измерений</w:t>
      </w:r>
      <w:r w:rsidRPr="003669FD">
        <w:rPr>
          <w:rFonts w:ascii="Arial" w:hAnsi="Arial" w:cs="Arial"/>
          <w:sz w:val="18"/>
          <w:szCs w:val="18"/>
        </w:rPr>
        <w:t xml:space="preserve"> с разным принципом действия и, соответственно, разным</w:t>
      </w:r>
      <w:r w:rsidR="009C777B">
        <w:rPr>
          <w:rFonts w:ascii="Arial" w:hAnsi="Arial" w:cs="Arial"/>
          <w:sz w:val="18"/>
          <w:szCs w:val="18"/>
        </w:rPr>
        <w:t>и</w:t>
      </w:r>
      <w:r w:rsidRPr="003669FD">
        <w:rPr>
          <w:rFonts w:ascii="Arial" w:hAnsi="Arial" w:cs="Arial"/>
          <w:sz w:val="18"/>
          <w:szCs w:val="18"/>
        </w:rPr>
        <w:t xml:space="preserve"> МП</w:t>
      </w:r>
      <w:r w:rsidR="002E008F">
        <w:rPr>
          <w:rFonts w:ascii="Arial" w:hAnsi="Arial" w:cs="Arial"/>
          <w:sz w:val="18"/>
          <w:szCs w:val="18"/>
        </w:rPr>
        <w:t>К</w:t>
      </w:r>
      <w:r w:rsidRPr="003669FD">
        <w:rPr>
          <w:rFonts w:ascii="Arial" w:hAnsi="Arial" w:cs="Arial"/>
          <w:sz w:val="18"/>
          <w:szCs w:val="18"/>
        </w:rPr>
        <w:t>И, определенным</w:t>
      </w:r>
      <w:r w:rsidR="009C777B">
        <w:rPr>
          <w:rFonts w:ascii="Arial" w:hAnsi="Arial" w:cs="Arial"/>
          <w:sz w:val="18"/>
          <w:szCs w:val="18"/>
        </w:rPr>
        <w:t>и</w:t>
      </w:r>
      <w:r w:rsidRPr="003669FD">
        <w:rPr>
          <w:rFonts w:ascii="Arial" w:hAnsi="Arial" w:cs="Arial"/>
          <w:sz w:val="18"/>
          <w:szCs w:val="18"/>
        </w:rPr>
        <w:t xml:space="preserve"> с и</w:t>
      </w:r>
      <w:r w:rsidR="00456841" w:rsidRPr="003669FD">
        <w:rPr>
          <w:rFonts w:ascii="Arial" w:hAnsi="Arial" w:cs="Arial"/>
          <w:sz w:val="18"/>
          <w:szCs w:val="18"/>
        </w:rPr>
        <w:t>спользованием настоящего стандарта</w:t>
      </w:r>
      <w:r w:rsidRPr="003669FD">
        <w:rPr>
          <w:rFonts w:ascii="Arial" w:hAnsi="Arial" w:cs="Arial"/>
          <w:sz w:val="18"/>
          <w:szCs w:val="18"/>
        </w:rPr>
        <w:t>.</w:t>
      </w:r>
      <w:r w:rsidR="00377923">
        <w:rPr>
          <w:rFonts w:ascii="Arial" w:hAnsi="Arial" w:cs="Arial"/>
          <w:sz w:val="18"/>
          <w:szCs w:val="18"/>
        </w:rPr>
        <w:t xml:space="preserve"> </w:t>
      </w:r>
    </w:p>
    <w:p w:rsidR="00456841" w:rsidRPr="00456841" w:rsidRDefault="00456841" w:rsidP="003B0731">
      <w:pPr>
        <w:ind w:firstLine="397"/>
        <w:jc w:val="both"/>
        <w:rPr>
          <w:rFonts w:ascii="Arial" w:hAnsi="Arial" w:cs="Arial"/>
          <w:color w:val="FF0000"/>
          <w:sz w:val="8"/>
          <w:szCs w:val="8"/>
        </w:rPr>
      </w:pPr>
    </w:p>
    <w:p w:rsidR="00E93802" w:rsidRDefault="00E93802" w:rsidP="0054300E">
      <w:pPr>
        <w:ind w:firstLine="397"/>
        <w:jc w:val="both"/>
        <w:rPr>
          <w:rFonts w:ascii="Arial" w:hAnsi="Arial" w:cs="Arial"/>
          <w:sz w:val="20"/>
          <w:szCs w:val="20"/>
        </w:rPr>
      </w:pPr>
      <w:r w:rsidRPr="00377923">
        <w:rPr>
          <w:rFonts w:ascii="Arial" w:hAnsi="Arial" w:cs="Arial"/>
          <w:b/>
          <w:sz w:val="20"/>
          <w:szCs w:val="20"/>
        </w:rPr>
        <w:t xml:space="preserve">5.2 </w:t>
      </w:r>
      <w:r w:rsidR="00EF3226" w:rsidRPr="00377923">
        <w:rPr>
          <w:rFonts w:ascii="Arial" w:hAnsi="Arial" w:cs="Arial"/>
          <w:sz w:val="20"/>
          <w:szCs w:val="20"/>
        </w:rPr>
        <w:t>СИ</w:t>
      </w:r>
      <w:r w:rsidRPr="00377923">
        <w:rPr>
          <w:rFonts w:ascii="Arial" w:hAnsi="Arial" w:cs="Arial"/>
          <w:sz w:val="20"/>
          <w:szCs w:val="20"/>
        </w:rPr>
        <w:t>, предназначенные для применения в СЗМ, не могут иметь МП</w:t>
      </w:r>
      <w:r w:rsidR="002E008F" w:rsidRPr="00377923">
        <w:rPr>
          <w:rFonts w:ascii="Arial" w:hAnsi="Arial" w:cs="Arial"/>
          <w:sz w:val="20"/>
          <w:szCs w:val="20"/>
        </w:rPr>
        <w:t>К</w:t>
      </w:r>
      <w:r w:rsidRPr="00377923">
        <w:rPr>
          <w:rFonts w:ascii="Arial" w:hAnsi="Arial" w:cs="Arial"/>
          <w:sz w:val="20"/>
          <w:szCs w:val="20"/>
        </w:rPr>
        <w:t>И больше МП</w:t>
      </w:r>
      <w:r w:rsidR="002E008F" w:rsidRPr="00377923">
        <w:rPr>
          <w:rFonts w:ascii="Arial" w:hAnsi="Arial" w:cs="Arial"/>
          <w:sz w:val="20"/>
          <w:szCs w:val="20"/>
        </w:rPr>
        <w:t>К</w:t>
      </w:r>
      <w:r w:rsidRPr="00377923">
        <w:rPr>
          <w:rFonts w:ascii="Arial" w:hAnsi="Arial" w:cs="Arial"/>
          <w:sz w:val="20"/>
          <w:szCs w:val="20"/>
        </w:rPr>
        <w:t xml:space="preserve">И, установленного для </w:t>
      </w:r>
      <w:r w:rsidR="009C777B">
        <w:rPr>
          <w:rFonts w:ascii="Arial" w:hAnsi="Arial" w:cs="Arial"/>
          <w:sz w:val="20"/>
          <w:szCs w:val="20"/>
        </w:rPr>
        <w:t>вида</w:t>
      </w:r>
      <w:r w:rsidR="009C777B" w:rsidRPr="00377923">
        <w:rPr>
          <w:rFonts w:ascii="Arial" w:hAnsi="Arial" w:cs="Arial"/>
          <w:sz w:val="20"/>
          <w:szCs w:val="20"/>
        </w:rPr>
        <w:t xml:space="preserve"> </w:t>
      </w:r>
      <w:r w:rsidR="00EF3226" w:rsidRPr="00377923">
        <w:rPr>
          <w:rFonts w:ascii="Arial" w:hAnsi="Arial" w:cs="Arial"/>
          <w:sz w:val="20"/>
          <w:szCs w:val="20"/>
        </w:rPr>
        <w:t>СИ</w:t>
      </w:r>
      <w:r w:rsidRPr="00377923">
        <w:rPr>
          <w:rFonts w:ascii="Arial" w:hAnsi="Arial" w:cs="Arial"/>
          <w:sz w:val="20"/>
          <w:szCs w:val="20"/>
        </w:rPr>
        <w:t xml:space="preserve"> в СЗМ. </w:t>
      </w:r>
    </w:p>
    <w:p w:rsidR="00E93802" w:rsidRDefault="00E93802" w:rsidP="003B0731">
      <w:pPr>
        <w:ind w:firstLine="397"/>
        <w:jc w:val="both"/>
        <w:rPr>
          <w:rFonts w:ascii="Arial" w:hAnsi="Arial" w:cs="Arial"/>
          <w:b/>
          <w:sz w:val="20"/>
          <w:szCs w:val="20"/>
        </w:rPr>
      </w:pPr>
    </w:p>
    <w:p w:rsidR="002E008F" w:rsidRDefault="00137F5C" w:rsidP="003B0731">
      <w:pPr>
        <w:ind w:firstLine="397"/>
        <w:jc w:val="both"/>
        <w:rPr>
          <w:rFonts w:ascii="Arial" w:hAnsi="Arial" w:cs="Arial"/>
          <w:sz w:val="20"/>
          <w:szCs w:val="20"/>
        </w:rPr>
      </w:pPr>
      <w:r>
        <w:rPr>
          <w:rFonts w:ascii="Arial" w:hAnsi="Arial" w:cs="Arial"/>
          <w:b/>
          <w:sz w:val="20"/>
          <w:szCs w:val="20"/>
        </w:rPr>
        <w:t>5</w:t>
      </w:r>
      <w:r w:rsidR="00D57B93" w:rsidRPr="0027695E">
        <w:rPr>
          <w:rFonts w:ascii="Arial" w:hAnsi="Arial" w:cs="Arial"/>
          <w:b/>
          <w:sz w:val="20"/>
          <w:szCs w:val="20"/>
        </w:rPr>
        <w:t>.3</w:t>
      </w:r>
      <w:r w:rsidR="00D57B93" w:rsidRPr="0027695E">
        <w:rPr>
          <w:rFonts w:ascii="Arial" w:hAnsi="Arial" w:cs="Arial"/>
          <w:sz w:val="20"/>
          <w:szCs w:val="20"/>
        </w:rPr>
        <w:t xml:space="preserve"> </w:t>
      </w:r>
      <w:r w:rsidR="009C777B">
        <w:rPr>
          <w:rFonts w:ascii="Arial" w:hAnsi="Arial" w:cs="Arial"/>
          <w:sz w:val="20"/>
          <w:szCs w:val="20"/>
        </w:rPr>
        <w:t>Назначение МПКИ в СЗМ проводится по результатам комплексной оценки</w:t>
      </w:r>
      <w:r w:rsidR="002E008F">
        <w:rPr>
          <w:rFonts w:ascii="Arial" w:hAnsi="Arial" w:cs="Arial"/>
          <w:sz w:val="20"/>
          <w:szCs w:val="20"/>
        </w:rPr>
        <w:t>:</w:t>
      </w:r>
      <w:r w:rsidR="00D57B93" w:rsidRPr="0027695E">
        <w:rPr>
          <w:rFonts w:ascii="Arial" w:hAnsi="Arial" w:cs="Arial"/>
          <w:sz w:val="20"/>
          <w:szCs w:val="20"/>
        </w:rPr>
        <w:t xml:space="preserve"> </w:t>
      </w:r>
    </w:p>
    <w:p w:rsidR="002E008F" w:rsidRDefault="002E008F" w:rsidP="003B0731">
      <w:pPr>
        <w:ind w:firstLine="397"/>
        <w:jc w:val="both"/>
        <w:rPr>
          <w:rFonts w:ascii="Arial" w:hAnsi="Arial" w:cs="Arial"/>
          <w:sz w:val="20"/>
          <w:szCs w:val="20"/>
        </w:rPr>
      </w:pPr>
      <w:r>
        <w:rPr>
          <w:rFonts w:ascii="Arial" w:hAnsi="Arial" w:cs="Arial"/>
          <w:sz w:val="20"/>
          <w:szCs w:val="20"/>
        </w:rPr>
        <w:t xml:space="preserve">1) </w:t>
      </w:r>
      <w:r w:rsidR="00D57B93" w:rsidRPr="0027695E">
        <w:rPr>
          <w:rFonts w:ascii="Arial" w:hAnsi="Arial" w:cs="Arial"/>
          <w:sz w:val="20"/>
          <w:szCs w:val="20"/>
        </w:rPr>
        <w:t xml:space="preserve">рисков использования </w:t>
      </w:r>
      <w:r w:rsidR="00EF3226">
        <w:rPr>
          <w:rFonts w:ascii="Arial" w:hAnsi="Arial" w:cs="Arial"/>
          <w:sz w:val="20"/>
          <w:szCs w:val="20"/>
        </w:rPr>
        <w:t xml:space="preserve">СИ </w:t>
      </w:r>
      <w:r w:rsidR="00D57B93" w:rsidRPr="0027695E">
        <w:rPr>
          <w:rFonts w:ascii="Arial" w:hAnsi="Arial" w:cs="Arial"/>
          <w:sz w:val="20"/>
          <w:szCs w:val="20"/>
        </w:rPr>
        <w:t>при реализации конкретной измерительной задачи</w:t>
      </w:r>
      <w:r w:rsidR="00E93802">
        <w:rPr>
          <w:rFonts w:ascii="Arial" w:hAnsi="Arial" w:cs="Arial"/>
          <w:sz w:val="20"/>
          <w:szCs w:val="20"/>
        </w:rPr>
        <w:t xml:space="preserve">, </w:t>
      </w:r>
    </w:p>
    <w:p w:rsidR="00D57B93" w:rsidRDefault="002E008F" w:rsidP="003B0731">
      <w:pPr>
        <w:ind w:firstLine="397"/>
        <w:jc w:val="both"/>
        <w:rPr>
          <w:rFonts w:ascii="Arial" w:hAnsi="Arial" w:cs="Arial"/>
          <w:sz w:val="20"/>
          <w:szCs w:val="20"/>
        </w:rPr>
      </w:pPr>
      <w:r>
        <w:rPr>
          <w:rFonts w:ascii="Arial" w:hAnsi="Arial" w:cs="Arial"/>
          <w:sz w:val="20"/>
          <w:szCs w:val="20"/>
        </w:rPr>
        <w:t xml:space="preserve">2) </w:t>
      </w:r>
      <w:r w:rsidR="00E93802">
        <w:rPr>
          <w:rFonts w:ascii="Arial" w:hAnsi="Arial" w:cs="Arial"/>
          <w:sz w:val="20"/>
          <w:szCs w:val="20"/>
        </w:rPr>
        <w:t>метрологической надежности</w:t>
      </w:r>
      <w:r>
        <w:rPr>
          <w:rFonts w:ascii="Arial" w:hAnsi="Arial" w:cs="Arial"/>
          <w:sz w:val="20"/>
          <w:szCs w:val="20"/>
        </w:rPr>
        <w:t xml:space="preserve"> </w:t>
      </w:r>
      <w:r w:rsidR="00EF3226">
        <w:rPr>
          <w:rFonts w:ascii="Arial" w:hAnsi="Arial" w:cs="Arial"/>
          <w:sz w:val="20"/>
          <w:szCs w:val="20"/>
        </w:rPr>
        <w:t>СИ</w:t>
      </w:r>
      <w:r w:rsidR="00D57B93" w:rsidRPr="0027695E">
        <w:rPr>
          <w:rFonts w:ascii="Arial" w:hAnsi="Arial" w:cs="Arial"/>
          <w:sz w:val="20"/>
          <w:szCs w:val="20"/>
        </w:rPr>
        <w:t>.</w:t>
      </w:r>
    </w:p>
    <w:p w:rsidR="00137F5C" w:rsidRPr="00137F5C" w:rsidRDefault="00137F5C" w:rsidP="003B0731">
      <w:pPr>
        <w:ind w:firstLine="397"/>
        <w:jc w:val="both"/>
        <w:rPr>
          <w:rFonts w:ascii="Arial" w:hAnsi="Arial" w:cs="Arial"/>
          <w:sz w:val="4"/>
          <w:szCs w:val="4"/>
        </w:rPr>
      </w:pPr>
    </w:p>
    <w:p w:rsidR="00377923" w:rsidRPr="003669FD" w:rsidRDefault="00377923" w:rsidP="001D0CA0">
      <w:pPr>
        <w:ind w:firstLine="397"/>
        <w:jc w:val="both"/>
        <w:rPr>
          <w:rFonts w:ascii="Arial" w:hAnsi="Arial" w:cs="Arial"/>
          <w:sz w:val="18"/>
          <w:szCs w:val="18"/>
        </w:rPr>
      </w:pPr>
      <w:r>
        <w:rPr>
          <w:rFonts w:ascii="Arial" w:hAnsi="Arial" w:cs="Arial"/>
          <w:sz w:val="18"/>
          <w:szCs w:val="18"/>
        </w:rPr>
        <w:t xml:space="preserve">Примечание: При отсутствии информации по п.2 Госстандарт </w:t>
      </w:r>
      <w:r w:rsidRPr="00377923">
        <w:rPr>
          <w:rFonts w:ascii="Arial" w:hAnsi="Arial" w:cs="Arial"/>
          <w:sz w:val="18"/>
          <w:szCs w:val="18"/>
        </w:rPr>
        <w:t>устан</w:t>
      </w:r>
      <w:r>
        <w:rPr>
          <w:rFonts w:ascii="Arial" w:hAnsi="Arial" w:cs="Arial"/>
          <w:sz w:val="18"/>
          <w:szCs w:val="18"/>
        </w:rPr>
        <w:t>а</w:t>
      </w:r>
      <w:r w:rsidRPr="00377923">
        <w:rPr>
          <w:rFonts w:ascii="Arial" w:hAnsi="Arial" w:cs="Arial"/>
          <w:sz w:val="18"/>
          <w:szCs w:val="18"/>
        </w:rPr>
        <w:t>в</w:t>
      </w:r>
      <w:r>
        <w:rPr>
          <w:rFonts w:ascii="Arial" w:hAnsi="Arial" w:cs="Arial"/>
          <w:sz w:val="18"/>
          <w:szCs w:val="18"/>
        </w:rPr>
        <w:t xml:space="preserve">ливает </w:t>
      </w:r>
      <w:r w:rsidRPr="00377923">
        <w:rPr>
          <w:rFonts w:ascii="Arial" w:hAnsi="Arial" w:cs="Arial"/>
          <w:sz w:val="18"/>
          <w:szCs w:val="18"/>
        </w:rPr>
        <w:t xml:space="preserve">минимальный первичный МПИ согласно </w:t>
      </w:r>
      <w:r>
        <w:rPr>
          <w:rFonts w:ascii="Arial" w:hAnsi="Arial" w:cs="Arial"/>
          <w:sz w:val="18"/>
          <w:szCs w:val="18"/>
        </w:rPr>
        <w:t xml:space="preserve">соответствующего НПА </w:t>
      </w:r>
      <w:r w:rsidRPr="00377923">
        <w:rPr>
          <w:rFonts w:ascii="Arial" w:hAnsi="Arial" w:cs="Arial"/>
          <w:sz w:val="18"/>
          <w:szCs w:val="18"/>
        </w:rPr>
        <w:t>в области обеспечения единства измерений, гарантирующий требуемый уровень метрологической надежности СИ.</w:t>
      </w:r>
    </w:p>
    <w:p w:rsidR="00EF3226" w:rsidRDefault="00EF3226" w:rsidP="00EF3226">
      <w:pPr>
        <w:tabs>
          <w:tab w:val="left" w:pos="709"/>
        </w:tabs>
        <w:ind w:firstLine="397"/>
        <w:jc w:val="both"/>
        <w:rPr>
          <w:rFonts w:ascii="Arial" w:hAnsi="Arial" w:cs="Arial"/>
          <w:sz w:val="20"/>
          <w:szCs w:val="20"/>
        </w:rPr>
      </w:pPr>
    </w:p>
    <w:p w:rsidR="00D57B93" w:rsidRPr="00EF3226" w:rsidRDefault="00EF3226" w:rsidP="00EF3226">
      <w:pPr>
        <w:tabs>
          <w:tab w:val="left" w:pos="709"/>
        </w:tabs>
        <w:ind w:firstLine="397"/>
        <w:jc w:val="both"/>
        <w:rPr>
          <w:rFonts w:ascii="Arial" w:hAnsi="Arial" w:cs="Arial"/>
          <w:sz w:val="20"/>
          <w:szCs w:val="20"/>
        </w:rPr>
      </w:pPr>
      <w:r w:rsidRPr="00EF3226">
        <w:rPr>
          <w:rFonts w:ascii="Arial" w:hAnsi="Arial" w:cs="Arial"/>
          <w:b/>
          <w:sz w:val="20"/>
          <w:szCs w:val="20"/>
        </w:rPr>
        <w:t>5.4</w:t>
      </w:r>
      <w:r w:rsidRPr="00EF3226">
        <w:rPr>
          <w:rFonts w:ascii="Arial" w:hAnsi="Arial" w:cs="Arial"/>
          <w:sz w:val="20"/>
          <w:szCs w:val="20"/>
        </w:rPr>
        <w:t xml:space="preserve"> </w:t>
      </w:r>
      <w:r w:rsidR="00D57B93" w:rsidRPr="00EF3226">
        <w:rPr>
          <w:rFonts w:ascii="Arial" w:hAnsi="Arial" w:cs="Arial"/>
          <w:sz w:val="20"/>
          <w:szCs w:val="20"/>
        </w:rPr>
        <w:t>Характеристика</w:t>
      </w:r>
      <w:del w:id="7" w:author="Разумный Александр Игоревич" w:date="2019-03-21T09:13:00Z">
        <w:r w:rsidR="00D57B93" w:rsidRPr="00EF3226" w:rsidDel="009C777B">
          <w:rPr>
            <w:rFonts w:ascii="Arial" w:hAnsi="Arial" w:cs="Arial"/>
            <w:sz w:val="20"/>
            <w:szCs w:val="20"/>
          </w:rPr>
          <w:delText xml:space="preserve"> </w:delText>
        </w:r>
      </w:del>
      <w:r w:rsidR="00E93802" w:rsidRPr="00EF3226">
        <w:rPr>
          <w:rFonts w:ascii="Arial" w:hAnsi="Arial" w:cs="Arial"/>
          <w:sz w:val="20"/>
          <w:szCs w:val="20"/>
        </w:rPr>
        <w:t xml:space="preserve">метрологической </w:t>
      </w:r>
      <w:r w:rsidR="00D57B93" w:rsidRPr="00EF3226">
        <w:rPr>
          <w:rFonts w:ascii="Arial" w:hAnsi="Arial" w:cs="Arial"/>
          <w:sz w:val="20"/>
          <w:szCs w:val="20"/>
        </w:rPr>
        <w:t>надежности</w:t>
      </w:r>
      <w:r w:rsidR="00080824" w:rsidRPr="00EF3226">
        <w:rPr>
          <w:rFonts w:ascii="Arial" w:hAnsi="Arial" w:cs="Arial"/>
          <w:sz w:val="20"/>
          <w:szCs w:val="20"/>
        </w:rPr>
        <w:t xml:space="preserve"> </w:t>
      </w:r>
      <w:r w:rsidRPr="00EF3226">
        <w:rPr>
          <w:rFonts w:ascii="Arial" w:hAnsi="Arial" w:cs="Arial"/>
          <w:sz w:val="20"/>
          <w:szCs w:val="20"/>
        </w:rPr>
        <w:t>СИ</w:t>
      </w:r>
      <w:r w:rsidR="00D57B93" w:rsidRPr="00EF3226">
        <w:rPr>
          <w:rFonts w:ascii="Arial" w:hAnsi="Arial" w:cs="Arial"/>
          <w:sz w:val="20"/>
          <w:szCs w:val="20"/>
        </w:rPr>
        <w:t>, полученная на основании результатов эксплуатации отдельных типов</w:t>
      </w:r>
      <w:r w:rsidR="009C777B">
        <w:rPr>
          <w:rFonts w:ascii="Arial" w:hAnsi="Arial" w:cs="Arial"/>
          <w:sz w:val="20"/>
          <w:szCs w:val="20"/>
        </w:rPr>
        <w:t xml:space="preserve"> СИ конкретного вида</w:t>
      </w:r>
      <w:r w:rsidR="00D57B93" w:rsidRPr="00EF3226">
        <w:rPr>
          <w:rFonts w:ascii="Arial" w:hAnsi="Arial" w:cs="Arial"/>
          <w:sz w:val="20"/>
          <w:szCs w:val="20"/>
        </w:rPr>
        <w:t>,</w:t>
      </w:r>
      <w:r w:rsidR="00080824" w:rsidRPr="00EF3226">
        <w:rPr>
          <w:rFonts w:ascii="Arial" w:hAnsi="Arial" w:cs="Arial"/>
          <w:sz w:val="20"/>
          <w:szCs w:val="20"/>
        </w:rPr>
        <w:t xml:space="preserve"> </w:t>
      </w:r>
      <w:r w:rsidR="00D57B93" w:rsidRPr="00EF3226">
        <w:rPr>
          <w:rFonts w:ascii="Arial" w:hAnsi="Arial" w:cs="Arial"/>
          <w:sz w:val="20"/>
          <w:szCs w:val="20"/>
        </w:rPr>
        <w:t>не</w:t>
      </w:r>
      <w:r w:rsidR="00080824" w:rsidRPr="00EF3226">
        <w:rPr>
          <w:rFonts w:ascii="Arial" w:hAnsi="Arial" w:cs="Arial"/>
          <w:sz w:val="20"/>
          <w:szCs w:val="20"/>
        </w:rPr>
        <w:t xml:space="preserve"> </w:t>
      </w:r>
      <w:r w:rsidR="00D57B93" w:rsidRPr="00EF3226">
        <w:rPr>
          <w:rFonts w:ascii="Arial" w:hAnsi="Arial" w:cs="Arial"/>
          <w:sz w:val="20"/>
          <w:szCs w:val="20"/>
        </w:rPr>
        <w:t xml:space="preserve">является основанием для </w:t>
      </w:r>
      <w:r w:rsidR="00E93802" w:rsidRPr="00EF3226">
        <w:rPr>
          <w:rFonts w:ascii="Arial" w:hAnsi="Arial" w:cs="Arial"/>
          <w:sz w:val="20"/>
          <w:szCs w:val="20"/>
        </w:rPr>
        <w:t xml:space="preserve">установления </w:t>
      </w:r>
      <w:r w:rsidR="00567DBF" w:rsidRPr="00EF3226">
        <w:rPr>
          <w:rFonts w:ascii="Arial" w:hAnsi="Arial" w:cs="Arial"/>
          <w:sz w:val="20"/>
          <w:szCs w:val="20"/>
        </w:rPr>
        <w:t>МП</w:t>
      </w:r>
      <w:r w:rsidR="002E008F" w:rsidRPr="00EF3226">
        <w:rPr>
          <w:rFonts w:ascii="Arial" w:hAnsi="Arial" w:cs="Arial"/>
          <w:sz w:val="20"/>
          <w:szCs w:val="20"/>
        </w:rPr>
        <w:t>К</w:t>
      </w:r>
      <w:r w:rsidR="00567DBF" w:rsidRPr="00EF3226">
        <w:rPr>
          <w:rFonts w:ascii="Arial" w:hAnsi="Arial" w:cs="Arial"/>
          <w:sz w:val="20"/>
          <w:szCs w:val="20"/>
        </w:rPr>
        <w:t xml:space="preserve">И </w:t>
      </w:r>
      <w:r w:rsidR="0027695E" w:rsidRPr="00EF3226">
        <w:rPr>
          <w:rFonts w:ascii="Arial" w:hAnsi="Arial" w:cs="Arial"/>
          <w:sz w:val="20"/>
          <w:szCs w:val="20"/>
        </w:rPr>
        <w:t xml:space="preserve">в </w:t>
      </w:r>
      <w:r w:rsidR="00567DBF" w:rsidRPr="00EF3226">
        <w:rPr>
          <w:rFonts w:ascii="Arial" w:hAnsi="Arial" w:cs="Arial"/>
          <w:sz w:val="20"/>
          <w:szCs w:val="20"/>
        </w:rPr>
        <w:t xml:space="preserve">СЗМ </w:t>
      </w:r>
      <w:r w:rsidR="00D57B93" w:rsidRPr="00EF3226">
        <w:rPr>
          <w:rFonts w:ascii="Arial" w:hAnsi="Arial" w:cs="Arial"/>
          <w:sz w:val="20"/>
          <w:szCs w:val="20"/>
        </w:rPr>
        <w:t xml:space="preserve">для </w:t>
      </w:r>
      <w:r w:rsidR="009C777B" w:rsidRPr="00EF3226">
        <w:rPr>
          <w:rFonts w:ascii="Arial" w:hAnsi="Arial" w:cs="Arial"/>
          <w:sz w:val="20"/>
          <w:szCs w:val="20"/>
        </w:rPr>
        <w:t>все</w:t>
      </w:r>
      <w:r w:rsidR="009C777B">
        <w:rPr>
          <w:rFonts w:ascii="Arial" w:hAnsi="Arial" w:cs="Arial"/>
          <w:sz w:val="20"/>
          <w:szCs w:val="20"/>
        </w:rPr>
        <w:t>го</w:t>
      </w:r>
      <w:r w:rsidR="009C777B" w:rsidRPr="00EF3226">
        <w:rPr>
          <w:rFonts w:ascii="Arial" w:hAnsi="Arial" w:cs="Arial"/>
          <w:sz w:val="20"/>
          <w:szCs w:val="20"/>
        </w:rPr>
        <w:t xml:space="preserve"> </w:t>
      </w:r>
      <w:r w:rsidR="009C777B">
        <w:rPr>
          <w:rFonts w:ascii="Arial" w:hAnsi="Arial" w:cs="Arial"/>
          <w:sz w:val="20"/>
          <w:szCs w:val="20"/>
        </w:rPr>
        <w:t>вида/подвида</w:t>
      </w:r>
      <w:r w:rsidR="009C777B" w:rsidRPr="00EF3226">
        <w:rPr>
          <w:rFonts w:ascii="Arial" w:hAnsi="Arial" w:cs="Arial"/>
          <w:sz w:val="20"/>
          <w:szCs w:val="20"/>
        </w:rPr>
        <w:t xml:space="preserve"> </w:t>
      </w:r>
      <w:r w:rsidRPr="00EF3226">
        <w:rPr>
          <w:rFonts w:ascii="Arial" w:hAnsi="Arial" w:cs="Arial"/>
          <w:sz w:val="20"/>
          <w:szCs w:val="20"/>
        </w:rPr>
        <w:t>СИ</w:t>
      </w:r>
      <w:r w:rsidR="00D57B93" w:rsidRPr="00EF3226">
        <w:rPr>
          <w:rFonts w:ascii="Arial" w:hAnsi="Arial" w:cs="Arial"/>
          <w:sz w:val="20"/>
          <w:szCs w:val="20"/>
        </w:rPr>
        <w:t>.</w:t>
      </w:r>
      <w:r w:rsidR="00492E99" w:rsidRPr="00EF3226">
        <w:rPr>
          <w:rFonts w:ascii="Arial" w:hAnsi="Arial" w:cs="Arial"/>
          <w:sz w:val="20"/>
          <w:szCs w:val="20"/>
        </w:rPr>
        <w:t xml:space="preserve"> </w:t>
      </w:r>
    </w:p>
    <w:p w:rsidR="00137F5C" w:rsidRPr="00137F5C" w:rsidRDefault="00137F5C" w:rsidP="003B0731">
      <w:pPr>
        <w:tabs>
          <w:tab w:val="left" w:pos="709"/>
        </w:tabs>
        <w:ind w:firstLine="397"/>
        <w:jc w:val="both"/>
        <w:rPr>
          <w:rFonts w:ascii="Arial" w:hAnsi="Arial" w:cs="Arial"/>
          <w:sz w:val="8"/>
          <w:szCs w:val="8"/>
        </w:rPr>
      </w:pPr>
    </w:p>
    <w:p w:rsidR="002E008F" w:rsidRPr="0095770D" w:rsidRDefault="002E008F" w:rsidP="002E008F">
      <w:pPr>
        <w:ind w:firstLine="397"/>
        <w:jc w:val="both"/>
        <w:rPr>
          <w:rFonts w:ascii="Arial" w:hAnsi="Arial" w:cs="Arial"/>
          <w:color w:val="FF0000"/>
          <w:sz w:val="20"/>
          <w:szCs w:val="20"/>
        </w:rPr>
      </w:pPr>
      <w:r>
        <w:rPr>
          <w:rFonts w:ascii="Arial" w:hAnsi="Arial" w:cs="Arial"/>
          <w:b/>
          <w:sz w:val="20"/>
          <w:szCs w:val="20"/>
        </w:rPr>
        <w:t>5</w:t>
      </w:r>
      <w:r w:rsidRPr="00E63E87">
        <w:rPr>
          <w:rFonts w:ascii="Arial" w:hAnsi="Arial" w:cs="Arial"/>
          <w:b/>
          <w:sz w:val="20"/>
          <w:szCs w:val="20"/>
        </w:rPr>
        <w:t>.</w:t>
      </w:r>
      <w:r w:rsidR="00EF3226">
        <w:rPr>
          <w:rFonts w:ascii="Arial" w:hAnsi="Arial" w:cs="Arial"/>
          <w:b/>
          <w:sz w:val="20"/>
          <w:szCs w:val="20"/>
        </w:rPr>
        <w:t>5</w:t>
      </w:r>
      <w:r w:rsidRPr="0027695E">
        <w:rPr>
          <w:rFonts w:ascii="Arial" w:hAnsi="Arial" w:cs="Arial"/>
          <w:sz w:val="20"/>
          <w:szCs w:val="20"/>
        </w:rPr>
        <w:t xml:space="preserve"> </w:t>
      </w:r>
      <w:r>
        <w:rPr>
          <w:rFonts w:ascii="Arial" w:hAnsi="Arial" w:cs="Arial"/>
          <w:sz w:val="20"/>
          <w:szCs w:val="20"/>
        </w:rPr>
        <w:t>Комплексная оценка</w:t>
      </w:r>
      <w:r w:rsidRPr="0027695E">
        <w:rPr>
          <w:rFonts w:ascii="Arial" w:hAnsi="Arial" w:cs="Arial"/>
          <w:sz w:val="20"/>
          <w:szCs w:val="20"/>
        </w:rPr>
        <w:t xml:space="preserve"> </w:t>
      </w:r>
      <w:r>
        <w:rPr>
          <w:rFonts w:ascii="Arial" w:hAnsi="Arial" w:cs="Arial"/>
          <w:sz w:val="20"/>
          <w:szCs w:val="20"/>
        </w:rPr>
        <w:t xml:space="preserve">МПКИ </w:t>
      </w:r>
      <w:r w:rsidRPr="0027695E">
        <w:rPr>
          <w:rFonts w:ascii="Arial" w:hAnsi="Arial" w:cs="Arial"/>
          <w:sz w:val="20"/>
          <w:szCs w:val="20"/>
        </w:rPr>
        <w:t xml:space="preserve">в </w:t>
      </w:r>
      <w:r>
        <w:rPr>
          <w:rFonts w:ascii="Arial" w:hAnsi="Arial" w:cs="Arial"/>
          <w:sz w:val="20"/>
          <w:szCs w:val="20"/>
        </w:rPr>
        <w:t xml:space="preserve">СЗМ проводится методом </w:t>
      </w:r>
      <w:r w:rsidR="00101F3E">
        <w:rPr>
          <w:rFonts w:ascii="Arial" w:hAnsi="Arial" w:cs="Arial"/>
          <w:sz w:val="20"/>
          <w:szCs w:val="20"/>
        </w:rPr>
        <w:t xml:space="preserve"> </w:t>
      </w:r>
      <w:r w:rsidR="00732E6E">
        <w:rPr>
          <w:rFonts w:ascii="Arial" w:hAnsi="Arial" w:cs="Arial"/>
          <w:sz w:val="20"/>
          <w:szCs w:val="20"/>
        </w:rPr>
        <w:t>экспертн</w:t>
      </w:r>
      <w:r w:rsidR="007B50E7">
        <w:rPr>
          <w:rFonts w:ascii="Arial" w:hAnsi="Arial" w:cs="Arial"/>
          <w:sz w:val="20"/>
          <w:szCs w:val="20"/>
        </w:rPr>
        <w:t>ой</w:t>
      </w:r>
      <w:r w:rsidR="00732E6E">
        <w:rPr>
          <w:rFonts w:ascii="Arial" w:hAnsi="Arial" w:cs="Arial"/>
          <w:sz w:val="20"/>
          <w:szCs w:val="20"/>
        </w:rPr>
        <w:t xml:space="preserve"> оцен</w:t>
      </w:r>
      <w:r w:rsidR="007B50E7">
        <w:rPr>
          <w:rFonts w:ascii="Arial" w:hAnsi="Arial" w:cs="Arial"/>
          <w:sz w:val="20"/>
          <w:szCs w:val="20"/>
        </w:rPr>
        <w:t>ки</w:t>
      </w:r>
      <w:r w:rsidR="00732E6E">
        <w:rPr>
          <w:rFonts w:ascii="Arial" w:hAnsi="Arial" w:cs="Arial"/>
          <w:sz w:val="20"/>
          <w:szCs w:val="20"/>
        </w:rPr>
        <w:t xml:space="preserve"> рабочей группы Госстандарта и органов государственного управления</w:t>
      </w:r>
      <w:r w:rsidRPr="0027695E">
        <w:rPr>
          <w:rFonts w:ascii="Arial" w:hAnsi="Arial" w:cs="Arial"/>
          <w:sz w:val="20"/>
          <w:szCs w:val="20"/>
        </w:rPr>
        <w:t xml:space="preserve">, заинтересованных в получении правильных и надёжных результатов измерений, при реализации измерительных задач в </w:t>
      </w:r>
      <w:r>
        <w:rPr>
          <w:rFonts w:ascii="Arial" w:hAnsi="Arial" w:cs="Arial"/>
          <w:sz w:val="20"/>
          <w:szCs w:val="20"/>
        </w:rPr>
        <w:t>СЗМ (П</w:t>
      </w:r>
      <w:r w:rsidRPr="0092164E">
        <w:rPr>
          <w:rFonts w:ascii="Arial" w:hAnsi="Arial" w:cs="Arial"/>
          <w:sz w:val="20"/>
          <w:szCs w:val="20"/>
        </w:rPr>
        <w:t>риложени</w:t>
      </w:r>
      <w:r>
        <w:rPr>
          <w:rFonts w:ascii="Arial" w:hAnsi="Arial" w:cs="Arial"/>
          <w:sz w:val="20"/>
          <w:szCs w:val="20"/>
        </w:rPr>
        <w:t>е</w:t>
      </w:r>
      <w:r w:rsidRPr="0092164E">
        <w:rPr>
          <w:rFonts w:ascii="Arial" w:hAnsi="Arial" w:cs="Arial"/>
          <w:sz w:val="20"/>
          <w:szCs w:val="20"/>
        </w:rPr>
        <w:t xml:space="preserve"> А</w:t>
      </w:r>
      <w:r>
        <w:rPr>
          <w:rFonts w:ascii="Arial" w:hAnsi="Arial" w:cs="Arial"/>
          <w:sz w:val="20"/>
          <w:szCs w:val="20"/>
        </w:rPr>
        <w:t>) и методом расчета теоретических</w:t>
      </w:r>
      <w:r w:rsidR="00EF3226">
        <w:rPr>
          <w:rFonts w:ascii="Arial" w:hAnsi="Arial" w:cs="Arial"/>
          <w:sz w:val="20"/>
          <w:szCs w:val="20"/>
        </w:rPr>
        <w:t xml:space="preserve"> </w:t>
      </w:r>
      <w:r>
        <w:rPr>
          <w:rFonts w:ascii="Arial" w:hAnsi="Arial" w:cs="Arial"/>
          <w:sz w:val="20"/>
          <w:szCs w:val="20"/>
        </w:rPr>
        <w:t xml:space="preserve">и </w:t>
      </w:r>
      <w:r w:rsidR="00732E6E">
        <w:rPr>
          <w:rFonts w:ascii="Arial" w:hAnsi="Arial" w:cs="Arial"/>
          <w:sz w:val="20"/>
          <w:szCs w:val="20"/>
        </w:rPr>
        <w:t xml:space="preserve">эмпирических </w:t>
      </w:r>
      <w:r>
        <w:rPr>
          <w:rFonts w:ascii="Arial" w:hAnsi="Arial" w:cs="Arial"/>
          <w:sz w:val="20"/>
          <w:szCs w:val="20"/>
        </w:rPr>
        <w:t>значений МПКИ</w:t>
      </w:r>
      <w:r w:rsidR="00544F55">
        <w:rPr>
          <w:rFonts w:ascii="Arial" w:hAnsi="Arial" w:cs="Arial"/>
          <w:sz w:val="20"/>
          <w:szCs w:val="20"/>
        </w:rPr>
        <w:t>, используя показатели надежности</w:t>
      </w:r>
      <w:r w:rsidR="00EF3226">
        <w:rPr>
          <w:rFonts w:ascii="Arial" w:hAnsi="Arial" w:cs="Arial"/>
          <w:sz w:val="20"/>
          <w:szCs w:val="20"/>
        </w:rPr>
        <w:t xml:space="preserve"> (Приложение Б)</w:t>
      </w:r>
      <w:r w:rsidR="00544F55">
        <w:rPr>
          <w:rFonts w:ascii="Arial" w:hAnsi="Arial" w:cs="Arial"/>
          <w:sz w:val="20"/>
          <w:szCs w:val="20"/>
        </w:rPr>
        <w:t xml:space="preserve">. </w:t>
      </w:r>
      <w:r>
        <w:rPr>
          <w:rFonts w:ascii="Arial" w:hAnsi="Arial" w:cs="Arial"/>
          <w:sz w:val="20"/>
          <w:szCs w:val="20"/>
        </w:rPr>
        <w:t xml:space="preserve"> </w:t>
      </w:r>
    </w:p>
    <w:p w:rsidR="002E008F" w:rsidRDefault="002E008F" w:rsidP="003B0731">
      <w:pPr>
        <w:ind w:firstLine="397"/>
        <w:jc w:val="both"/>
        <w:rPr>
          <w:rFonts w:ascii="Arial" w:hAnsi="Arial" w:cs="Arial"/>
          <w:b/>
          <w:sz w:val="20"/>
          <w:szCs w:val="20"/>
        </w:rPr>
      </w:pPr>
    </w:p>
    <w:p w:rsidR="00544F55" w:rsidRDefault="0078578A" w:rsidP="003B0731">
      <w:pPr>
        <w:ind w:firstLine="397"/>
        <w:jc w:val="both"/>
        <w:rPr>
          <w:rFonts w:ascii="Arial" w:hAnsi="Arial" w:cs="Arial"/>
          <w:sz w:val="20"/>
          <w:szCs w:val="20"/>
        </w:rPr>
      </w:pPr>
      <w:r>
        <w:rPr>
          <w:rFonts w:ascii="Arial" w:hAnsi="Arial" w:cs="Arial"/>
          <w:b/>
          <w:sz w:val="20"/>
          <w:szCs w:val="20"/>
        </w:rPr>
        <w:t>5.</w:t>
      </w:r>
      <w:r w:rsidR="00EF3226">
        <w:rPr>
          <w:rFonts w:ascii="Arial" w:hAnsi="Arial" w:cs="Arial"/>
          <w:b/>
          <w:sz w:val="20"/>
          <w:szCs w:val="20"/>
        </w:rPr>
        <w:t>6</w:t>
      </w:r>
      <w:r w:rsidR="00492E99" w:rsidRPr="00492E99">
        <w:rPr>
          <w:rFonts w:ascii="Arial" w:hAnsi="Arial" w:cs="Arial"/>
          <w:sz w:val="20"/>
          <w:szCs w:val="20"/>
        </w:rPr>
        <w:t xml:space="preserve"> </w:t>
      </w:r>
      <w:r w:rsidR="00544F55">
        <w:rPr>
          <w:rFonts w:ascii="Arial" w:hAnsi="Arial" w:cs="Arial"/>
          <w:sz w:val="20"/>
          <w:szCs w:val="20"/>
        </w:rPr>
        <w:t>Показатели метрологической надежности, используемые для расчета</w:t>
      </w:r>
      <w:r w:rsidR="00732E6E">
        <w:rPr>
          <w:rFonts w:ascii="Arial" w:hAnsi="Arial" w:cs="Arial"/>
          <w:sz w:val="20"/>
          <w:szCs w:val="20"/>
        </w:rPr>
        <w:t xml:space="preserve"> и назначения</w:t>
      </w:r>
      <w:r w:rsidR="00544F55">
        <w:rPr>
          <w:rFonts w:ascii="Arial" w:hAnsi="Arial" w:cs="Arial"/>
          <w:sz w:val="20"/>
          <w:szCs w:val="20"/>
        </w:rPr>
        <w:t xml:space="preserve"> МПКИ, </w:t>
      </w:r>
      <w:r w:rsidR="00D57B93" w:rsidRPr="0027695E">
        <w:rPr>
          <w:rFonts w:ascii="Arial" w:hAnsi="Arial" w:cs="Arial"/>
          <w:sz w:val="20"/>
          <w:szCs w:val="20"/>
        </w:rPr>
        <w:t>долж</w:t>
      </w:r>
      <w:r w:rsidR="00EE3A42">
        <w:rPr>
          <w:rFonts w:ascii="Arial" w:hAnsi="Arial" w:cs="Arial"/>
          <w:sz w:val="20"/>
          <w:szCs w:val="20"/>
        </w:rPr>
        <w:t>н</w:t>
      </w:r>
      <w:r w:rsidR="00544F55">
        <w:rPr>
          <w:rFonts w:ascii="Arial" w:hAnsi="Arial" w:cs="Arial"/>
          <w:sz w:val="20"/>
          <w:szCs w:val="20"/>
        </w:rPr>
        <w:t>ы</w:t>
      </w:r>
      <w:r w:rsidR="00D57B93" w:rsidRPr="0027695E">
        <w:rPr>
          <w:rFonts w:ascii="Arial" w:hAnsi="Arial" w:cs="Arial"/>
          <w:sz w:val="20"/>
          <w:szCs w:val="20"/>
        </w:rPr>
        <w:t xml:space="preserve"> быть подтвержден</w:t>
      </w:r>
      <w:r w:rsidR="00544F55">
        <w:rPr>
          <w:rFonts w:ascii="Arial" w:hAnsi="Arial" w:cs="Arial"/>
          <w:sz w:val="20"/>
          <w:szCs w:val="20"/>
        </w:rPr>
        <w:t>ы</w:t>
      </w:r>
      <w:r w:rsidR="00732E6E">
        <w:rPr>
          <w:rFonts w:ascii="Arial" w:hAnsi="Arial" w:cs="Arial"/>
          <w:sz w:val="20"/>
          <w:szCs w:val="20"/>
        </w:rPr>
        <w:t xml:space="preserve"> соответствующими</w:t>
      </w:r>
      <w:r w:rsidR="00D57B93" w:rsidRPr="0027695E">
        <w:rPr>
          <w:rFonts w:ascii="Arial" w:hAnsi="Arial" w:cs="Arial"/>
          <w:sz w:val="20"/>
          <w:szCs w:val="20"/>
        </w:rPr>
        <w:t xml:space="preserve"> испытаниями на</w:t>
      </w:r>
      <w:r w:rsidR="00832069">
        <w:rPr>
          <w:rFonts w:ascii="Arial" w:hAnsi="Arial" w:cs="Arial"/>
          <w:sz w:val="20"/>
          <w:szCs w:val="20"/>
        </w:rPr>
        <w:t xml:space="preserve"> метрологическую</w:t>
      </w:r>
      <w:r w:rsidR="00D57B93" w:rsidRPr="0027695E">
        <w:rPr>
          <w:rFonts w:ascii="Arial" w:hAnsi="Arial" w:cs="Arial"/>
          <w:sz w:val="20"/>
          <w:szCs w:val="20"/>
        </w:rPr>
        <w:t xml:space="preserve"> надежность или теоретически</w:t>
      </w:r>
      <w:r w:rsidR="00544F55">
        <w:rPr>
          <w:rFonts w:ascii="Arial" w:hAnsi="Arial" w:cs="Arial"/>
          <w:sz w:val="20"/>
          <w:szCs w:val="20"/>
        </w:rPr>
        <w:t>ми расчетами</w:t>
      </w:r>
      <w:r w:rsidR="00D57B93" w:rsidRPr="0027695E">
        <w:rPr>
          <w:rFonts w:ascii="Arial" w:hAnsi="Arial" w:cs="Arial"/>
          <w:sz w:val="20"/>
          <w:szCs w:val="20"/>
        </w:rPr>
        <w:t>, базиру</w:t>
      </w:r>
      <w:r w:rsidR="00544F55">
        <w:rPr>
          <w:rFonts w:ascii="Arial" w:hAnsi="Arial" w:cs="Arial"/>
          <w:sz w:val="20"/>
          <w:szCs w:val="20"/>
        </w:rPr>
        <w:t>ющимися</w:t>
      </w:r>
      <w:r w:rsidR="00D57B93" w:rsidRPr="0027695E">
        <w:rPr>
          <w:rFonts w:ascii="Arial" w:hAnsi="Arial" w:cs="Arial"/>
          <w:sz w:val="20"/>
          <w:szCs w:val="20"/>
        </w:rPr>
        <w:t xml:space="preserve"> на информации </w:t>
      </w:r>
      <w:r w:rsidR="00544F55">
        <w:rPr>
          <w:rFonts w:ascii="Arial" w:hAnsi="Arial" w:cs="Arial"/>
          <w:sz w:val="20"/>
          <w:szCs w:val="20"/>
        </w:rPr>
        <w:t>о</w:t>
      </w:r>
      <w:r w:rsidR="00832069">
        <w:rPr>
          <w:rFonts w:ascii="Arial" w:hAnsi="Arial" w:cs="Arial"/>
          <w:sz w:val="20"/>
          <w:szCs w:val="20"/>
        </w:rPr>
        <w:t xml:space="preserve"> метрологической</w:t>
      </w:r>
      <w:r w:rsidR="00544F55">
        <w:rPr>
          <w:rFonts w:ascii="Arial" w:hAnsi="Arial" w:cs="Arial"/>
          <w:sz w:val="20"/>
          <w:szCs w:val="20"/>
        </w:rPr>
        <w:t xml:space="preserve"> надежности отдель</w:t>
      </w:r>
      <w:r w:rsidR="00544F55">
        <w:rPr>
          <w:rFonts w:ascii="Arial" w:hAnsi="Arial" w:cs="Arial"/>
          <w:sz w:val="20"/>
          <w:szCs w:val="20"/>
        </w:rPr>
        <w:lastRenderedPageBreak/>
        <w:t>ных деталей или узлов</w:t>
      </w:r>
      <w:r w:rsidR="00732E6E">
        <w:rPr>
          <w:rFonts w:ascii="Arial" w:hAnsi="Arial" w:cs="Arial"/>
          <w:sz w:val="20"/>
          <w:szCs w:val="20"/>
        </w:rPr>
        <w:t>, входящих в состав</w:t>
      </w:r>
      <w:r w:rsidR="00544F55">
        <w:rPr>
          <w:rFonts w:ascii="Arial" w:hAnsi="Arial" w:cs="Arial"/>
          <w:sz w:val="20"/>
          <w:szCs w:val="20"/>
        </w:rPr>
        <w:t xml:space="preserve"> </w:t>
      </w:r>
      <w:r w:rsidR="00EF3226">
        <w:rPr>
          <w:rFonts w:ascii="Arial" w:hAnsi="Arial" w:cs="Arial"/>
          <w:sz w:val="20"/>
          <w:szCs w:val="20"/>
        </w:rPr>
        <w:t>СИ</w:t>
      </w:r>
      <w:r w:rsidR="00D57B93" w:rsidRPr="0027695E">
        <w:rPr>
          <w:rFonts w:ascii="Arial" w:hAnsi="Arial" w:cs="Arial"/>
          <w:sz w:val="20"/>
          <w:szCs w:val="20"/>
        </w:rPr>
        <w:t xml:space="preserve">, </w:t>
      </w:r>
      <w:r w:rsidR="007B50E7">
        <w:rPr>
          <w:rFonts w:ascii="Arial" w:hAnsi="Arial" w:cs="Arial"/>
          <w:sz w:val="20"/>
          <w:szCs w:val="20"/>
        </w:rPr>
        <w:t xml:space="preserve">в том числе, </w:t>
      </w:r>
      <w:r w:rsidR="00D57B93" w:rsidRPr="0027695E">
        <w:rPr>
          <w:rFonts w:ascii="Arial" w:hAnsi="Arial" w:cs="Arial"/>
          <w:sz w:val="20"/>
          <w:szCs w:val="20"/>
        </w:rPr>
        <w:t>имеющ</w:t>
      </w:r>
      <w:r w:rsidR="00544F55">
        <w:rPr>
          <w:rFonts w:ascii="Arial" w:hAnsi="Arial" w:cs="Arial"/>
          <w:sz w:val="20"/>
          <w:szCs w:val="20"/>
        </w:rPr>
        <w:t>их</w:t>
      </w:r>
      <w:r w:rsidR="00D57B93" w:rsidRPr="0027695E">
        <w:rPr>
          <w:rFonts w:ascii="Arial" w:hAnsi="Arial" w:cs="Arial"/>
          <w:sz w:val="20"/>
          <w:szCs w:val="20"/>
        </w:rPr>
        <w:t xml:space="preserve"> аналогичный принцип действия и конструкцию</w:t>
      </w:r>
      <w:r w:rsidR="00544F55">
        <w:rPr>
          <w:rFonts w:ascii="Arial" w:hAnsi="Arial" w:cs="Arial"/>
          <w:sz w:val="20"/>
          <w:szCs w:val="20"/>
        </w:rPr>
        <w:t xml:space="preserve">. </w:t>
      </w:r>
      <w:r w:rsidR="00D57B93" w:rsidRPr="0027695E">
        <w:rPr>
          <w:rFonts w:ascii="Arial" w:hAnsi="Arial" w:cs="Arial"/>
          <w:sz w:val="20"/>
          <w:szCs w:val="20"/>
        </w:rPr>
        <w:t xml:space="preserve"> </w:t>
      </w:r>
    </w:p>
    <w:p w:rsidR="00D57B93" w:rsidRPr="0027695E" w:rsidRDefault="00137F5C" w:rsidP="003B0731">
      <w:pPr>
        <w:ind w:firstLine="397"/>
        <w:jc w:val="both"/>
        <w:rPr>
          <w:rFonts w:ascii="Arial" w:hAnsi="Arial" w:cs="Arial"/>
          <w:sz w:val="20"/>
          <w:szCs w:val="20"/>
        </w:rPr>
      </w:pPr>
      <w:r>
        <w:rPr>
          <w:rFonts w:ascii="Arial" w:hAnsi="Arial" w:cs="Arial"/>
          <w:b/>
          <w:sz w:val="20"/>
          <w:szCs w:val="20"/>
        </w:rPr>
        <w:t>5</w:t>
      </w:r>
      <w:r w:rsidR="00D57B93" w:rsidRPr="00F216BA">
        <w:rPr>
          <w:rFonts w:ascii="Arial" w:hAnsi="Arial" w:cs="Arial"/>
          <w:b/>
          <w:sz w:val="20"/>
          <w:szCs w:val="20"/>
        </w:rPr>
        <w:t>.</w:t>
      </w:r>
      <w:r w:rsidR="00EF3226">
        <w:rPr>
          <w:rFonts w:ascii="Arial" w:hAnsi="Arial" w:cs="Arial"/>
          <w:b/>
          <w:sz w:val="20"/>
          <w:szCs w:val="20"/>
        </w:rPr>
        <w:t>7</w:t>
      </w:r>
      <w:r w:rsidR="00D57B93" w:rsidRPr="0027695E">
        <w:rPr>
          <w:rFonts w:ascii="Arial" w:hAnsi="Arial" w:cs="Arial"/>
          <w:sz w:val="20"/>
          <w:szCs w:val="20"/>
        </w:rPr>
        <w:t xml:space="preserve"> </w:t>
      </w:r>
      <w:r w:rsidR="00567DBF">
        <w:rPr>
          <w:rFonts w:ascii="Arial" w:hAnsi="Arial" w:cs="Arial"/>
          <w:sz w:val="20"/>
          <w:szCs w:val="20"/>
        </w:rPr>
        <w:t>МП</w:t>
      </w:r>
      <w:r w:rsidR="00544F55">
        <w:rPr>
          <w:rFonts w:ascii="Arial" w:hAnsi="Arial" w:cs="Arial"/>
          <w:sz w:val="20"/>
          <w:szCs w:val="20"/>
        </w:rPr>
        <w:t>К</w:t>
      </w:r>
      <w:r w:rsidR="00567DBF">
        <w:rPr>
          <w:rFonts w:ascii="Arial" w:hAnsi="Arial" w:cs="Arial"/>
          <w:sz w:val="20"/>
          <w:szCs w:val="20"/>
        </w:rPr>
        <w:t xml:space="preserve">И </w:t>
      </w:r>
      <w:r w:rsidR="00D57B93" w:rsidRPr="0027695E">
        <w:rPr>
          <w:rFonts w:ascii="Arial" w:hAnsi="Arial" w:cs="Arial"/>
          <w:sz w:val="20"/>
          <w:szCs w:val="20"/>
        </w:rPr>
        <w:t xml:space="preserve">для </w:t>
      </w:r>
      <w:r w:rsidR="00544F55">
        <w:rPr>
          <w:rFonts w:ascii="Arial" w:hAnsi="Arial" w:cs="Arial"/>
          <w:sz w:val="20"/>
          <w:szCs w:val="20"/>
        </w:rPr>
        <w:t>средств измерений</w:t>
      </w:r>
      <w:r w:rsidR="00D57B93" w:rsidRPr="0027695E">
        <w:rPr>
          <w:rFonts w:ascii="Arial" w:hAnsi="Arial" w:cs="Arial"/>
          <w:sz w:val="20"/>
          <w:szCs w:val="20"/>
        </w:rPr>
        <w:t>,</w:t>
      </w:r>
      <w:r w:rsidR="00832069">
        <w:rPr>
          <w:rFonts w:ascii="Arial" w:hAnsi="Arial" w:cs="Arial"/>
          <w:sz w:val="20"/>
          <w:szCs w:val="20"/>
        </w:rPr>
        <w:t xml:space="preserve"> предназначенных для применения в СЗМ и</w:t>
      </w:r>
      <w:r w:rsidR="00D57B93" w:rsidRPr="0027695E">
        <w:rPr>
          <w:rFonts w:ascii="Arial" w:hAnsi="Arial" w:cs="Arial"/>
          <w:sz w:val="20"/>
          <w:szCs w:val="20"/>
        </w:rPr>
        <w:t xml:space="preserve"> </w:t>
      </w:r>
      <w:r w:rsidR="00832069">
        <w:rPr>
          <w:rFonts w:ascii="Arial" w:hAnsi="Arial" w:cs="Arial"/>
          <w:sz w:val="20"/>
          <w:szCs w:val="20"/>
        </w:rPr>
        <w:t xml:space="preserve">вносимых </w:t>
      </w:r>
      <w:r w:rsidR="00D57B93" w:rsidRPr="0027695E">
        <w:rPr>
          <w:rFonts w:ascii="Arial" w:hAnsi="Arial" w:cs="Arial"/>
          <w:sz w:val="20"/>
          <w:szCs w:val="20"/>
        </w:rPr>
        <w:t xml:space="preserve">в </w:t>
      </w:r>
      <w:r w:rsidR="00832069" w:rsidRPr="0027695E">
        <w:rPr>
          <w:rFonts w:ascii="Arial" w:hAnsi="Arial" w:cs="Arial"/>
          <w:sz w:val="20"/>
          <w:szCs w:val="20"/>
        </w:rPr>
        <w:t>Государственн</w:t>
      </w:r>
      <w:r w:rsidR="00832069">
        <w:rPr>
          <w:rFonts w:ascii="Arial" w:hAnsi="Arial" w:cs="Arial"/>
          <w:sz w:val="20"/>
          <w:szCs w:val="20"/>
        </w:rPr>
        <w:t>ый</w:t>
      </w:r>
      <w:r w:rsidR="00832069" w:rsidRPr="0027695E">
        <w:rPr>
          <w:rFonts w:ascii="Arial" w:hAnsi="Arial" w:cs="Arial"/>
          <w:sz w:val="20"/>
          <w:szCs w:val="20"/>
        </w:rPr>
        <w:t xml:space="preserve"> </w:t>
      </w:r>
      <w:r w:rsidR="00D57B93" w:rsidRPr="0027695E">
        <w:rPr>
          <w:rFonts w:ascii="Arial" w:hAnsi="Arial" w:cs="Arial"/>
          <w:sz w:val="20"/>
          <w:szCs w:val="20"/>
        </w:rPr>
        <w:t xml:space="preserve">реестр средств измерений </w:t>
      </w:r>
      <w:r w:rsidR="00567DBF">
        <w:rPr>
          <w:rFonts w:ascii="Arial" w:hAnsi="Arial" w:cs="Arial"/>
          <w:sz w:val="20"/>
          <w:szCs w:val="20"/>
        </w:rPr>
        <w:t xml:space="preserve">Республики Беларусь </w:t>
      </w:r>
      <w:r w:rsidR="00832069">
        <w:rPr>
          <w:rFonts w:ascii="Arial" w:hAnsi="Arial" w:cs="Arial"/>
          <w:sz w:val="20"/>
          <w:szCs w:val="20"/>
        </w:rPr>
        <w:t>в рамках процедуры признания результатов испытаний и утвеждения</w:t>
      </w:r>
      <w:r w:rsidR="00DB1380">
        <w:rPr>
          <w:rFonts w:ascii="Arial" w:hAnsi="Arial" w:cs="Arial"/>
          <w:sz w:val="20"/>
          <w:szCs w:val="20"/>
        </w:rPr>
        <w:t xml:space="preserve"> типа</w:t>
      </w:r>
      <w:r w:rsidR="00D57B93" w:rsidRPr="0027695E">
        <w:rPr>
          <w:rFonts w:ascii="Arial" w:hAnsi="Arial" w:cs="Arial"/>
          <w:sz w:val="20"/>
          <w:szCs w:val="20"/>
        </w:rPr>
        <w:t>, не мо</w:t>
      </w:r>
      <w:r w:rsidR="00EE3A42">
        <w:rPr>
          <w:rFonts w:ascii="Arial" w:hAnsi="Arial" w:cs="Arial"/>
          <w:sz w:val="20"/>
          <w:szCs w:val="20"/>
        </w:rPr>
        <w:t>жет</w:t>
      </w:r>
      <w:r w:rsidR="00D57B93" w:rsidRPr="0027695E">
        <w:rPr>
          <w:rFonts w:ascii="Arial" w:hAnsi="Arial" w:cs="Arial"/>
          <w:sz w:val="20"/>
          <w:szCs w:val="20"/>
        </w:rPr>
        <w:t xml:space="preserve"> превышать МП</w:t>
      </w:r>
      <w:r w:rsidR="00544F55">
        <w:rPr>
          <w:rFonts w:ascii="Arial" w:hAnsi="Arial" w:cs="Arial"/>
          <w:sz w:val="20"/>
          <w:szCs w:val="20"/>
        </w:rPr>
        <w:t>К</w:t>
      </w:r>
      <w:r w:rsidR="00D57B93" w:rsidRPr="0027695E">
        <w:rPr>
          <w:rFonts w:ascii="Arial" w:hAnsi="Arial" w:cs="Arial"/>
          <w:sz w:val="20"/>
          <w:szCs w:val="20"/>
        </w:rPr>
        <w:t xml:space="preserve">И, </w:t>
      </w:r>
      <w:r w:rsidR="00D57B93" w:rsidRPr="00497B32">
        <w:rPr>
          <w:rFonts w:ascii="Arial" w:hAnsi="Arial" w:cs="Arial"/>
          <w:sz w:val="20"/>
          <w:szCs w:val="20"/>
          <w:highlight w:val="yellow"/>
        </w:rPr>
        <w:t>установленны</w:t>
      </w:r>
      <w:r w:rsidR="00EE3A42" w:rsidRPr="00497B32">
        <w:rPr>
          <w:rFonts w:ascii="Arial" w:hAnsi="Arial" w:cs="Arial"/>
          <w:sz w:val="20"/>
          <w:szCs w:val="20"/>
          <w:highlight w:val="yellow"/>
        </w:rPr>
        <w:t>й</w:t>
      </w:r>
      <w:r w:rsidR="00D57B93" w:rsidRPr="00497B32">
        <w:rPr>
          <w:rFonts w:ascii="Arial" w:hAnsi="Arial" w:cs="Arial"/>
          <w:sz w:val="20"/>
          <w:szCs w:val="20"/>
          <w:highlight w:val="yellow"/>
        </w:rPr>
        <w:t xml:space="preserve"> для </w:t>
      </w:r>
      <w:r w:rsidR="002B7027">
        <w:rPr>
          <w:rFonts w:ascii="Arial" w:hAnsi="Arial" w:cs="Arial"/>
          <w:sz w:val="20"/>
          <w:szCs w:val="20"/>
          <w:highlight w:val="yellow"/>
        </w:rPr>
        <w:t xml:space="preserve">вида </w:t>
      </w:r>
      <w:r w:rsidR="00544F55">
        <w:rPr>
          <w:rFonts w:ascii="Arial" w:hAnsi="Arial" w:cs="Arial"/>
          <w:sz w:val="20"/>
          <w:szCs w:val="20"/>
          <w:highlight w:val="yellow"/>
        </w:rPr>
        <w:t>средств измерений (п.5.1)</w:t>
      </w:r>
      <w:r w:rsidR="00D57B93" w:rsidRPr="00497B32">
        <w:rPr>
          <w:rFonts w:ascii="Arial" w:hAnsi="Arial" w:cs="Arial"/>
          <w:sz w:val="20"/>
          <w:szCs w:val="20"/>
          <w:highlight w:val="yellow"/>
        </w:rPr>
        <w:t>.</w:t>
      </w:r>
    </w:p>
    <w:p w:rsidR="00D57B93" w:rsidRDefault="00137F5C" w:rsidP="003B0731">
      <w:pPr>
        <w:ind w:firstLine="397"/>
        <w:jc w:val="both"/>
        <w:rPr>
          <w:rFonts w:ascii="Arial" w:hAnsi="Arial" w:cs="Arial"/>
          <w:sz w:val="20"/>
          <w:szCs w:val="20"/>
        </w:rPr>
      </w:pPr>
      <w:r>
        <w:rPr>
          <w:rFonts w:ascii="Arial" w:hAnsi="Arial" w:cs="Arial"/>
          <w:b/>
          <w:sz w:val="20"/>
          <w:szCs w:val="20"/>
        </w:rPr>
        <w:t>5</w:t>
      </w:r>
      <w:r w:rsidR="00D57B93" w:rsidRPr="00F216BA">
        <w:rPr>
          <w:rFonts w:ascii="Arial" w:hAnsi="Arial" w:cs="Arial"/>
          <w:b/>
          <w:sz w:val="20"/>
          <w:szCs w:val="20"/>
        </w:rPr>
        <w:t>.</w:t>
      </w:r>
      <w:r w:rsidR="00EF3226">
        <w:rPr>
          <w:rFonts w:ascii="Arial" w:hAnsi="Arial" w:cs="Arial"/>
          <w:b/>
          <w:sz w:val="20"/>
          <w:szCs w:val="20"/>
        </w:rPr>
        <w:t>8</w:t>
      </w:r>
      <w:r w:rsidR="00D57B93" w:rsidRPr="0027695E">
        <w:rPr>
          <w:rFonts w:ascii="Arial" w:hAnsi="Arial" w:cs="Arial"/>
          <w:sz w:val="20"/>
          <w:szCs w:val="20"/>
        </w:rPr>
        <w:t xml:space="preserve"> </w:t>
      </w:r>
      <w:r w:rsidR="00080824">
        <w:rPr>
          <w:rFonts w:ascii="Arial" w:hAnsi="Arial" w:cs="Arial"/>
          <w:sz w:val="20"/>
          <w:szCs w:val="20"/>
        </w:rPr>
        <w:t>МП</w:t>
      </w:r>
      <w:r w:rsidR="00544F55">
        <w:rPr>
          <w:rFonts w:ascii="Arial" w:hAnsi="Arial" w:cs="Arial"/>
          <w:sz w:val="20"/>
          <w:szCs w:val="20"/>
        </w:rPr>
        <w:t>К</w:t>
      </w:r>
      <w:r w:rsidR="00080824">
        <w:rPr>
          <w:rFonts w:ascii="Arial" w:hAnsi="Arial" w:cs="Arial"/>
          <w:sz w:val="20"/>
          <w:szCs w:val="20"/>
        </w:rPr>
        <w:t>И</w:t>
      </w:r>
      <w:r>
        <w:rPr>
          <w:rFonts w:ascii="Arial" w:hAnsi="Arial" w:cs="Arial"/>
          <w:sz w:val="20"/>
          <w:szCs w:val="20"/>
        </w:rPr>
        <w:t xml:space="preserve"> </w:t>
      </w:r>
      <w:r w:rsidR="00F216BA" w:rsidRPr="0027695E">
        <w:rPr>
          <w:rFonts w:ascii="Arial" w:hAnsi="Arial" w:cs="Arial"/>
          <w:sz w:val="20"/>
          <w:szCs w:val="20"/>
        </w:rPr>
        <w:t xml:space="preserve">в </w:t>
      </w:r>
      <w:r w:rsidR="00AF22D1">
        <w:rPr>
          <w:rFonts w:ascii="Arial" w:hAnsi="Arial" w:cs="Arial"/>
          <w:sz w:val="20"/>
          <w:szCs w:val="20"/>
        </w:rPr>
        <w:t>СЗМ</w:t>
      </w:r>
      <w:r w:rsidR="00F216BA" w:rsidRPr="0027695E">
        <w:rPr>
          <w:rFonts w:ascii="Arial" w:hAnsi="Arial" w:cs="Arial"/>
          <w:sz w:val="20"/>
          <w:szCs w:val="20"/>
        </w:rPr>
        <w:t xml:space="preserve"> </w:t>
      </w:r>
      <w:r w:rsidR="00D57B93" w:rsidRPr="0027695E">
        <w:rPr>
          <w:rFonts w:ascii="Arial" w:hAnsi="Arial" w:cs="Arial"/>
          <w:sz w:val="20"/>
          <w:szCs w:val="20"/>
        </w:rPr>
        <w:t>указыва</w:t>
      </w:r>
      <w:r w:rsidR="00544F55">
        <w:rPr>
          <w:rFonts w:ascii="Arial" w:hAnsi="Arial" w:cs="Arial"/>
          <w:sz w:val="20"/>
          <w:szCs w:val="20"/>
        </w:rPr>
        <w:t>е</w:t>
      </w:r>
      <w:r w:rsidR="00D57B93" w:rsidRPr="0027695E">
        <w:rPr>
          <w:rFonts w:ascii="Arial" w:hAnsi="Arial" w:cs="Arial"/>
          <w:sz w:val="20"/>
          <w:szCs w:val="20"/>
        </w:rPr>
        <w:t xml:space="preserve">тся в </w:t>
      </w:r>
      <w:r w:rsidR="00544F55">
        <w:rPr>
          <w:rFonts w:ascii="Arial" w:hAnsi="Arial" w:cs="Arial"/>
          <w:sz w:val="20"/>
          <w:szCs w:val="20"/>
        </w:rPr>
        <w:t xml:space="preserve">Государственном реестре средств измерений Республики Беларусь, </w:t>
      </w:r>
      <w:r w:rsidR="00D57B93" w:rsidRPr="0027695E">
        <w:rPr>
          <w:rFonts w:ascii="Arial" w:hAnsi="Arial" w:cs="Arial"/>
          <w:sz w:val="20"/>
          <w:szCs w:val="20"/>
        </w:rPr>
        <w:t>описании типа средства измерений</w:t>
      </w:r>
      <w:r w:rsidR="00544F55">
        <w:rPr>
          <w:rFonts w:ascii="Arial" w:hAnsi="Arial" w:cs="Arial"/>
          <w:sz w:val="20"/>
          <w:szCs w:val="20"/>
        </w:rPr>
        <w:t xml:space="preserve">, </w:t>
      </w:r>
      <w:r w:rsidR="00D57B93" w:rsidRPr="0027695E">
        <w:rPr>
          <w:rFonts w:ascii="Arial" w:hAnsi="Arial" w:cs="Arial"/>
          <w:sz w:val="20"/>
          <w:szCs w:val="20"/>
        </w:rPr>
        <w:t>в паспорт</w:t>
      </w:r>
      <w:r w:rsidR="00544F55">
        <w:rPr>
          <w:rFonts w:ascii="Arial" w:hAnsi="Arial" w:cs="Arial"/>
          <w:sz w:val="20"/>
          <w:szCs w:val="20"/>
        </w:rPr>
        <w:t>е</w:t>
      </w:r>
      <w:r w:rsidR="00D57B93" w:rsidRPr="0027695E">
        <w:rPr>
          <w:rFonts w:ascii="Arial" w:hAnsi="Arial" w:cs="Arial"/>
          <w:sz w:val="20"/>
          <w:szCs w:val="20"/>
        </w:rPr>
        <w:t xml:space="preserve"> (эксплуатационных документах) наряду с </w:t>
      </w:r>
      <w:r>
        <w:rPr>
          <w:rFonts w:ascii="Arial" w:hAnsi="Arial" w:cs="Arial"/>
          <w:sz w:val="20"/>
          <w:szCs w:val="20"/>
        </w:rPr>
        <w:t>МП</w:t>
      </w:r>
      <w:r w:rsidR="00544F55">
        <w:rPr>
          <w:rFonts w:ascii="Arial" w:hAnsi="Arial" w:cs="Arial"/>
          <w:sz w:val="20"/>
          <w:szCs w:val="20"/>
        </w:rPr>
        <w:t>К</w:t>
      </w:r>
      <w:r>
        <w:rPr>
          <w:rFonts w:ascii="Arial" w:hAnsi="Arial" w:cs="Arial"/>
          <w:sz w:val="20"/>
          <w:szCs w:val="20"/>
        </w:rPr>
        <w:t>И</w:t>
      </w:r>
      <w:r w:rsidR="00D57B93" w:rsidRPr="0027695E">
        <w:rPr>
          <w:rFonts w:ascii="Arial" w:hAnsi="Arial" w:cs="Arial"/>
          <w:sz w:val="20"/>
          <w:szCs w:val="20"/>
        </w:rPr>
        <w:t>, назначенн</w:t>
      </w:r>
      <w:r w:rsidR="00EE3A42">
        <w:rPr>
          <w:rFonts w:ascii="Arial" w:hAnsi="Arial" w:cs="Arial"/>
          <w:sz w:val="20"/>
          <w:szCs w:val="20"/>
        </w:rPr>
        <w:t>ы</w:t>
      </w:r>
      <w:r w:rsidR="00544F55">
        <w:rPr>
          <w:rFonts w:ascii="Arial" w:hAnsi="Arial" w:cs="Arial"/>
          <w:sz w:val="20"/>
          <w:szCs w:val="20"/>
        </w:rPr>
        <w:t>м</w:t>
      </w:r>
      <w:r w:rsidR="00D57B93" w:rsidRPr="0027695E">
        <w:rPr>
          <w:rFonts w:ascii="Arial" w:hAnsi="Arial" w:cs="Arial"/>
          <w:sz w:val="20"/>
          <w:szCs w:val="20"/>
        </w:rPr>
        <w:t xml:space="preserve"> изготовителем на основании собственных исследований. </w:t>
      </w:r>
    </w:p>
    <w:p w:rsidR="00137F5C" w:rsidRPr="00137F5C" w:rsidRDefault="00137F5C" w:rsidP="003B0731">
      <w:pPr>
        <w:ind w:firstLine="397"/>
        <w:jc w:val="both"/>
        <w:rPr>
          <w:rFonts w:ascii="Arial" w:hAnsi="Arial" w:cs="Arial"/>
          <w:sz w:val="4"/>
          <w:szCs w:val="4"/>
        </w:rPr>
      </w:pPr>
    </w:p>
    <w:p w:rsidR="00D57B93" w:rsidRDefault="00F216BA" w:rsidP="00137F5C">
      <w:pPr>
        <w:ind w:left="397"/>
        <w:jc w:val="both"/>
        <w:rPr>
          <w:rFonts w:ascii="Arial" w:hAnsi="Arial" w:cs="Arial"/>
          <w:sz w:val="18"/>
          <w:szCs w:val="18"/>
        </w:rPr>
      </w:pPr>
      <w:r>
        <w:rPr>
          <w:rFonts w:ascii="Arial" w:hAnsi="Arial" w:cs="Arial"/>
          <w:sz w:val="18"/>
          <w:szCs w:val="18"/>
        </w:rPr>
        <w:t>Примечание –</w:t>
      </w:r>
      <w:r w:rsidR="00D57B93" w:rsidRPr="00F216BA">
        <w:rPr>
          <w:rFonts w:ascii="Arial" w:hAnsi="Arial" w:cs="Arial"/>
          <w:sz w:val="18"/>
          <w:szCs w:val="18"/>
        </w:rPr>
        <w:t xml:space="preserve"> </w:t>
      </w:r>
      <w:r w:rsidR="00080824">
        <w:rPr>
          <w:rFonts w:ascii="Arial" w:hAnsi="Arial" w:cs="Arial"/>
          <w:sz w:val="18"/>
          <w:szCs w:val="18"/>
        </w:rPr>
        <w:t>МП</w:t>
      </w:r>
      <w:r w:rsidR="00544F55">
        <w:rPr>
          <w:rFonts w:ascii="Arial" w:hAnsi="Arial" w:cs="Arial"/>
          <w:sz w:val="18"/>
          <w:szCs w:val="18"/>
        </w:rPr>
        <w:t>К</w:t>
      </w:r>
      <w:r w:rsidR="00080824">
        <w:rPr>
          <w:rFonts w:ascii="Arial" w:hAnsi="Arial" w:cs="Arial"/>
          <w:sz w:val="18"/>
          <w:szCs w:val="18"/>
        </w:rPr>
        <w:t>И</w:t>
      </w:r>
      <w:r w:rsidR="00AF22D1">
        <w:rPr>
          <w:rFonts w:ascii="Arial" w:hAnsi="Arial" w:cs="Arial"/>
          <w:sz w:val="18"/>
          <w:szCs w:val="18"/>
        </w:rPr>
        <w:t>,</w:t>
      </w:r>
      <w:r w:rsidR="00D57B93" w:rsidRPr="00F216BA">
        <w:rPr>
          <w:rFonts w:ascii="Arial" w:hAnsi="Arial" w:cs="Arial"/>
          <w:sz w:val="18"/>
          <w:szCs w:val="18"/>
        </w:rPr>
        <w:t xml:space="preserve"> назначенны</w:t>
      </w:r>
      <w:r w:rsidR="00EE3A42">
        <w:rPr>
          <w:rFonts w:ascii="Arial" w:hAnsi="Arial" w:cs="Arial"/>
          <w:sz w:val="18"/>
          <w:szCs w:val="18"/>
        </w:rPr>
        <w:t>й</w:t>
      </w:r>
      <w:r w:rsidR="00D57B93" w:rsidRPr="00F216BA">
        <w:rPr>
          <w:rFonts w:ascii="Arial" w:hAnsi="Arial" w:cs="Arial"/>
          <w:sz w:val="18"/>
          <w:szCs w:val="18"/>
        </w:rPr>
        <w:t xml:space="preserve"> изготовителем, </w:t>
      </w:r>
      <w:r w:rsidR="002B7027">
        <w:rPr>
          <w:rFonts w:ascii="Arial" w:hAnsi="Arial" w:cs="Arial"/>
          <w:sz w:val="18"/>
          <w:szCs w:val="18"/>
        </w:rPr>
        <w:t>может применяться</w:t>
      </w:r>
      <w:r w:rsidR="002B7027" w:rsidRPr="00F216BA">
        <w:rPr>
          <w:rFonts w:ascii="Arial" w:hAnsi="Arial" w:cs="Arial"/>
          <w:sz w:val="18"/>
          <w:szCs w:val="18"/>
        </w:rPr>
        <w:t xml:space="preserve"> </w:t>
      </w:r>
      <w:r w:rsidR="00D57B93" w:rsidRPr="00F216BA">
        <w:rPr>
          <w:rFonts w:ascii="Arial" w:hAnsi="Arial" w:cs="Arial"/>
          <w:sz w:val="18"/>
          <w:szCs w:val="18"/>
        </w:rPr>
        <w:t xml:space="preserve">пользователями </w:t>
      </w:r>
      <w:r w:rsidR="00544F55">
        <w:rPr>
          <w:rFonts w:ascii="Arial" w:hAnsi="Arial" w:cs="Arial"/>
          <w:sz w:val="18"/>
          <w:szCs w:val="18"/>
        </w:rPr>
        <w:t xml:space="preserve">средств измерений </w:t>
      </w:r>
      <w:r w:rsidR="00D57B93" w:rsidRPr="00F216BA">
        <w:rPr>
          <w:rFonts w:ascii="Arial" w:hAnsi="Arial" w:cs="Arial"/>
          <w:sz w:val="18"/>
          <w:szCs w:val="18"/>
        </w:rPr>
        <w:t xml:space="preserve">вне </w:t>
      </w:r>
      <w:r w:rsidR="00137F5C">
        <w:rPr>
          <w:rFonts w:ascii="Arial" w:hAnsi="Arial" w:cs="Arial"/>
          <w:sz w:val="18"/>
          <w:szCs w:val="18"/>
        </w:rPr>
        <w:t>СЗМ</w:t>
      </w:r>
      <w:r w:rsidR="00D57B93" w:rsidRPr="00F216BA">
        <w:rPr>
          <w:rFonts w:ascii="Arial" w:hAnsi="Arial" w:cs="Arial"/>
          <w:sz w:val="18"/>
          <w:szCs w:val="18"/>
        </w:rPr>
        <w:t xml:space="preserve">. При ежедневной эксплуатации </w:t>
      </w:r>
      <w:r w:rsidR="00544F55">
        <w:rPr>
          <w:rFonts w:ascii="Arial" w:hAnsi="Arial" w:cs="Arial"/>
          <w:sz w:val="18"/>
          <w:szCs w:val="18"/>
        </w:rPr>
        <w:t xml:space="preserve">средств измерений </w:t>
      </w:r>
      <w:r w:rsidR="00D57B93" w:rsidRPr="00F216BA">
        <w:rPr>
          <w:rFonts w:ascii="Arial" w:hAnsi="Arial" w:cs="Arial"/>
          <w:sz w:val="18"/>
          <w:szCs w:val="18"/>
        </w:rPr>
        <w:t xml:space="preserve">не рекомендуется устанавливать </w:t>
      </w:r>
      <w:r w:rsidR="00080824">
        <w:rPr>
          <w:rFonts w:ascii="Arial" w:hAnsi="Arial" w:cs="Arial"/>
          <w:sz w:val="18"/>
          <w:szCs w:val="18"/>
        </w:rPr>
        <w:t>МП</w:t>
      </w:r>
      <w:r w:rsidR="00544F55">
        <w:rPr>
          <w:rFonts w:ascii="Arial" w:hAnsi="Arial" w:cs="Arial"/>
          <w:sz w:val="18"/>
          <w:szCs w:val="18"/>
        </w:rPr>
        <w:t>К</w:t>
      </w:r>
      <w:r w:rsidR="00080824">
        <w:rPr>
          <w:rFonts w:ascii="Arial" w:hAnsi="Arial" w:cs="Arial"/>
          <w:sz w:val="18"/>
          <w:szCs w:val="18"/>
        </w:rPr>
        <w:t>И</w:t>
      </w:r>
      <w:r w:rsidR="00D57B93" w:rsidRPr="00F216BA">
        <w:rPr>
          <w:rFonts w:ascii="Arial" w:hAnsi="Arial" w:cs="Arial"/>
          <w:sz w:val="18"/>
          <w:szCs w:val="18"/>
        </w:rPr>
        <w:t>, превышающи</w:t>
      </w:r>
      <w:r w:rsidR="00EE3A42">
        <w:rPr>
          <w:rFonts w:ascii="Arial" w:hAnsi="Arial" w:cs="Arial"/>
          <w:sz w:val="18"/>
          <w:szCs w:val="18"/>
        </w:rPr>
        <w:t>й</w:t>
      </w:r>
      <w:r w:rsidR="00D57B93" w:rsidRPr="00F216BA">
        <w:rPr>
          <w:rFonts w:ascii="Arial" w:hAnsi="Arial" w:cs="Arial"/>
          <w:sz w:val="18"/>
          <w:szCs w:val="18"/>
        </w:rPr>
        <w:t xml:space="preserve"> значения, указанные изготовителем.</w:t>
      </w:r>
    </w:p>
    <w:p w:rsidR="00137F5C" w:rsidRPr="00137F5C" w:rsidRDefault="00137F5C" w:rsidP="003B0731">
      <w:pPr>
        <w:ind w:firstLine="397"/>
        <w:jc w:val="both"/>
        <w:rPr>
          <w:rFonts w:ascii="Arial" w:hAnsi="Arial" w:cs="Arial"/>
          <w:sz w:val="8"/>
          <w:szCs w:val="8"/>
        </w:rPr>
      </w:pPr>
    </w:p>
    <w:p w:rsidR="00C449F7" w:rsidRPr="007C69AB" w:rsidRDefault="00137F5C" w:rsidP="003B0731">
      <w:pPr>
        <w:ind w:firstLine="397"/>
        <w:jc w:val="both"/>
        <w:rPr>
          <w:rFonts w:ascii="Arial" w:hAnsi="Arial" w:cs="Arial"/>
          <w:sz w:val="20"/>
          <w:szCs w:val="20"/>
        </w:rPr>
      </w:pPr>
      <w:r>
        <w:rPr>
          <w:rFonts w:ascii="Arial" w:hAnsi="Arial" w:cs="Arial"/>
          <w:b/>
          <w:sz w:val="20"/>
          <w:szCs w:val="20"/>
        </w:rPr>
        <w:t>5</w:t>
      </w:r>
      <w:r w:rsidR="0027695E" w:rsidRPr="00E63E87">
        <w:rPr>
          <w:rFonts w:ascii="Arial" w:hAnsi="Arial" w:cs="Arial"/>
          <w:b/>
          <w:sz w:val="20"/>
          <w:szCs w:val="20"/>
        </w:rPr>
        <w:t>.</w:t>
      </w:r>
      <w:r w:rsidR="00EF3226">
        <w:rPr>
          <w:rFonts w:ascii="Arial" w:hAnsi="Arial" w:cs="Arial"/>
          <w:b/>
          <w:sz w:val="20"/>
          <w:szCs w:val="20"/>
        </w:rPr>
        <w:t>9</w:t>
      </w:r>
      <w:r w:rsidR="0027695E" w:rsidRPr="00E63E87">
        <w:rPr>
          <w:rFonts w:ascii="Arial" w:hAnsi="Arial" w:cs="Arial"/>
          <w:sz w:val="20"/>
          <w:szCs w:val="20"/>
        </w:rPr>
        <w:t xml:space="preserve"> </w:t>
      </w:r>
      <w:r w:rsidR="0096645D">
        <w:rPr>
          <w:rFonts w:ascii="Arial" w:hAnsi="Arial" w:cs="Arial"/>
          <w:sz w:val="20"/>
          <w:szCs w:val="20"/>
        </w:rPr>
        <w:t>МП</w:t>
      </w:r>
      <w:r w:rsidR="00544F55">
        <w:rPr>
          <w:rFonts w:ascii="Arial" w:hAnsi="Arial" w:cs="Arial"/>
          <w:sz w:val="20"/>
          <w:szCs w:val="20"/>
        </w:rPr>
        <w:t>К</w:t>
      </w:r>
      <w:r w:rsidR="0096645D">
        <w:rPr>
          <w:rFonts w:ascii="Arial" w:hAnsi="Arial" w:cs="Arial"/>
          <w:sz w:val="20"/>
          <w:szCs w:val="20"/>
        </w:rPr>
        <w:t xml:space="preserve">И </w:t>
      </w:r>
      <w:r w:rsidR="0027695E" w:rsidRPr="00E63E87">
        <w:rPr>
          <w:rFonts w:ascii="Arial" w:hAnsi="Arial" w:cs="Arial"/>
          <w:sz w:val="20"/>
          <w:szCs w:val="20"/>
        </w:rPr>
        <w:t>измерительн</w:t>
      </w:r>
      <w:r w:rsidR="00EF3226">
        <w:rPr>
          <w:rFonts w:ascii="Arial" w:hAnsi="Arial" w:cs="Arial"/>
          <w:sz w:val="20"/>
          <w:szCs w:val="20"/>
        </w:rPr>
        <w:t>ой</w:t>
      </w:r>
      <w:r w:rsidR="0027695E" w:rsidRPr="00E63E87">
        <w:rPr>
          <w:rFonts w:ascii="Arial" w:hAnsi="Arial" w:cs="Arial"/>
          <w:sz w:val="20"/>
          <w:szCs w:val="20"/>
        </w:rPr>
        <w:t xml:space="preserve"> </w:t>
      </w:r>
      <w:r w:rsidR="0027695E" w:rsidRPr="00C449F7">
        <w:rPr>
          <w:rFonts w:ascii="Arial" w:hAnsi="Arial" w:cs="Arial"/>
          <w:sz w:val="20"/>
          <w:szCs w:val="20"/>
        </w:rPr>
        <w:t>систем</w:t>
      </w:r>
      <w:r w:rsidR="00EF3226">
        <w:rPr>
          <w:rFonts w:ascii="Arial" w:hAnsi="Arial" w:cs="Arial"/>
          <w:sz w:val="20"/>
          <w:szCs w:val="20"/>
        </w:rPr>
        <w:t>ы</w:t>
      </w:r>
      <w:r w:rsidR="00E63E87">
        <w:rPr>
          <w:rFonts w:ascii="Arial" w:hAnsi="Arial" w:cs="Arial"/>
          <w:sz w:val="20"/>
          <w:szCs w:val="20"/>
        </w:rPr>
        <w:t>, назнача</w:t>
      </w:r>
      <w:r w:rsidR="00EF3226">
        <w:rPr>
          <w:rFonts w:ascii="Arial" w:hAnsi="Arial" w:cs="Arial"/>
          <w:sz w:val="20"/>
          <w:szCs w:val="20"/>
        </w:rPr>
        <w:t>е</w:t>
      </w:r>
      <w:r w:rsidR="0027695E" w:rsidRPr="00E63E87">
        <w:rPr>
          <w:rFonts w:ascii="Arial" w:hAnsi="Arial" w:cs="Arial"/>
          <w:sz w:val="20"/>
          <w:szCs w:val="20"/>
        </w:rPr>
        <w:t xml:space="preserve">тся </w:t>
      </w:r>
      <w:r w:rsidR="002B7027">
        <w:rPr>
          <w:rFonts w:ascii="Arial" w:hAnsi="Arial" w:cs="Arial"/>
          <w:sz w:val="20"/>
          <w:szCs w:val="20"/>
        </w:rPr>
        <w:t>равным наименьшему</w:t>
      </w:r>
      <w:r w:rsidR="0027695E" w:rsidRPr="00E63E87">
        <w:rPr>
          <w:rFonts w:ascii="Arial" w:hAnsi="Arial" w:cs="Arial"/>
          <w:sz w:val="20"/>
          <w:szCs w:val="20"/>
        </w:rPr>
        <w:t xml:space="preserve"> </w:t>
      </w:r>
      <w:r w:rsidR="00080824">
        <w:rPr>
          <w:rFonts w:ascii="Arial" w:hAnsi="Arial" w:cs="Arial"/>
          <w:sz w:val="20"/>
          <w:szCs w:val="20"/>
        </w:rPr>
        <w:t>МП</w:t>
      </w:r>
      <w:r w:rsidR="00544F55">
        <w:rPr>
          <w:rFonts w:ascii="Arial" w:hAnsi="Arial" w:cs="Arial"/>
          <w:sz w:val="20"/>
          <w:szCs w:val="20"/>
        </w:rPr>
        <w:t>К</w:t>
      </w:r>
      <w:r w:rsidR="00080824">
        <w:rPr>
          <w:rFonts w:ascii="Arial" w:hAnsi="Arial" w:cs="Arial"/>
          <w:sz w:val="20"/>
          <w:szCs w:val="20"/>
        </w:rPr>
        <w:t xml:space="preserve">И </w:t>
      </w:r>
      <w:r w:rsidR="0027695E" w:rsidRPr="00E63E87">
        <w:rPr>
          <w:rFonts w:ascii="Arial" w:hAnsi="Arial" w:cs="Arial"/>
          <w:sz w:val="20"/>
          <w:szCs w:val="20"/>
        </w:rPr>
        <w:t xml:space="preserve">любого средства измерений данной </w:t>
      </w:r>
      <w:r w:rsidR="0027695E" w:rsidRPr="00C449F7">
        <w:rPr>
          <w:rFonts w:ascii="Arial" w:hAnsi="Arial" w:cs="Arial"/>
          <w:sz w:val="20"/>
          <w:szCs w:val="20"/>
        </w:rPr>
        <w:t>системы</w:t>
      </w:r>
      <w:r w:rsidR="0027695E" w:rsidRPr="007C69AB">
        <w:rPr>
          <w:rFonts w:ascii="Arial" w:hAnsi="Arial" w:cs="Arial"/>
          <w:sz w:val="20"/>
          <w:szCs w:val="20"/>
        </w:rPr>
        <w:t>.</w:t>
      </w:r>
      <w:r w:rsidR="001B6866" w:rsidRPr="007C69AB">
        <w:rPr>
          <w:rFonts w:ascii="Arial" w:hAnsi="Arial" w:cs="Arial"/>
          <w:sz w:val="20"/>
          <w:szCs w:val="20"/>
        </w:rPr>
        <w:t xml:space="preserve"> </w:t>
      </w:r>
      <w:r w:rsidR="00FD67D8" w:rsidRPr="007C69AB">
        <w:rPr>
          <w:rFonts w:ascii="Arial" w:hAnsi="Arial" w:cs="Arial"/>
          <w:sz w:val="20"/>
          <w:szCs w:val="20"/>
        </w:rPr>
        <w:t>При этом МП</w:t>
      </w:r>
      <w:r w:rsidR="00544F55">
        <w:rPr>
          <w:rFonts w:ascii="Arial" w:hAnsi="Arial" w:cs="Arial"/>
          <w:sz w:val="20"/>
          <w:szCs w:val="20"/>
        </w:rPr>
        <w:t>К</w:t>
      </w:r>
      <w:r w:rsidR="00FD67D8" w:rsidRPr="007C69AB">
        <w:rPr>
          <w:rFonts w:ascii="Arial" w:hAnsi="Arial" w:cs="Arial"/>
          <w:sz w:val="20"/>
          <w:szCs w:val="20"/>
        </w:rPr>
        <w:t xml:space="preserve">И на отдельные средства измерений, входящие в </w:t>
      </w:r>
      <w:r w:rsidR="002B7027">
        <w:rPr>
          <w:rFonts w:ascii="Arial" w:hAnsi="Arial" w:cs="Arial"/>
          <w:sz w:val="20"/>
          <w:szCs w:val="20"/>
        </w:rPr>
        <w:t xml:space="preserve">состав </w:t>
      </w:r>
      <w:r w:rsidR="00FD67D8" w:rsidRPr="007C69AB">
        <w:rPr>
          <w:rFonts w:ascii="Arial" w:hAnsi="Arial" w:cs="Arial"/>
          <w:sz w:val="20"/>
          <w:szCs w:val="20"/>
        </w:rPr>
        <w:t>измерительн</w:t>
      </w:r>
      <w:r w:rsidR="002B7027">
        <w:rPr>
          <w:rFonts w:ascii="Arial" w:hAnsi="Arial" w:cs="Arial"/>
          <w:sz w:val="20"/>
          <w:szCs w:val="20"/>
        </w:rPr>
        <w:t>ой</w:t>
      </w:r>
      <w:r w:rsidR="00FD67D8" w:rsidRPr="007C69AB">
        <w:rPr>
          <w:rFonts w:ascii="Arial" w:hAnsi="Arial" w:cs="Arial"/>
          <w:sz w:val="20"/>
          <w:szCs w:val="20"/>
        </w:rPr>
        <w:t xml:space="preserve"> систем</w:t>
      </w:r>
      <w:r w:rsidR="002B7027">
        <w:rPr>
          <w:rFonts w:ascii="Arial" w:hAnsi="Arial" w:cs="Arial"/>
          <w:sz w:val="20"/>
          <w:szCs w:val="20"/>
        </w:rPr>
        <w:t>ы</w:t>
      </w:r>
      <w:r w:rsidR="00FD67D8" w:rsidRPr="007C69AB">
        <w:rPr>
          <w:rFonts w:ascii="Arial" w:hAnsi="Arial" w:cs="Arial"/>
          <w:sz w:val="20"/>
          <w:szCs w:val="20"/>
        </w:rPr>
        <w:t xml:space="preserve">, </w:t>
      </w:r>
      <w:r w:rsidR="0095770D" w:rsidRPr="007C69AB">
        <w:rPr>
          <w:rFonts w:ascii="Arial" w:hAnsi="Arial" w:cs="Arial"/>
          <w:sz w:val="20"/>
          <w:szCs w:val="20"/>
        </w:rPr>
        <w:t xml:space="preserve">должны </w:t>
      </w:r>
      <w:r w:rsidR="007C69AB" w:rsidRPr="007C69AB">
        <w:rPr>
          <w:rFonts w:ascii="Arial" w:hAnsi="Arial" w:cs="Arial"/>
          <w:sz w:val="20"/>
          <w:szCs w:val="20"/>
        </w:rPr>
        <w:t xml:space="preserve">быть </w:t>
      </w:r>
      <w:r w:rsidR="0095770D" w:rsidRPr="007C69AB">
        <w:rPr>
          <w:rFonts w:ascii="Arial" w:hAnsi="Arial" w:cs="Arial"/>
          <w:sz w:val="20"/>
          <w:szCs w:val="20"/>
        </w:rPr>
        <w:t xml:space="preserve">равны или </w:t>
      </w:r>
      <w:r w:rsidR="00FD67D8" w:rsidRPr="007C69AB">
        <w:rPr>
          <w:rFonts w:ascii="Arial" w:hAnsi="Arial" w:cs="Arial"/>
          <w:sz w:val="20"/>
          <w:szCs w:val="20"/>
        </w:rPr>
        <w:t>кратны МП</w:t>
      </w:r>
      <w:r w:rsidR="00544F55">
        <w:rPr>
          <w:rFonts w:ascii="Arial" w:hAnsi="Arial" w:cs="Arial"/>
          <w:sz w:val="20"/>
          <w:szCs w:val="20"/>
        </w:rPr>
        <w:t>К</w:t>
      </w:r>
      <w:r w:rsidR="00FD67D8" w:rsidRPr="007C69AB">
        <w:rPr>
          <w:rFonts w:ascii="Arial" w:hAnsi="Arial" w:cs="Arial"/>
          <w:sz w:val="20"/>
          <w:szCs w:val="20"/>
        </w:rPr>
        <w:t>И</w:t>
      </w:r>
      <w:r w:rsidR="00C449F7" w:rsidRPr="007C69AB">
        <w:rPr>
          <w:rFonts w:ascii="Arial" w:hAnsi="Arial" w:cs="Arial"/>
          <w:sz w:val="20"/>
          <w:szCs w:val="20"/>
        </w:rPr>
        <w:t xml:space="preserve"> </w:t>
      </w:r>
      <w:r w:rsidR="00FD67D8" w:rsidRPr="007C69AB">
        <w:rPr>
          <w:rFonts w:ascii="Arial" w:hAnsi="Arial" w:cs="Arial"/>
          <w:sz w:val="20"/>
          <w:szCs w:val="20"/>
        </w:rPr>
        <w:t>самой системы.</w:t>
      </w:r>
      <w:r w:rsidR="00EF3226">
        <w:rPr>
          <w:rFonts w:ascii="Arial" w:hAnsi="Arial" w:cs="Arial"/>
          <w:sz w:val="20"/>
          <w:szCs w:val="20"/>
        </w:rPr>
        <w:t xml:space="preserve"> </w:t>
      </w:r>
      <w:r w:rsidR="00FD67D8" w:rsidRPr="007C69AB">
        <w:rPr>
          <w:rFonts w:ascii="Arial" w:hAnsi="Arial" w:cs="Arial"/>
          <w:sz w:val="20"/>
          <w:szCs w:val="20"/>
        </w:rPr>
        <w:t xml:space="preserve"> </w:t>
      </w:r>
    </w:p>
    <w:p w:rsidR="008639D0" w:rsidRPr="007C69AB" w:rsidRDefault="00FD67D8" w:rsidP="003B0731">
      <w:pPr>
        <w:ind w:firstLine="397"/>
        <w:jc w:val="both"/>
        <w:rPr>
          <w:rFonts w:ascii="Arial" w:hAnsi="Arial" w:cs="Arial"/>
          <w:sz w:val="4"/>
          <w:szCs w:val="4"/>
        </w:rPr>
      </w:pPr>
      <w:r w:rsidRPr="007C69AB">
        <w:rPr>
          <w:rFonts w:ascii="Arial" w:hAnsi="Arial" w:cs="Arial"/>
          <w:sz w:val="4"/>
          <w:szCs w:val="4"/>
        </w:rPr>
        <w:t xml:space="preserve"> </w:t>
      </w:r>
    </w:p>
    <w:p w:rsidR="001B6866" w:rsidRPr="007C69AB" w:rsidRDefault="001B6866" w:rsidP="00C449F7">
      <w:pPr>
        <w:ind w:left="397"/>
        <w:jc w:val="both"/>
        <w:rPr>
          <w:rFonts w:ascii="Arial" w:hAnsi="Arial" w:cs="Arial"/>
          <w:sz w:val="18"/>
          <w:szCs w:val="18"/>
        </w:rPr>
      </w:pPr>
      <w:r w:rsidRPr="007C69AB">
        <w:rPr>
          <w:rFonts w:ascii="Arial" w:hAnsi="Arial" w:cs="Arial"/>
          <w:sz w:val="18"/>
          <w:szCs w:val="18"/>
        </w:rPr>
        <w:t xml:space="preserve">Примечание – Данное требование </w:t>
      </w:r>
      <w:r w:rsidR="002B7027">
        <w:rPr>
          <w:rFonts w:ascii="Arial" w:hAnsi="Arial" w:cs="Arial"/>
          <w:sz w:val="18"/>
          <w:szCs w:val="18"/>
        </w:rPr>
        <w:t>распространяется</w:t>
      </w:r>
      <w:r w:rsidR="002B7027" w:rsidRPr="007C69AB">
        <w:rPr>
          <w:rFonts w:ascii="Arial" w:hAnsi="Arial" w:cs="Arial"/>
          <w:sz w:val="18"/>
          <w:szCs w:val="18"/>
        </w:rPr>
        <w:t xml:space="preserve"> </w:t>
      </w:r>
      <w:r w:rsidRPr="007C69AB">
        <w:rPr>
          <w:rFonts w:ascii="Arial" w:hAnsi="Arial" w:cs="Arial"/>
          <w:sz w:val="18"/>
          <w:szCs w:val="18"/>
        </w:rPr>
        <w:t xml:space="preserve">только на часть измерительной системы, представленной измерительными каналами, эксплуатируемыми в СЗМ.  </w:t>
      </w:r>
      <w:r w:rsidRPr="007C69AB">
        <w:rPr>
          <w:rFonts w:ascii="Arial" w:hAnsi="Arial" w:cs="Arial"/>
          <w:sz w:val="18"/>
          <w:szCs w:val="18"/>
        </w:rPr>
        <w:tab/>
      </w:r>
    </w:p>
    <w:p w:rsidR="001B6866" w:rsidRPr="007C69AB" w:rsidRDefault="001B6866" w:rsidP="003B0731">
      <w:pPr>
        <w:ind w:firstLine="397"/>
        <w:jc w:val="both"/>
        <w:rPr>
          <w:rFonts w:ascii="Arial" w:hAnsi="Arial" w:cs="Arial"/>
          <w:sz w:val="20"/>
          <w:szCs w:val="20"/>
        </w:rPr>
      </w:pPr>
    </w:p>
    <w:p w:rsidR="0027695E" w:rsidRPr="00E63E87" w:rsidRDefault="008639D0" w:rsidP="003B0731">
      <w:pPr>
        <w:ind w:firstLine="397"/>
        <w:jc w:val="both"/>
        <w:rPr>
          <w:rFonts w:ascii="Arial" w:hAnsi="Arial" w:cs="Arial"/>
          <w:sz w:val="20"/>
          <w:szCs w:val="20"/>
        </w:rPr>
      </w:pPr>
      <w:r>
        <w:rPr>
          <w:rFonts w:ascii="Arial" w:hAnsi="Arial" w:cs="Arial"/>
          <w:sz w:val="20"/>
          <w:szCs w:val="20"/>
        </w:rPr>
        <w:br w:type="page"/>
      </w:r>
    </w:p>
    <w:p w:rsidR="00E63E87" w:rsidRPr="009922DA" w:rsidRDefault="00E63E87" w:rsidP="00E63E87">
      <w:pPr>
        <w:jc w:val="center"/>
        <w:rPr>
          <w:rFonts w:ascii="Arial" w:hAnsi="Arial" w:cs="Arial"/>
          <w:b/>
          <w:sz w:val="22"/>
          <w:szCs w:val="22"/>
        </w:rPr>
      </w:pPr>
      <w:r w:rsidRPr="009922DA">
        <w:rPr>
          <w:rFonts w:ascii="Arial" w:hAnsi="Arial" w:cs="Arial"/>
          <w:b/>
          <w:sz w:val="22"/>
          <w:szCs w:val="22"/>
        </w:rPr>
        <w:lastRenderedPageBreak/>
        <w:t xml:space="preserve">Приложение А </w:t>
      </w:r>
    </w:p>
    <w:p w:rsidR="00E63E87" w:rsidRPr="009922DA" w:rsidRDefault="00E63E87" w:rsidP="00E63E87">
      <w:pPr>
        <w:jc w:val="center"/>
        <w:rPr>
          <w:rFonts w:ascii="Arial" w:hAnsi="Arial" w:cs="Arial"/>
          <w:sz w:val="22"/>
          <w:szCs w:val="22"/>
        </w:rPr>
      </w:pPr>
      <w:r w:rsidRPr="009922DA">
        <w:rPr>
          <w:rFonts w:ascii="Arial" w:hAnsi="Arial" w:cs="Arial"/>
          <w:sz w:val="22"/>
          <w:szCs w:val="22"/>
        </w:rPr>
        <w:t>(обязательное)</w:t>
      </w:r>
    </w:p>
    <w:p w:rsidR="0069284D" w:rsidRPr="009922DA" w:rsidRDefault="0069284D" w:rsidP="00E63E87">
      <w:pPr>
        <w:jc w:val="center"/>
        <w:rPr>
          <w:rFonts w:ascii="Arial" w:hAnsi="Arial" w:cs="Arial"/>
          <w:sz w:val="22"/>
          <w:szCs w:val="22"/>
        </w:rPr>
      </w:pPr>
    </w:p>
    <w:p w:rsidR="00E63E87" w:rsidRPr="009922DA" w:rsidRDefault="00E63E87" w:rsidP="00E63E87">
      <w:pPr>
        <w:jc w:val="center"/>
        <w:rPr>
          <w:rFonts w:ascii="Arial" w:hAnsi="Arial" w:cs="Arial"/>
          <w:b/>
          <w:sz w:val="22"/>
          <w:szCs w:val="22"/>
        </w:rPr>
      </w:pPr>
      <w:r w:rsidRPr="009922DA">
        <w:rPr>
          <w:rFonts w:ascii="Arial" w:hAnsi="Arial" w:cs="Arial"/>
          <w:b/>
          <w:sz w:val="22"/>
          <w:szCs w:val="22"/>
        </w:rPr>
        <w:t xml:space="preserve">Методика определения </w:t>
      </w:r>
      <w:r w:rsidR="00EF3226">
        <w:rPr>
          <w:rFonts w:ascii="Arial" w:hAnsi="Arial" w:cs="Arial"/>
          <w:b/>
          <w:sz w:val="22"/>
          <w:szCs w:val="22"/>
        </w:rPr>
        <w:t>МПКИ</w:t>
      </w:r>
      <w:r w:rsidR="00EE3A42">
        <w:rPr>
          <w:rFonts w:ascii="Arial" w:hAnsi="Arial" w:cs="Arial"/>
          <w:b/>
          <w:sz w:val="22"/>
          <w:szCs w:val="22"/>
        </w:rPr>
        <w:t xml:space="preserve"> </w:t>
      </w:r>
      <w:r w:rsidR="0069284D" w:rsidRPr="009922DA">
        <w:rPr>
          <w:rFonts w:ascii="Arial" w:hAnsi="Arial" w:cs="Arial"/>
          <w:b/>
          <w:sz w:val="22"/>
          <w:szCs w:val="22"/>
        </w:rPr>
        <w:t>для</w:t>
      </w:r>
      <w:r w:rsidR="00EF3226">
        <w:rPr>
          <w:rFonts w:ascii="Arial" w:hAnsi="Arial" w:cs="Arial"/>
          <w:b/>
          <w:sz w:val="22"/>
          <w:szCs w:val="22"/>
        </w:rPr>
        <w:t xml:space="preserve"> СИ</w:t>
      </w:r>
      <w:r w:rsidR="0069284D" w:rsidRPr="009922DA">
        <w:rPr>
          <w:rFonts w:ascii="Arial" w:hAnsi="Arial" w:cs="Arial"/>
          <w:b/>
          <w:sz w:val="22"/>
          <w:szCs w:val="22"/>
        </w:rPr>
        <w:t>, применяем</w:t>
      </w:r>
      <w:r w:rsidR="00EF3226" w:rsidRPr="00EA48F3">
        <w:rPr>
          <w:rFonts w:ascii="Arial" w:hAnsi="Arial" w:cs="Arial"/>
          <w:b/>
          <w:sz w:val="22"/>
          <w:szCs w:val="22"/>
        </w:rPr>
        <w:t xml:space="preserve">ых </w:t>
      </w:r>
      <w:r w:rsidRPr="009922DA">
        <w:rPr>
          <w:rFonts w:ascii="Arial" w:hAnsi="Arial" w:cs="Arial"/>
          <w:b/>
          <w:sz w:val="22"/>
          <w:szCs w:val="22"/>
        </w:rPr>
        <w:t xml:space="preserve">в </w:t>
      </w:r>
      <w:r w:rsidR="0078578A">
        <w:rPr>
          <w:rFonts w:ascii="Arial" w:hAnsi="Arial" w:cs="Arial"/>
          <w:b/>
          <w:sz w:val="22"/>
          <w:szCs w:val="22"/>
        </w:rPr>
        <w:t>СЗМ</w:t>
      </w:r>
      <w:r w:rsidR="00EF3226">
        <w:rPr>
          <w:rFonts w:ascii="Arial" w:hAnsi="Arial" w:cs="Arial"/>
          <w:b/>
          <w:sz w:val="22"/>
          <w:szCs w:val="22"/>
        </w:rPr>
        <w:t>, на основании оценки рисков применения</w:t>
      </w:r>
      <w:r w:rsidR="0078578A">
        <w:rPr>
          <w:rFonts w:ascii="Arial" w:hAnsi="Arial" w:cs="Arial"/>
          <w:b/>
          <w:sz w:val="22"/>
          <w:szCs w:val="22"/>
        </w:rPr>
        <w:t xml:space="preserve"> </w:t>
      </w:r>
    </w:p>
    <w:p w:rsidR="00E63E87" w:rsidRPr="00F560A1" w:rsidRDefault="00E63E87" w:rsidP="009922DA">
      <w:pPr>
        <w:ind w:firstLine="397"/>
        <w:rPr>
          <w:rFonts w:ascii="Arial" w:hAnsi="Arial" w:cs="Arial"/>
          <w:b/>
          <w:sz w:val="22"/>
          <w:szCs w:val="22"/>
        </w:rPr>
      </w:pPr>
    </w:p>
    <w:p w:rsidR="00E63E87" w:rsidRDefault="0069284D" w:rsidP="009922DA">
      <w:pPr>
        <w:ind w:firstLine="397"/>
        <w:rPr>
          <w:rFonts w:ascii="Arial" w:hAnsi="Arial" w:cs="Arial"/>
          <w:b/>
          <w:sz w:val="22"/>
          <w:szCs w:val="22"/>
        </w:rPr>
      </w:pPr>
      <w:r w:rsidRPr="00F560A1">
        <w:rPr>
          <w:rFonts w:ascii="Arial" w:hAnsi="Arial" w:cs="Arial"/>
          <w:b/>
          <w:sz w:val="22"/>
          <w:szCs w:val="22"/>
        </w:rPr>
        <w:t xml:space="preserve">А.1 </w:t>
      </w:r>
      <w:r w:rsidR="00E63E87" w:rsidRPr="00F560A1">
        <w:rPr>
          <w:rFonts w:ascii="Arial" w:hAnsi="Arial" w:cs="Arial"/>
          <w:b/>
          <w:sz w:val="22"/>
          <w:szCs w:val="22"/>
        </w:rPr>
        <w:t xml:space="preserve">Методика расчета </w:t>
      </w:r>
      <w:r w:rsidR="00EF3226">
        <w:rPr>
          <w:rFonts w:ascii="Arial" w:hAnsi="Arial" w:cs="Arial"/>
          <w:b/>
          <w:sz w:val="22"/>
          <w:szCs w:val="22"/>
        </w:rPr>
        <w:t>МПКИ</w:t>
      </w:r>
    </w:p>
    <w:p w:rsidR="00F560A1" w:rsidRPr="00F560A1" w:rsidRDefault="00F560A1" w:rsidP="009922DA">
      <w:pPr>
        <w:ind w:firstLine="397"/>
        <w:rPr>
          <w:rFonts w:ascii="Arial" w:hAnsi="Arial" w:cs="Arial"/>
          <w:b/>
          <w:sz w:val="16"/>
          <w:szCs w:val="16"/>
        </w:rPr>
      </w:pPr>
    </w:p>
    <w:p w:rsidR="0069284D" w:rsidRPr="009922DA" w:rsidRDefault="0069284D" w:rsidP="009922DA">
      <w:pPr>
        <w:ind w:firstLine="397"/>
        <w:rPr>
          <w:rFonts w:ascii="Arial" w:hAnsi="Arial" w:cs="Arial"/>
          <w:sz w:val="20"/>
          <w:szCs w:val="20"/>
        </w:rPr>
      </w:pPr>
      <w:r w:rsidRPr="009922DA">
        <w:rPr>
          <w:rFonts w:ascii="Arial" w:hAnsi="Arial" w:cs="Arial"/>
          <w:sz w:val="20"/>
          <w:szCs w:val="20"/>
        </w:rPr>
        <w:t xml:space="preserve">Диаграмма оценки рисков для установления приоритетов между изготовителями /поставщиками </w:t>
      </w:r>
      <w:r w:rsidR="00290E51" w:rsidRPr="00290E51">
        <w:rPr>
          <w:rFonts w:ascii="Arial" w:hAnsi="Arial" w:cs="Arial"/>
          <w:sz w:val="20"/>
          <w:szCs w:val="20"/>
        </w:rPr>
        <w:t>измерительного оборудования</w:t>
      </w:r>
      <w:r w:rsidR="00290E51" w:rsidRPr="009922DA">
        <w:rPr>
          <w:rFonts w:ascii="Arial" w:hAnsi="Arial" w:cs="Arial"/>
          <w:sz w:val="20"/>
          <w:szCs w:val="20"/>
        </w:rPr>
        <w:t xml:space="preserve"> </w:t>
      </w:r>
      <w:r w:rsidRPr="009922DA">
        <w:rPr>
          <w:rFonts w:ascii="Arial" w:hAnsi="Arial" w:cs="Arial"/>
          <w:sz w:val="20"/>
          <w:szCs w:val="20"/>
        </w:rPr>
        <w:t>или специальных приборов приведена на рисунке А.1.</w:t>
      </w:r>
    </w:p>
    <w:p w:rsidR="00E63E87" w:rsidRPr="009922DA" w:rsidRDefault="00E63E87" w:rsidP="009922DA">
      <w:pPr>
        <w:ind w:firstLine="397"/>
        <w:rPr>
          <w:rFonts w:ascii="Arial" w:hAnsi="Arial" w:cs="Arial"/>
          <w:sz w:val="20"/>
          <w:szCs w:val="20"/>
        </w:rPr>
      </w:pPr>
      <w:r w:rsidRPr="009922DA">
        <w:rPr>
          <w:rFonts w:ascii="Arial" w:hAnsi="Arial" w:cs="Arial"/>
          <w:sz w:val="20"/>
          <w:szCs w:val="20"/>
        </w:rPr>
        <w:tab/>
      </w:r>
    </w:p>
    <w:p w:rsidR="00E63E87" w:rsidRDefault="0090446C" w:rsidP="00E63E87">
      <w:pPr>
        <w:jc w:val="both"/>
      </w:pPr>
      <w:r>
        <w:rPr>
          <w:noProof/>
          <w:lang w:eastAsia="ru-RU"/>
        </w:rPr>
        <mc:AlternateContent>
          <mc:Choice Requires="wpg">
            <w:drawing>
              <wp:anchor distT="0" distB="0" distL="114300" distR="114300" simplePos="0" relativeHeight="251659776" behindDoc="0" locked="0" layoutInCell="1" allowOverlap="1" wp14:anchorId="6FF1CF09" wp14:editId="2AA08941">
                <wp:simplePos x="0" y="0"/>
                <wp:positionH relativeFrom="column">
                  <wp:posOffset>361950</wp:posOffset>
                </wp:positionH>
                <wp:positionV relativeFrom="paragraph">
                  <wp:posOffset>9525</wp:posOffset>
                </wp:positionV>
                <wp:extent cx="5811520" cy="2588895"/>
                <wp:effectExtent l="0" t="9525" r="0" b="1905"/>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1520" cy="2588895"/>
                          <a:chOff x="1425" y="3480"/>
                          <a:chExt cx="9183" cy="4077"/>
                        </a:xfrm>
                      </wpg:grpSpPr>
                      <wps:wsp>
                        <wps:cNvPr id="2" name="AutoShape 10"/>
                        <wps:cNvSpPr>
                          <a:spLocks noChangeArrowheads="1"/>
                        </wps:cNvSpPr>
                        <wps:spPr bwMode="auto">
                          <a:xfrm>
                            <a:off x="2469" y="3638"/>
                            <a:ext cx="2465" cy="302"/>
                          </a:xfrm>
                          <a:prstGeom prst="rightArrow">
                            <a:avLst>
                              <a:gd name="adj1" fmla="val 23176"/>
                              <a:gd name="adj2" fmla="val 60272"/>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AutoShape 11"/>
                        <wps:cNvSpPr>
                          <a:spLocks noChangeArrowheads="1"/>
                        </wps:cNvSpPr>
                        <wps:spPr bwMode="auto">
                          <a:xfrm>
                            <a:off x="7195" y="3638"/>
                            <a:ext cx="1902" cy="302"/>
                          </a:xfrm>
                          <a:prstGeom prst="rightArrow">
                            <a:avLst>
                              <a:gd name="adj1" fmla="val 23176"/>
                              <a:gd name="adj2" fmla="val 61581"/>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AutoShape 12"/>
                        <wps:cNvSpPr>
                          <a:spLocks noChangeArrowheads="1"/>
                        </wps:cNvSpPr>
                        <wps:spPr bwMode="auto">
                          <a:xfrm rot="16200000">
                            <a:off x="5464" y="4520"/>
                            <a:ext cx="1201" cy="340"/>
                          </a:xfrm>
                          <a:prstGeom prst="rightArrow">
                            <a:avLst>
                              <a:gd name="adj1" fmla="val 16565"/>
                              <a:gd name="adj2" fmla="val 5677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AutoShape 13"/>
                        <wps:cNvSpPr>
                          <a:spLocks noChangeArrowheads="1"/>
                        </wps:cNvSpPr>
                        <wps:spPr bwMode="auto">
                          <a:xfrm>
                            <a:off x="4933" y="3480"/>
                            <a:ext cx="2271" cy="610"/>
                          </a:xfrm>
                          <a:prstGeom prst="roundRect">
                            <a:avLst>
                              <a:gd name="adj" fmla="val 50000"/>
                            </a:avLst>
                          </a:prstGeom>
                          <a:solidFill>
                            <a:srgbClr val="808080"/>
                          </a:solidFill>
                          <a:ln w="9525">
                            <a:solidFill>
                              <a:srgbClr val="000000"/>
                            </a:solidFill>
                            <a:round/>
                            <a:headEnd/>
                            <a:tailEnd/>
                          </a:ln>
                        </wps:spPr>
                        <wps:txbx>
                          <w:txbxContent>
                            <w:p w:rsidR="001D0CA0" w:rsidRPr="00851D28" w:rsidRDefault="001D0CA0" w:rsidP="00E63E87">
                              <w:pPr>
                                <w:jc w:val="center"/>
                                <w:rPr>
                                  <w:rFonts w:ascii="Calibri" w:hAnsi="Calibri"/>
                                  <w:color w:val="FFFFFF"/>
                                </w:rPr>
                              </w:pPr>
                              <w:r w:rsidRPr="00851D28">
                                <w:rPr>
                                  <w:rFonts w:ascii="Calibri" w:hAnsi="Calibri"/>
                                  <w:color w:val="FFFFFF"/>
                                </w:rPr>
                                <w:t>Оценка рисков</w:t>
                              </w:r>
                            </w:p>
                          </w:txbxContent>
                        </wps:txbx>
                        <wps:bodyPr rot="0" vert="horz" wrap="square" lIns="91440" tIns="45720" rIns="91440" bIns="45720" anchor="t" anchorCtr="0" upright="1">
                          <a:noAutofit/>
                        </wps:bodyPr>
                      </wps:wsp>
                      <wps:wsp>
                        <wps:cNvPr id="6" name="Text Box 14"/>
                        <wps:cNvSpPr txBox="1">
                          <a:spLocks noChangeArrowheads="1"/>
                        </wps:cNvSpPr>
                        <wps:spPr bwMode="auto">
                          <a:xfrm>
                            <a:off x="1425" y="4042"/>
                            <a:ext cx="3674" cy="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Входная информация:</w:t>
                              </w:r>
                            </w:p>
                            <w:p w:rsidR="001D0CA0" w:rsidRPr="00F560A1" w:rsidRDefault="001D0CA0" w:rsidP="00E63E87">
                              <w:pPr>
                                <w:rPr>
                                  <w:rFonts w:ascii="Arial" w:hAnsi="Arial" w:cs="Arial"/>
                                  <w:sz w:val="18"/>
                                  <w:szCs w:val="18"/>
                                </w:rPr>
                              </w:pPr>
                              <w:r>
                                <w:rPr>
                                  <w:rFonts w:ascii="Arial" w:hAnsi="Arial" w:cs="Arial"/>
                                  <w:sz w:val="18"/>
                                  <w:szCs w:val="18"/>
                                </w:rPr>
                                <w:t>– о</w:t>
                              </w:r>
                              <w:r w:rsidRPr="00F560A1">
                                <w:rPr>
                                  <w:rFonts w:ascii="Arial" w:hAnsi="Arial" w:cs="Arial"/>
                                  <w:sz w:val="18"/>
                                  <w:szCs w:val="18"/>
                                </w:rPr>
                                <w:t>тчеты от:</w:t>
                              </w:r>
                            </w:p>
                            <w:p w:rsidR="001D0CA0" w:rsidRPr="00F560A1" w:rsidRDefault="001D0CA0" w:rsidP="005D4564">
                              <w:pPr>
                                <w:ind w:left="142"/>
                                <w:jc w:val="both"/>
                                <w:rPr>
                                  <w:rFonts w:ascii="Arial" w:hAnsi="Arial" w:cs="Arial"/>
                                  <w:sz w:val="18"/>
                                  <w:szCs w:val="18"/>
                                </w:rPr>
                              </w:pPr>
                              <w:r>
                                <w:rPr>
                                  <w:rFonts w:ascii="Arial" w:hAnsi="Arial" w:cs="Arial"/>
                                  <w:sz w:val="18"/>
                                  <w:szCs w:val="18"/>
                                </w:rPr>
                                <w:t>- п</w:t>
                              </w:r>
                              <w:r w:rsidRPr="00F560A1">
                                <w:rPr>
                                  <w:rFonts w:ascii="Arial" w:hAnsi="Arial" w:cs="Arial"/>
                                  <w:sz w:val="18"/>
                                  <w:szCs w:val="18"/>
                                </w:rPr>
                                <w:t>отребителей, организаций потребителей или средств массовой информации</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и</w:t>
                              </w:r>
                              <w:r w:rsidRPr="00F560A1">
                                <w:rPr>
                                  <w:rFonts w:ascii="Arial" w:hAnsi="Arial" w:cs="Arial"/>
                                  <w:sz w:val="18"/>
                                  <w:szCs w:val="18"/>
                                </w:rPr>
                                <w:t>зготовителей, импортеров или торговых организаций</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надзора</w:t>
                              </w:r>
                              <w:r>
                                <w:rPr>
                                  <w:rFonts w:ascii="Arial" w:hAnsi="Arial" w:cs="Arial"/>
                                  <w:sz w:val="18"/>
                                  <w:szCs w:val="18"/>
                                </w:rPr>
                                <w:t>;</w:t>
                              </w:r>
                              <w:r w:rsidRPr="00F560A1">
                                <w:rPr>
                                  <w:rFonts w:ascii="Arial" w:hAnsi="Arial" w:cs="Arial"/>
                                  <w:sz w:val="18"/>
                                  <w:szCs w:val="18"/>
                                </w:rPr>
                                <w:t xml:space="preserve"> </w:t>
                              </w:r>
                            </w:p>
                            <w:p w:rsidR="001D0CA0"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государственной метрологической службы и др.</w:t>
                              </w:r>
                              <w:r>
                                <w:rPr>
                                  <w:rFonts w:ascii="Arial" w:hAnsi="Arial" w:cs="Arial"/>
                                  <w:sz w:val="18"/>
                                  <w:szCs w:val="18"/>
                                </w:rPr>
                                <w:t>,</w:t>
                              </w:r>
                              <w:r w:rsidRPr="005D4564">
                                <w:rPr>
                                  <w:rFonts w:ascii="Arial" w:hAnsi="Arial" w:cs="Arial"/>
                                  <w:sz w:val="18"/>
                                  <w:szCs w:val="18"/>
                                </w:rPr>
                                <w:t xml:space="preserve"> </w:t>
                              </w:r>
                            </w:p>
                            <w:p w:rsidR="001D0CA0" w:rsidRDefault="001D0CA0" w:rsidP="005D4564">
                              <w:pPr>
                                <w:jc w:val="both"/>
                                <w:rPr>
                                  <w:rFonts w:ascii="Arial" w:hAnsi="Arial" w:cs="Arial"/>
                                  <w:sz w:val="18"/>
                                  <w:szCs w:val="18"/>
                                </w:rPr>
                              </w:pPr>
                              <w:r>
                                <w:rPr>
                                  <w:rFonts w:ascii="Arial" w:hAnsi="Arial" w:cs="Arial"/>
                                  <w:sz w:val="18"/>
                                  <w:szCs w:val="18"/>
                                </w:rPr>
                                <w:t xml:space="preserve">– </w:t>
                              </w:r>
                              <w:r w:rsidRPr="00F560A1">
                                <w:rPr>
                                  <w:rFonts w:ascii="Arial" w:hAnsi="Arial" w:cs="Arial"/>
                                  <w:sz w:val="18"/>
                                  <w:szCs w:val="18"/>
                                </w:rPr>
                                <w:t>МПИ аналогичн</w:t>
                              </w:r>
                              <w:r>
                                <w:rPr>
                                  <w:rFonts w:ascii="Arial" w:hAnsi="Arial" w:cs="Arial"/>
                                  <w:sz w:val="18"/>
                                  <w:szCs w:val="18"/>
                                </w:rPr>
                                <w:t>ого</w:t>
                              </w:r>
                              <w:r w:rsidRPr="00F560A1">
                                <w:rPr>
                                  <w:rFonts w:ascii="Arial" w:hAnsi="Arial" w:cs="Arial"/>
                                  <w:sz w:val="18"/>
                                  <w:szCs w:val="18"/>
                                </w:rPr>
                                <w:t xml:space="preserve"> </w:t>
                              </w:r>
                              <w:r w:rsidRPr="00290E51">
                                <w:rPr>
                                  <w:rFonts w:ascii="Arial" w:hAnsi="Arial" w:cs="Arial"/>
                                  <w:sz w:val="18"/>
                                  <w:szCs w:val="18"/>
                                </w:rPr>
                                <w:t>измерительного оборудования</w:t>
                              </w:r>
                              <w:r w:rsidRPr="00F560A1">
                                <w:rPr>
                                  <w:rFonts w:ascii="Arial" w:hAnsi="Arial" w:cs="Arial"/>
                                  <w:sz w:val="18"/>
                                  <w:szCs w:val="18"/>
                                </w:rPr>
                                <w:t xml:space="preserve"> в других странах</w:t>
                              </w:r>
                              <w:r>
                                <w:rPr>
                                  <w:rFonts w:ascii="Arial" w:hAnsi="Arial" w:cs="Arial"/>
                                  <w:sz w:val="18"/>
                                  <w:szCs w:val="18"/>
                                </w:rPr>
                                <w:t>;</w:t>
                              </w:r>
                            </w:p>
                            <w:p w:rsidR="001D0CA0" w:rsidRPr="00F560A1" w:rsidRDefault="001D0CA0" w:rsidP="005D4564">
                              <w:pPr>
                                <w:jc w:val="both"/>
                                <w:rPr>
                                  <w:rFonts w:ascii="Arial" w:hAnsi="Arial" w:cs="Arial"/>
                                  <w:sz w:val="18"/>
                                  <w:szCs w:val="18"/>
                                </w:rPr>
                              </w:pPr>
                              <w:r>
                                <w:rPr>
                                  <w:rFonts w:ascii="Arial" w:hAnsi="Arial" w:cs="Arial"/>
                                  <w:sz w:val="18"/>
                                  <w:szCs w:val="18"/>
                                </w:rPr>
                                <w:t>– т</w:t>
                              </w:r>
                              <w:r w:rsidRPr="00F560A1">
                                <w:rPr>
                                  <w:rFonts w:ascii="Arial" w:hAnsi="Arial" w:cs="Arial"/>
                                  <w:sz w:val="18"/>
                                  <w:szCs w:val="18"/>
                                </w:rPr>
                                <w:t xml:space="preserve">ребования законодательства для специальных применений </w:t>
                              </w:r>
                              <w:r w:rsidRPr="00290E51">
                                <w:rPr>
                                  <w:rFonts w:ascii="Arial" w:hAnsi="Arial" w:cs="Arial"/>
                                  <w:sz w:val="18"/>
                                  <w:szCs w:val="18"/>
                                </w:rPr>
                                <w:t>измерительного оборудования</w:t>
                              </w:r>
                              <w:r>
                                <w:rPr>
                                  <w:rFonts w:ascii="Arial" w:hAnsi="Arial" w:cs="Arial"/>
                                  <w:sz w:val="18"/>
                                  <w:szCs w:val="18"/>
                                </w:rPr>
                                <w:t>.</w:t>
                              </w:r>
                            </w:p>
                          </w:txbxContent>
                        </wps:txbx>
                        <wps:bodyPr rot="0" vert="horz" wrap="square" lIns="91440" tIns="45720" rIns="91440" bIns="45720" anchor="t" anchorCtr="0" upright="1">
                          <a:noAutofit/>
                        </wps:bodyPr>
                      </wps:wsp>
                      <wps:wsp>
                        <wps:cNvPr id="7" name="Text Box 15"/>
                        <wps:cNvSpPr txBox="1">
                          <a:spLocks noChangeArrowheads="1"/>
                        </wps:cNvSpPr>
                        <wps:spPr bwMode="auto">
                          <a:xfrm>
                            <a:off x="5108" y="5319"/>
                            <a:ext cx="19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Инструменты:</w:t>
                              </w:r>
                            </w:p>
                            <w:p w:rsidR="001D0CA0" w:rsidRPr="00F560A1" w:rsidRDefault="001D0CA0" w:rsidP="00E63E87">
                              <w:pPr>
                                <w:rPr>
                                  <w:rFonts w:ascii="Arial" w:hAnsi="Arial" w:cs="Arial"/>
                                  <w:sz w:val="18"/>
                                  <w:szCs w:val="18"/>
                                </w:rPr>
                              </w:pPr>
                              <w:r w:rsidRPr="00F560A1">
                                <w:rPr>
                                  <w:rFonts w:ascii="Arial" w:hAnsi="Arial" w:cs="Arial"/>
                                  <w:sz w:val="18"/>
                                  <w:szCs w:val="18"/>
                                </w:rPr>
                                <w:t>базы данных,</w:t>
                              </w:r>
                            </w:p>
                            <w:p w:rsidR="001D0CA0" w:rsidRDefault="001D0CA0" w:rsidP="00E63E87">
                              <w:pPr>
                                <w:rPr>
                                  <w:rFonts w:ascii="Arial" w:hAnsi="Arial" w:cs="Arial"/>
                                  <w:sz w:val="18"/>
                                  <w:szCs w:val="18"/>
                                </w:rPr>
                              </w:pPr>
                              <w:r w:rsidRPr="00F560A1">
                                <w:rPr>
                                  <w:rFonts w:ascii="Arial" w:hAnsi="Arial" w:cs="Arial"/>
                                  <w:sz w:val="18"/>
                                  <w:szCs w:val="18"/>
                                </w:rPr>
                                <w:t xml:space="preserve">априорная </w:t>
                              </w:r>
                            </w:p>
                            <w:p w:rsidR="001D0CA0" w:rsidRDefault="001D0CA0" w:rsidP="00E63E87">
                              <w:pPr>
                                <w:rPr>
                                  <w:rFonts w:ascii="Arial" w:hAnsi="Arial" w:cs="Arial"/>
                                  <w:sz w:val="18"/>
                                  <w:szCs w:val="18"/>
                                </w:rPr>
                              </w:pPr>
                              <w:r w:rsidRPr="00F560A1">
                                <w:rPr>
                                  <w:rFonts w:ascii="Arial" w:hAnsi="Arial" w:cs="Arial"/>
                                  <w:sz w:val="18"/>
                                  <w:szCs w:val="18"/>
                                </w:rPr>
                                <w:t xml:space="preserve">информация, </w:t>
                              </w:r>
                            </w:p>
                            <w:p w:rsidR="001D0CA0" w:rsidRPr="00F560A1" w:rsidRDefault="001D0CA0" w:rsidP="00E63E87">
                              <w:pPr>
                                <w:rPr>
                                  <w:rFonts w:ascii="Arial" w:hAnsi="Arial" w:cs="Arial"/>
                                  <w:sz w:val="18"/>
                                  <w:szCs w:val="18"/>
                                </w:rPr>
                              </w:pPr>
                              <w:r w:rsidRPr="00F560A1">
                                <w:rPr>
                                  <w:rFonts w:ascii="Arial" w:hAnsi="Arial" w:cs="Arial"/>
                                  <w:sz w:val="18"/>
                                  <w:szCs w:val="18"/>
                                </w:rPr>
                                <w:t xml:space="preserve">мнение экспертов </w:t>
                              </w:r>
                            </w:p>
                          </w:txbxContent>
                        </wps:txbx>
                        <wps:bodyPr rot="0" vert="horz" wrap="square" lIns="91440" tIns="45720" rIns="91440" bIns="45720" anchor="t" anchorCtr="0" upright="1">
                          <a:noAutofit/>
                        </wps:bodyPr>
                      </wps:wsp>
                      <wps:wsp>
                        <wps:cNvPr id="8" name="Text Box 16"/>
                        <wps:cNvSpPr txBox="1">
                          <a:spLocks noChangeArrowheads="1"/>
                        </wps:cNvSpPr>
                        <wps:spPr bwMode="auto">
                          <a:xfrm>
                            <a:off x="6824" y="4042"/>
                            <a:ext cx="3784" cy="2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CA0" w:rsidRPr="00F560A1" w:rsidRDefault="001D0CA0" w:rsidP="00E63E87">
                              <w:pPr>
                                <w:rPr>
                                  <w:rFonts w:ascii="Arial" w:hAnsi="Arial" w:cs="Arial"/>
                                  <w:sz w:val="18"/>
                                  <w:szCs w:val="18"/>
                                </w:rPr>
                              </w:pPr>
                              <w:r w:rsidRPr="00F560A1">
                                <w:rPr>
                                  <w:rFonts w:ascii="Arial" w:hAnsi="Arial" w:cs="Arial"/>
                                  <w:sz w:val="18"/>
                                  <w:szCs w:val="18"/>
                                </w:rPr>
                                <w:t>Выходная информация:</w:t>
                              </w:r>
                            </w:p>
                            <w:p w:rsidR="001D0CA0" w:rsidRDefault="001D0CA0" w:rsidP="00E63E87">
                              <w:pPr>
                                <w:rPr>
                                  <w:rFonts w:ascii="Arial" w:hAnsi="Arial" w:cs="Arial"/>
                                  <w:sz w:val="18"/>
                                  <w:szCs w:val="18"/>
                                </w:rPr>
                              </w:pPr>
                              <w:r>
                                <w:rPr>
                                  <w:rFonts w:ascii="Arial" w:hAnsi="Arial" w:cs="Arial"/>
                                  <w:sz w:val="18"/>
                                  <w:szCs w:val="18"/>
                                </w:rPr>
                                <w:t>р</w:t>
                              </w:r>
                              <w:r w:rsidRPr="00F560A1">
                                <w:rPr>
                                  <w:rFonts w:ascii="Arial" w:hAnsi="Arial" w:cs="Arial"/>
                                  <w:sz w:val="18"/>
                                  <w:szCs w:val="18"/>
                                </w:rPr>
                                <w:t xml:space="preserve">екомендации по назначению </w:t>
                              </w:r>
                            </w:p>
                            <w:p w:rsidR="001D0CA0" w:rsidRPr="00F560A1" w:rsidRDefault="001D0CA0" w:rsidP="00E63E87">
                              <w:pPr>
                                <w:rPr>
                                  <w:rFonts w:ascii="Arial" w:hAnsi="Arial" w:cs="Arial"/>
                                  <w:sz w:val="18"/>
                                  <w:szCs w:val="18"/>
                                </w:rPr>
                              </w:pPr>
                              <w:r w:rsidRPr="00F560A1">
                                <w:rPr>
                                  <w:rFonts w:ascii="Arial" w:hAnsi="Arial" w:cs="Arial"/>
                                  <w:sz w:val="18"/>
                                  <w:szCs w:val="18"/>
                                </w:rPr>
                                <w:t>МПИ (МКИ)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F1CF09" id="Group 9" o:spid="_x0000_s1026" style="position:absolute;left:0;text-align:left;margin-left:28.5pt;margin-top:.75pt;width:457.6pt;height:203.85pt;z-index:251659776" coordorigin="1425,3480" coordsize="9183,4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27" type="#_x0000_t13" style="position:absolute;left:2469;top:3638;width:2465;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u4l8IA&#10;AADaAAAADwAAAGRycy9kb3ducmV2LnhtbESPQWvCQBSE74X+h+UVvOnGHERTVymK4EXEVIXentln&#10;kpp9G3ZXjf/eFQo9DjPzDTOdd6YRN3K+tqxgOEhAEBdW11wq2H+v+mMQPiBrbCyTggd5mM/e36aY&#10;aXvnHd3yUIoIYZ+hgiqENpPSFxUZ9APbEkfvbJ3BEKUrpXZ4j3DTyDRJRtJgzXGhwpYWFRWX/GoU&#10;tL/ux27c8XR4uFG+3F6MnIxTpXof3dcniEBd+A//tddaQQqvK/EG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i7iXwgAAANoAAAAPAAAAAAAAAAAAAAAAAJgCAABkcnMvZG93&#10;bnJldi54bWxQSwUGAAAAAAQABAD1AAAAhwMAAAAA&#10;" adj="20005,8297" fillcolor="gray" stroked="f"/>
                <v:shape id="AutoShape 11" o:spid="_x0000_s1028" type="#_x0000_t13" style="position:absolute;left:7195;top:3638;width:1902;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mPwcMA&#10;AADaAAAADwAAAGRycy9kb3ducmV2LnhtbESPQWvCQBSE7wX/w/IEb3VjBampq4hFsAXFaqDX1+xr&#10;Es2+DbtrjP/eFQo9DjPzDTNbdKYWLTlfWVYwGiYgiHOrKy4UZMf18ysIH5A11pZJwY08LOa9pxmm&#10;2l75i9pDKESEsE9RQRlCk0rp85IM+qFtiKP3a53BEKUrpHZ4jXBTy5ckmUiDFceFEhtalZSfDxej&#10;oM1ON7c1u8+f9/1+9W0/tpytp0oN+t3yDUSgLvyH/9obrWAMjyvxBs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mPwcMAAADaAAAADwAAAAAAAAAAAAAAAACYAgAAZHJzL2Rv&#10;d25yZXYueG1sUEsFBgAAAAAEAAQA9QAAAIgDAAAAAA==&#10;" adj="19488,8297" fillcolor="gray" stroked="f"/>
                <v:shape id="AutoShape 12" o:spid="_x0000_s1029" type="#_x0000_t13" style="position:absolute;left:5464;top:4520;width:1201;height:34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Ium8QA&#10;AADaAAAADwAAAGRycy9kb3ducmV2LnhtbESPQWvCQBSE74X+h+UVvEizUaRImlWkqCgoElvo9TX7&#10;mqTNvg3ZVZN/7wqCx2FmvmHSeWdqcabWVZYVjKIYBHFudcWFgq/P1esUhPPIGmvLpKAnB/PZ81OK&#10;ibYXzuh89IUIEHYJKii9bxIpXV6SQRfZhjh4v7Y16INsC6lbvAS4qeU4jt+kwYrDQokNfZSU/x9P&#10;RsFe72K//bEH268XZpx9D/+W3VCpwUu3eAfhqfOP8L290QomcLsSboC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yLpvEAAAA2gAAAA8AAAAAAAAAAAAAAAAAmAIAAGRycy9k&#10;b3ducmV2LnhtbFBLBQYAAAAABAAEAPUAAACJAwAAAAA=&#10;" adj="18128,9011" fillcolor="gray" stroked="f"/>
                <v:roundrect id="AutoShape 13" o:spid="_x0000_s1030" style="position:absolute;left:4933;top:3480;width:2271;height:610;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ywcMA&#10;AADaAAAADwAAAGRycy9kb3ducmV2LnhtbESPQWvCQBSE7wX/w/IEL6W+KI2V6CpWKJReRO2hx0f2&#10;mUR334bsVtN/3y0UPA4z8w2zXPfOqit3ofGiYTLOQLGU3jRSafg8vj3NQYVIYsh6YQ0/HGC9Gjws&#10;qTD+Jnu+HmKlEkRCQRrqGNsCMZQ1Owpj37Ik7+Q7RzHJrkLT0S3BncVpls3QUSNpoaaWtzWXl8O3&#10;0xB9jq/7x5fnk839zu6meP76QK1Hw36zABW5j/fwf/vdaMjh70q6Abj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ywcMAAADaAAAADwAAAAAAAAAAAAAAAACYAgAAZHJzL2Rv&#10;d25yZXYueG1sUEsFBgAAAAAEAAQA9QAAAIgDAAAAAA==&#10;" fillcolor="gray">
                  <v:textbox>
                    <w:txbxContent>
                      <w:p w:rsidR="001D0CA0" w:rsidRPr="00851D28" w:rsidRDefault="001D0CA0" w:rsidP="00E63E87">
                        <w:pPr>
                          <w:jc w:val="center"/>
                          <w:rPr>
                            <w:rFonts w:ascii="Calibri" w:hAnsi="Calibri"/>
                            <w:color w:val="FFFFFF"/>
                          </w:rPr>
                        </w:pPr>
                        <w:r w:rsidRPr="00851D28">
                          <w:rPr>
                            <w:rFonts w:ascii="Calibri" w:hAnsi="Calibri"/>
                            <w:color w:val="FFFFFF"/>
                          </w:rPr>
                          <w:t>Оценка рисков</w:t>
                        </w:r>
                      </w:p>
                    </w:txbxContent>
                  </v:textbox>
                </v:roundrect>
                <v:shapetype id="_x0000_t202" coordsize="21600,21600" o:spt="202" path="m,l,21600r21600,l21600,xe">
                  <v:stroke joinstyle="miter"/>
                  <v:path gradientshapeok="t" o:connecttype="rect"/>
                </v:shapetype>
                <v:shape id="Text Box 14" o:spid="_x0000_s1031" type="#_x0000_t202" style="position:absolute;left:1425;top:4042;width:3674;height:3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Входная информация:</w:t>
                        </w:r>
                      </w:p>
                      <w:p w:rsidR="001D0CA0" w:rsidRPr="00F560A1" w:rsidRDefault="001D0CA0" w:rsidP="00E63E87">
                        <w:pPr>
                          <w:rPr>
                            <w:rFonts w:ascii="Arial" w:hAnsi="Arial" w:cs="Arial"/>
                            <w:sz w:val="18"/>
                            <w:szCs w:val="18"/>
                          </w:rPr>
                        </w:pPr>
                        <w:r>
                          <w:rPr>
                            <w:rFonts w:ascii="Arial" w:hAnsi="Arial" w:cs="Arial"/>
                            <w:sz w:val="18"/>
                            <w:szCs w:val="18"/>
                          </w:rPr>
                          <w:t>– о</w:t>
                        </w:r>
                        <w:r w:rsidRPr="00F560A1">
                          <w:rPr>
                            <w:rFonts w:ascii="Arial" w:hAnsi="Arial" w:cs="Arial"/>
                            <w:sz w:val="18"/>
                            <w:szCs w:val="18"/>
                          </w:rPr>
                          <w:t>тчеты от:</w:t>
                        </w:r>
                      </w:p>
                      <w:p w:rsidR="001D0CA0" w:rsidRPr="00F560A1" w:rsidRDefault="001D0CA0" w:rsidP="005D4564">
                        <w:pPr>
                          <w:ind w:left="142"/>
                          <w:jc w:val="both"/>
                          <w:rPr>
                            <w:rFonts w:ascii="Arial" w:hAnsi="Arial" w:cs="Arial"/>
                            <w:sz w:val="18"/>
                            <w:szCs w:val="18"/>
                          </w:rPr>
                        </w:pPr>
                        <w:r>
                          <w:rPr>
                            <w:rFonts w:ascii="Arial" w:hAnsi="Arial" w:cs="Arial"/>
                            <w:sz w:val="18"/>
                            <w:szCs w:val="18"/>
                          </w:rPr>
                          <w:t>- п</w:t>
                        </w:r>
                        <w:r w:rsidRPr="00F560A1">
                          <w:rPr>
                            <w:rFonts w:ascii="Arial" w:hAnsi="Arial" w:cs="Arial"/>
                            <w:sz w:val="18"/>
                            <w:szCs w:val="18"/>
                          </w:rPr>
                          <w:t>отребителей, организаций потребителей или средств массовой информации</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и</w:t>
                        </w:r>
                        <w:r w:rsidRPr="00F560A1">
                          <w:rPr>
                            <w:rFonts w:ascii="Arial" w:hAnsi="Arial" w:cs="Arial"/>
                            <w:sz w:val="18"/>
                            <w:szCs w:val="18"/>
                          </w:rPr>
                          <w:t>зготовителей, импортеров или торговых организаций</w:t>
                        </w:r>
                        <w:r>
                          <w:rPr>
                            <w:rFonts w:ascii="Arial" w:hAnsi="Arial" w:cs="Arial"/>
                            <w:sz w:val="18"/>
                            <w:szCs w:val="18"/>
                          </w:rPr>
                          <w:t>;</w:t>
                        </w:r>
                      </w:p>
                      <w:p w:rsidR="001D0CA0" w:rsidRPr="00F560A1"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надзора</w:t>
                        </w:r>
                        <w:r>
                          <w:rPr>
                            <w:rFonts w:ascii="Arial" w:hAnsi="Arial" w:cs="Arial"/>
                            <w:sz w:val="18"/>
                            <w:szCs w:val="18"/>
                          </w:rPr>
                          <w:t>;</w:t>
                        </w:r>
                        <w:r w:rsidRPr="00F560A1">
                          <w:rPr>
                            <w:rFonts w:ascii="Arial" w:hAnsi="Arial" w:cs="Arial"/>
                            <w:sz w:val="18"/>
                            <w:szCs w:val="18"/>
                          </w:rPr>
                          <w:t xml:space="preserve"> </w:t>
                        </w:r>
                      </w:p>
                      <w:p w:rsidR="001D0CA0" w:rsidRDefault="001D0CA0" w:rsidP="005D4564">
                        <w:pPr>
                          <w:ind w:left="142"/>
                          <w:jc w:val="both"/>
                          <w:rPr>
                            <w:rFonts w:ascii="Arial" w:hAnsi="Arial" w:cs="Arial"/>
                            <w:sz w:val="18"/>
                            <w:szCs w:val="18"/>
                          </w:rPr>
                        </w:pPr>
                        <w:r>
                          <w:rPr>
                            <w:rFonts w:ascii="Arial" w:hAnsi="Arial" w:cs="Arial"/>
                            <w:sz w:val="18"/>
                            <w:szCs w:val="18"/>
                          </w:rPr>
                          <w:t>- о</w:t>
                        </w:r>
                        <w:r w:rsidRPr="00F560A1">
                          <w:rPr>
                            <w:rFonts w:ascii="Arial" w:hAnsi="Arial" w:cs="Arial"/>
                            <w:sz w:val="18"/>
                            <w:szCs w:val="18"/>
                          </w:rPr>
                          <w:t>рганов государственной метрологической службы и др.</w:t>
                        </w:r>
                        <w:r>
                          <w:rPr>
                            <w:rFonts w:ascii="Arial" w:hAnsi="Arial" w:cs="Arial"/>
                            <w:sz w:val="18"/>
                            <w:szCs w:val="18"/>
                          </w:rPr>
                          <w:t>,</w:t>
                        </w:r>
                        <w:r w:rsidRPr="005D4564">
                          <w:rPr>
                            <w:rFonts w:ascii="Arial" w:hAnsi="Arial" w:cs="Arial"/>
                            <w:sz w:val="18"/>
                            <w:szCs w:val="18"/>
                          </w:rPr>
                          <w:t xml:space="preserve"> </w:t>
                        </w:r>
                      </w:p>
                      <w:p w:rsidR="001D0CA0" w:rsidRDefault="001D0CA0" w:rsidP="005D4564">
                        <w:pPr>
                          <w:jc w:val="both"/>
                          <w:rPr>
                            <w:rFonts w:ascii="Arial" w:hAnsi="Arial" w:cs="Arial"/>
                            <w:sz w:val="18"/>
                            <w:szCs w:val="18"/>
                          </w:rPr>
                        </w:pPr>
                        <w:r>
                          <w:rPr>
                            <w:rFonts w:ascii="Arial" w:hAnsi="Arial" w:cs="Arial"/>
                            <w:sz w:val="18"/>
                            <w:szCs w:val="18"/>
                          </w:rPr>
                          <w:t xml:space="preserve">– </w:t>
                        </w:r>
                        <w:r w:rsidRPr="00F560A1">
                          <w:rPr>
                            <w:rFonts w:ascii="Arial" w:hAnsi="Arial" w:cs="Arial"/>
                            <w:sz w:val="18"/>
                            <w:szCs w:val="18"/>
                          </w:rPr>
                          <w:t>МПИ аналогичн</w:t>
                        </w:r>
                        <w:r>
                          <w:rPr>
                            <w:rFonts w:ascii="Arial" w:hAnsi="Arial" w:cs="Arial"/>
                            <w:sz w:val="18"/>
                            <w:szCs w:val="18"/>
                          </w:rPr>
                          <w:t>ого</w:t>
                        </w:r>
                        <w:r w:rsidRPr="00F560A1">
                          <w:rPr>
                            <w:rFonts w:ascii="Arial" w:hAnsi="Arial" w:cs="Arial"/>
                            <w:sz w:val="18"/>
                            <w:szCs w:val="18"/>
                          </w:rPr>
                          <w:t xml:space="preserve"> </w:t>
                        </w:r>
                        <w:r w:rsidRPr="00290E51">
                          <w:rPr>
                            <w:rFonts w:ascii="Arial" w:hAnsi="Arial" w:cs="Arial"/>
                            <w:sz w:val="18"/>
                            <w:szCs w:val="18"/>
                          </w:rPr>
                          <w:t>измерительного оборудования</w:t>
                        </w:r>
                        <w:r w:rsidRPr="00F560A1">
                          <w:rPr>
                            <w:rFonts w:ascii="Arial" w:hAnsi="Arial" w:cs="Arial"/>
                            <w:sz w:val="18"/>
                            <w:szCs w:val="18"/>
                          </w:rPr>
                          <w:t xml:space="preserve"> в других странах</w:t>
                        </w:r>
                        <w:r>
                          <w:rPr>
                            <w:rFonts w:ascii="Arial" w:hAnsi="Arial" w:cs="Arial"/>
                            <w:sz w:val="18"/>
                            <w:szCs w:val="18"/>
                          </w:rPr>
                          <w:t>;</w:t>
                        </w:r>
                      </w:p>
                      <w:p w:rsidR="001D0CA0" w:rsidRPr="00F560A1" w:rsidRDefault="001D0CA0" w:rsidP="005D4564">
                        <w:pPr>
                          <w:jc w:val="both"/>
                          <w:rPr>
                            <w:rFonts w:ascii="Arial" w:hAnsi="Arial" w:cs="Arial"/>
                            <w:sz w:val="18"/>
                            <w:szCs w:val="18"/>
                          </w:rPr>
                        </w:pPr>
                        <w:r>
                          <w:rPr>
                            <w:rFonts w:ascii="Arial" w:hAnsi="Arial" w:cs="Arial"/>
                            <w:sz w:val="18"/>
                            <w:szCs w:val="18"/>
                          </w:rPr>
                          <w:t>– т</w:t>
                        </w:r>
                        <w:r w:rsidRPr="00F560A1">
                          <w:rPr>
                            <w:rFonts w:ascii="Arial" w:hAnsi="Arial" w:cs="Arial"/>
                            <w:sz w:val="18"/>
                            <w:szCs w:val="18"/>
                          </w:rPr>
                          <w:t xml:space="preserve">ребования законодательства для специальных применений </w:t>
                        </w:r>
                        <w:r w:rsidRPr="00290E51">
                          <w:rPr>
                            <w:rFonts w:ascii="Arial" w:hAnsi="Arial" w:cs="Arial"/>
                            <w:sz w:val="18"/>
                            <w:szCs w:val="18"/>
                          </w:rPr>
                          <w:t>измерительного оборудования</w:t>
                        </w:r>
                        <w:r>
                          <w:rPr>
                            <w:rFonts w:ascii="Arial" w:hAnsi="Arial" w:cs="Arial"/>
                            <w:sz w:val="18"/>
                            <w:szCs w:val="18"/>
                          </w:rPr>
                          <w:t>.</w:t>
                        </w:r>
                      </w:p>
                    </w:txbxContent>
                  </v:textbox>
                </v:shape>
                <v:shape id="Text Box 15" o:spid="_x0000_s1032" type="#_x0000_t202" style="position:absolute;left:5108;top:5319;width:19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Инструменты:</w:t>
                        </w:r>
                      </w:p>
                      <w:p w:rsidR="001D0CA0" w:rsidRPr="00F560A1" w:rsidRDefault="001D0CA0" w:rsidP="00E63E87">
                        <w:pPr>
                          <w:rPr>
                            <w:rFonts w:ascii="Arial" w:hAnsi="Arial" w:cs="Arial"/>
                            <w:sz w:val="18"/>
                            <w:szCs w:val="18"/>
                          </w:rPr>
                        </w:pPr>
                        <w:r w:rsidRPr="00F560A1">
                          <w:rPr>
                            <w:rFonts w:ascii="Arial" w:hAnsi="Arial" w:cs="Arial"/>
                            <w:sz w:val="18"/>
                            <w:szCs w:val="18"/>
                          </w:rPr>
                          <w:t>базы данных,</w:t>
                        </w:r>
                      </w:p>
                      <w:p w:rsidR="001D0CA0" w:rsidRDefault="001D0CA0" w:rsidP="00E63E87">
                        <w:pPr>
                          <w:rPr>
                            <w:rFonts w:ascii="Arial" w:hAnsi="Arial" w:cs="Arial"/>
                            <w:sz w:val="18"/>
                            <w:szCs w:val="18"/>
                          </w:rPr>
                        </w:pPr>
                        <w:r w:rsidRPr="00F560A1">
                          <w:rPr>
                            <w:rFonts w:ascii="Arial" w:hAnsi="Arial" w:cs="Arial"/>
                            <w:sz w:val="18"/>
                            <w:szCs w:val="18"/>
                          </w:rPr>
                          <w:t xml:space="preserve">априорная </w:t>
                        </w:r>
                      </w:p>
                      <w:p w:rsidR="001D0CA0" w:rsidRDefault="001D0CA0" w:rsidP="00E63E87">
                        <w:pPr>
                          <w:rPr>
                            <w:rFonts w:ascii="Arial" w:hAnsi="Arial" w:cs="Arial"/>
                            <w:sz w:val="18"/>
                            <w:szCs w:val="18"/>
                          </w:rPr>
                        </w:pPr>
                        <w:r w:rsidRPr="00F560A1">
                          <w:rPr>
                            <w:rFonts w:ascii="Arial" w:hAnsi="Arial" w:cs="Arial"/>
                            <w:sz w:val="18"/>
                            <w:szCs w:val="18"/>
                          </w:rPr>
                          <w:t xml:space="preserve">информация, </w:t>
                        </w:r>
                      </w:p>
                      <w:p w:rsidR="001D0CA0" w:rsidRPr="00F560A1" w:rsidRDefault="001D0CA0" w:rsidP="00E63E87">
                        <w:pPr>
                          <w:rPr>
                            <w:rFonts w:ascii="Arial" w:hAnsi="Arial" w:cs="Arial"/>
                            <w:sz w:val="18"/>
                            <w:szCs w:val="18"/>
                          </w:rPr>
                        </w:pPr>
                        <w:r w:rsidRPr="00F560A1">
                          <w:rPr>
                            <w:rFonts w:ascii="Arial" w:hAnsi="Arial" w:cs="Arial"/>
                            <w:sz w:val="18"/>
                            <w:szCs w:val="18"/>
                          </w:rPr>
                          <w:t xml:space="preserve">мнение экспертов </w:t>
                        </w:r>
                      </w:p>
                    </w:txbxContent>
                  </v:textbox>
                </v:shape>
                <v:shape id="Text Box 16" o:spid="_x0000_s1033" type="#_x0000_t202" style="position:absolute;left:6824;top:4042;width:3784;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1D0CA0" w:rsidRPr="00F560A1" w:rsidRDefault="001D0CA0" w:rsidP="00E63E87">
                        <w:pPr>
                          <w:rPr>
                            <w:rFonts w:ascii="Arial" w:hAnsi="Arial" w:cs="Arial"/>
                            <w:sz w:val="18"/>
                            <w:szCs w:val="18"/>
                          </w:rPr>
                        </w:pPr>
                        <w:r w:rsidRPr="00F560A1">
                          <w:rPr>
                            <w:rFonts w:ascii="Arial" w:hAnsi="Arial" w:cs="Arial"/>
                            <w:sz w:val="18"/>
                            <w:szCs w:val="18"/>
                          </w:rPr>
                          <w:t>Выходная информация:</w:t>
                        </w:r>
                      </w:p>
                      <w:p w:rsidR="001D0CA0" w:rsidRDefault="001D0CA0" w:rsidP="00E63E87">
                        <w:pPr>
                          <w:rPr>
                            <w:rFonts w:ascii="Arial" w:hAnsi="Arial" w:cs="Arial"/>
                            <w:sz w:val="18"/>
                            <w:szCs w:val="18"/>
                          </w:rPr>
                        </w:pPr>
                        <w:r>
                          <w:rPr>
                            <w:rFonts w:ascii="Arial" w:hAnsi="Arial" w:cs="Arial"/>
                            <w:sz w:val="18"/>
                            <w:szCs w:val="18"/>
                          </w:rPr>
                          <w:t>р</w:t>
                        </w:r>
                        <w:r w:rsidRPr="00F560A1">
                          <w:rPr>
                            <w:rFonts w:ascii="Arial" w:hAnsi="Arial" w:cs="Arial"/>
                            <w:sz w:val="18"/>
                            <w:szCs w:val="18"/>
                          </w:rPr>
                          <w:t xml:space="preserve">екомендации по назначению </w:t>
                        </w:r>
                      </w:p>
                      <w:p w:rsidR="001D0CA0" w:rsidRPr="00F560A1" w:rsidRDefault="001D0CA0" w:rsidP="00E63E87">
                        <w:pPr>
                          <w:rPr>
                            <w:rFonts w:ascii="Arial" w:hAnsi="Arial" w:cs="Arial"/>
                            <w:sz w:val="18"/>
                            <w:szCs w:val="18"/>
                          </w:rPr>
                        </w:pPr>
                        <w:r w:rsidRPr="00F560A1">
                          <w:rPr>
                            <w:rFonts w:ascii="Arial" w:hAnsi="Arial" w:cs="Arial"/>
                            <w:sz w:val="18"/>
                            <w:szCs w:val="18"/>
                          </w:rPr>
                          <w:t>МПИ (МКИ)</w:t>
                        </w:r>
                      </w:p>
                    </w:txbxContent>
                  </v:textbox>
                </v:shape>
              </v:group>
            </w:pict>
          </mc:Fallback>
        </mc:AlternateContent>
      </w:r>
    </w:p>
    <w:p w:rsidR="00E63E87" w:rsidRDefault="00E63E87" w:rsidP="00E63E87">
      <w:pPr>
        <w:jc w:val="both"/>
      </w:pPr>
    </w:p>
    <w:p w:rsidR="00E63E87" w:rsidRDefault="00E63E87" w:rsidP="00E63E87">
      <w:pPr>
        <w:jc w:val="both"/>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E63E87" w:rsidRDefault="00E63E87" w:rsidP="00E63E87">
      <w:pPr>
        <w:ind w:firstLine="708"/>
        <w:jc w:val="both"/>
        <w:rPr>
          <w:sz w:val="28"/>
        </w:rPr>
      </w:pPr>
    </w:p>
    <w:p w:rsidR="0069284D" w:rsidRPr="003B7EDE" w:rsidRDefault="0069284D" w:rsidP="00303EDA">
      <w:pPr>
        <w:jc w:val="center"/>
        <w:rPr>
          <w:rFonts w:ascii="Arial" w:hAnsi="Arial" w:cs="Arial"/>
          <w:b/>
          <w:sz w:val="18"/>
          <w:szCs w:val="18"/>
        </w:rPr>
      </w:pPr>
      <w:r w:rsidRPr="003B7EDE">
        <w:rPr>
          <w:rFonts w:ascii="Arial" w:hAnsi="Arial" w:cs="Arial"/>
          <w:b/>
          <w:sz w:val="18"/>
          <w:szCs w:val="18"/>
        </w:rPr>
        <w:t xml:space="preserve">Рисунок А.1 </w:t>
      </w:r>
      <w:r w:rsidR="003B7EDE">
        <w:rPr>
          <w:rFonts w:ascii="Arial" w:hAnsi="Arial" w:cs="Arial"/>
          <w:b/>
          <w:sz w:val="18"/>
          <w:szCs w:val="18"/>
        </w:rPr>
        <w:t xml:space="preserve">– </w:t>
      </w:r>
      <w:r w:rsidR="003B585E">
        <w:rPr>
          <w:rFonts w:ascii="Arial" w:hAnsi="Arial" w:cs="Arial"/>
          <w:b/>
          <w:sz w:val="18"/>
          <w:szCs w:val="18"/>
        </w:rPr>
        <w:t>Схема</w:t>
      </w:r>
      <w:r w:rsidRPr="003B7EDE">
        <w:rPr>
          <w:rFonts w:ascii="Arial" w:hAnsi="Arial" w:cs="Arial"/>
          <w:b/>
          <w:sz w:val="18"/>
          <w:szCs w:val="18"/>
        </w:rPr>
        <w:t xml:space="preserve"> оценки рисков</w:t>
      </w:r>
    </w:p>
    <w:p w:rsidR="0069284D" w:rsidRDefault="0069284D" w:rsidP="00B169FF">
      <w:pPr>
        <w:ind w:firstLine="397"/>
        <w:jc w:val="both"/>
        <w:rPr>
          <w:sz w:val="28"/>
        </w:rPr>
      </w:pP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При анализе входной информации необходимо учитывать:</w:t>
      </w:r>
    </w:p>
    <w:p w:rsidR="00E63E87" w:rsidRPr="00B83008" w:rsidRDefault="007E25A9" w:rsidP="00637A2F">
      <w:pPr>
        <w:ind w:firstLine="397"/>
        <w:jc w:val="both"/>
        <w:rPr>
          <w:rFonts w:ascii="Arial" w:hAnsi="Arial" w:cs="Arial"/>
          <w:sz w:val="20"/>
          <w:szCs w:val="20"/>
        </w:rPr>
      </w:pPr>
      <w:r>
        <w:rPr>
          <w:rFonts w:ascii="Arial" w:hAnsi="Arial" w:cs="Arial"/>
          <w:sz w:val="20"/>
          <w:szCs w:val="20"/>
        </w:rPr>
        <w:t>1)</w:t>
      </w:r>
      <w:r w:rsidR="00E63E87" w:rsidRPr="00B83008">
        <w:rPr>
          <w:rFonts w:ascii="Arial" w:hAnsi="Arial" w:cs="Arial"/>
          <w:sz w:val="20"/>
          <w:szCs w:val="20"/>
        </w:rPr>
        <w:t xml:space="preserve"> </w:t>
      </w:r>
      <w:r w:rsidR="00B83008">
        <w:rPr>
          <w:rFonts w:ascii="Arial" w:hAnsi="Arial" w:cs="Arial"/>
          <w:sz w:val="20"/>
          <w:szCs w:val="20"/>
        </w:rPr>
        <w:t>в</w:t>
      </w:r>
      <w:r w:rsidR="00E63E87" w:rsidRPr="00B83008">
        <w:rPr>
          <w:rFonts w:ascii="Arial" w:hAnsi="Arial" w:cs="Arial"/>
          <w:sz w:val="20"/>
          <w:szCs w:val="20"/>
        </w:rPr>
        <w:t xml:space="preserve"> общем случае </w:t>
      </w:r>
      <w:r w:rsidR="00BE45D1">
        <w:rPr>
          <w:rFonts w:ascii="Arial" w:hAnsi="Arial" w:cs="Arial"/>
          <w:sz w:val="20"/>
          <w:szCs w:val="20"/>
        </w:rPr>
        <w:t>МП</w:t>
      </w:r>
      <w:r w:rsidR="003B585E">
        <w:rPr>
          <w:rFonts w:ascii="Arial" w:hAnsi="Arial" w:cs="Arial"/>
          <w:sz w:val="20"/>
          <w:szCs w:val="20"/>
        </w:rPr>
        <w:t>К</w:t>
      </w:r>
      <w:r w:rsidR="00BE45D1">
        <w:rPr>
          <w:rFonts w:ascii="Arial" w:hAnsi="Arial" w:cs="Arial"/>
          <w:sz w:val="20"/>
          <w:szCs w:val="20"/>
        </w:rPr>
        <w:t xml:space="preserve">И </w:t>
      </w:r>
      <w:r w:rsidR="00E63E87" w:rsidRPr="00B83008">
        <w:rPr>
          <w:rFonts w:ascii="Arial" w:hAnsi="Arial" w:cs="Arial"/>
          <w:sz w:val="20"/>
          <w:szCs w:val="20"/>
        </w:rPr>
        <w:t xml:space="preserve">устанавливается исходя из надежности </w:t>
      </w:r>
      <w:r w:rsidR="003217B1">
        <w:rPr>
          <w:rFonts w:ascii="Arial" w:hAnsi="Arial" w:cs="Arial"/>
          <w:sz w:val="20"/>
          <w:szCs w:val="20"/>
        </w:rPr>
        <w:t xml:space="preserve">измерительного оборудования </w:t>
      </w:r>
      <w:r w:rsidR="00E63E87" w:rsidRPr="00B83008">
        <w:rPr>
          <w:rFonts w:ascii="Arial" w:hAnsi="Arial" w:cs="Arial"/>
          <w:sz w:val="20"/>
          <w:szCs w:val="20"/>
        </w:rPr>
        <w:t xml:space="preserve">и назначается изготовителем </w:t>
      </w:r>
      <w:r w:rsidR="003217B1">
        <w:rPr>
          <w:rFonts w:ascii="Arial" w:hAnsi="Arial" w:cs="Arial"/>
          <w:sz w:val="20"/>
          <w:szCs w:val="20"/>
        </w:rPr>
        <w:t xml:space="preserve">измерительного оборудования </w:t>
      </w:r>
      <w:r w:rsidR="00E63E87" w:rsidRPr="00B83008">
        <w:rPr>
          <w:rFonts w:ascii="Arial" w:hAnsi="Arial" w:cs="Arial"/>
          <w:sz w:val="20"/>
          <w:szCs w:val="20"/>
        </w:rPr>
        <w:t xml:space="preserve">в результате ускоренных испытаний на надежность. </w:t>
      </w:r>
    </w:p>
    <w:p w:rsidR="000D2351" w:rsidRDefault="000D2351" w:rsidP="00637A2F">
      <w:pPr>
        <w:ind w:firstLine="397"/>
        <w:jc w:val="both"/>
        <w:rPr>
          <w:rFonts w:ascii="Arial" w:hAnsi="Arial" w:cs="Arial"/>
          <w:sz w:val="20"/>
          <w:szCs w:val="20"/>
        </w:rPr>
      </w:pPr>
      <w:r w:rsidRPr="003217B1">
        <w:rPr>
          <w:rFonts w:ascii="Arial" w:hAnsi="Arial" w:cs="Arial"/>
          <w:sz w:val="20"/>
          <w:szCs w:val="20"/>
        </w:rPr>
        <w:t>МП</w:t>
      </w:r>
      <w:r w:rsidR="003B585E">
        <w:rPr>
          <w:rFonts w:ascii="Arial" w:hAnsi="Arial" w:cs="Arial"/>
          <w:sz w:val="20"/>
          <w:szCs w:val="20"/>
        </w:rPr>
        <w:t>К</w:t>
      </w:r>
      <w:r w:rsidRPr="003217B1">
        <w:rPr>
          <w:rFonts w:ascii="Arial" w:hAnsi="Arial" w:cs="Arial"/>
          <w:sz w:val="20"/>
          <w:szCs w:val="20"/>
        </w:rPr>
        <w:t>И должен быть таким, чтобы гарантировать нахождение погрешности измерительного оборудования в рамках МДП.</w:t>
      </w:r>
    </w:p>
    <w:p w:rsidR="00327E73" w:rsidRDefault="007E25A9" w:rsidP="00637A2F">
      <w:pPr>
        <w:ind w:firstLine="397"/>
        <w:jc w:val="both"/>
        <w:rPr>
          <w:rFonts w:ascii="Arial" w:hAnsi="Arial" w:cs="Arial"/>
          <w:sz w:val="20"/>
          <w:szCs w:val="20"/>
        </w:rPr>
      </w:pPr>
      <w:r>
        <w:rPr>
          <w:rFonts w:ascii="Arial" w:hAnsi="Arial" w:cs="Arial"/>
          <w:sz w:val="20"/>
          <w:szCs w:val="20"/>
        </w:rPr>
        <w:t>2)</w:t>
      </w:r>
      <w:r w:rsidR="00E63E87" w:rsidRPr="00B83008">
        <w:rPr>
          <w:rFonts w:ascii="Arial" w:hAnsi="Arial" w:cs="Arial"/>
          <w:sz w:val="20"/>
          <w:szCs w:val="20"/>
        </w:rPr>
        <w:t xml:space="preserve"> </w:t>
      </w:r>
      <w:r w:rsidR="00B83008">
        <w:rPr>
          <w:rFonts w:ascii="Arial" w:hAnsi="Arial" w:cs="Arial"/>
          <w:sz w:val="20"/>
          <w:szCs w:val="20"/>
        </w:rPr>
        <w:t>в</w:t>
      </w:r>
      <w:r w:rsidR="00E63E87" w:rsidRPr="00B83008">
        <w:rPr>
          <w:rFonts w:ascii="Arial" w:hAnsi="Arial" w:cs="Arial"/>
          <w:sz w:val="20"/>
          <w:szCs w:val="20"/>
        </w:rPr>
        <w:t xml:space="preserve"> </w:t>
      </w:r>
      <w:r w:rsidR="00BE45D1">
        <w:rPr>
          <w:rFonts w:ascii="Arial" w:hAnsi="Arial" w:cs="Arial"/>
          <w:sz w:val="20"/>
          <w:szCs w:val="20"/>
        </w:rPr>
        <w:t xml:space="preserve">СЗМ МПИ </w:t>
      </w:r>
      <w:r w:rsidR="00E63E87" w:rsidRPr="00B83008">
        <w:rPr>
          <w:rFonts w:ascii="Arial" w:hAnsi="Arial" w:cs="Arial"/>
          <w:sz w:val="20"/>
          <w:szCs w:val="20"/>
        </w:rPr>
        <w:t>(</w:t>
      </w:r>
      <w:r w:rsidR="00BE45D1">
        <w:rPr>
          <w:rFonts w:ascii="Arial" w:hAnsi="Arial" w:cs="Arial"/>
          <w:sz w:val="20"/>
          <w:szCs w:val="20"/>
        </w:rPr>
        <w:t>МКИ</w:t>
      </w:r>
      <w:r w:rsidR="00B83008">
        <w:rPr>
          <w:rFonts w:ascii="Arial" w:hAnsi="Arial" w:cs="Arial"/>
          <w:sz w:val="20"/>
          <w:szCs w:val="20"/>
        </w:rPr>
        <w:t xml:space="preserve">) </w:t>
      </w:r>
      <w:r w:rsidR="00E63E87" w:rsidRPr="00B83008">
        <w:rPr>
          <w:rFonts w:ascii="Arial" w:hAnsi="Arial" w:cs="Arial"/>
          <w:sz w:val="20"/>
          <w:szCs w:val="20"/>
        </w:rPr>
        <w:t>устанавливаются исходя из рисков получения недостоверной измерительной информации:</w:t>
      </w:r>
    </w:p>
    <w:p w:rsidR="00B83008" w:rsidRDefault="00E63E87" w:rsidP="00637A2F">
      <w:pPr>
        <w:ind w:firstLine="397"/>
        <w:jc w:val="both"/>
        <w:rPr>
          <w:rFonts w:ascii="Arial" w:hAnsi="Arial" w:cs="Arial"/>
          <w:sz w:val="20"/>
          <w:szCs w:val="20"/>
        </w:rPr>
      </w:pPr>
      <w:r w:rsidRPr="00B83008">
        <w:rPr>
          <w:rFonts w:ascii="Arial" w:hAnsi="Arial" w:cs="Arial"/>
          <w:sz w:val="20"/>
          <w:szCs w:val="20"/>
        </w:rPr>
        <w:t xml:space="preserve">а) вследствие низкой надежности </w:t>
      </w:r>
      <w:r w:rsidR="003217B1">
        <w:rPr>
          <w:rFonts w:ascii="Arial" w:hAnsi="Arial" w:cs="Arial"/>
          <w:sz w:val="20"/>
          <w:szCs w:val="20"/>
        </w:rPr>
        <w:t>измерительного оборудования</w:t>
      </w:r>
      <w:r w:rsidRPr="00B83008">
        <w:rPr>
          <w:rFonts w:ascii="Arial" w:hAnsi="Arial" w:cs="Arial"/>
          <w:sz w:val="20"/>
          <w:szCs w:val="20"/>
        </w:rPr>
        <w:t>. Эксплуатационная статистика. Например, на срок эксплуатации значительно влияет измеряемая среда</w:t>
      </w:r>
      <w:r w:rsidR="00E90B8F">
        <w:rPr>
          <w:rFonts w:ascii="Arial" w:hAnsi="Arial" w:cs="Arial"/>
          <w:sz w:val="20"/>
          <w:szCs w:val="20"/>
        </w:rPr>
        <w:t>;</w:t>
      </w:r>
    </w:p>
    <w:p w:rsidR="00B169FF" w:rsidRPr="00B169FF" w:rsidRDefault="00B169FF" w:rsidP="00637A2F">
      <w:pPr>
        <w:ind w:firstLine="397"/>
        <w:jc w:val="both"/>
        <w:rPr>
          <w:rFonts w:ascii="Arial" w:hAnsi="Arial" w:cs="Arial"/>
          <w:b/>
          <w:i/>
          <w:sz w:val="4"/>
          <w:szCs w:val="4"/>
        </w:rPr>
      </w:pPr>
    </w:p>
    <w:p w:rsidR="00B169FF" w:rsidRDefault="00E63E87" w:rsidP="007E25A9">
      <w:pPr>
        <w:ind w:left="397"/>
        <w:jc w:val="both"/>
        <w:rPr>
          <w:rFonts w:ascii="Arial" w:hAnsi="Arial" w:cs="Arial"/>
          <w:b/>
          <w:i/>
          <w:sz w:val="18"/>
          <w:szCs w:val="18"/>
        </w:rPr>
      </w:pPr>
      <w:r w:rsidRPr="00327E73">
        <w:rPr>
          <w:rFonts w:ascii="Arial" w:hAnsi="Arial" w:cs="Arial"/>
          <w:b/>
          <w:i/>
          <w:sz w:val="18"/>
          <w:szCs w:val="18"/>
        </w:rPr>
        <w:t>Пример</w:t>
      </w:r>
      <w:r w:rsidR="00D72407">
        <w:rPr>
          <w:rFonts w:ascii="Arial" w:hAnsi="Arial" w:cs="Arial"/>
          <w:b/>
          <w:i/>
          <w:sz w:val="18"/>
          <w:szCs w:val="18"/>
        </w:rPr>
        <w:t>ы –</w:t>
      </w:r>
      <w:r w:rsidRPr="00327E73">
        <w:rPr>
          <w:rFonts w:ascii="Arial" w:hAnsi="Arial" w:cs="Arial"/>
          <w:b/>
          <w:i/>
          <w:sz w:val="18"/>
          <w:szCs w:val="18"/>
        </w:rPr>
        <w:t xml:space="preserve"> </w:t>
      </w:r>
      <w:r w:rsidR="00327E73" w:rsidRPr="00327E73">
        <w:rPr>
          <w:rFonts w:ascii="Arial" w:hAnsi="Arial" w:cs="Arial"/>
          <w:b/>
          <w:i/>
          <w:sz w:val="18"/>
          <w:szCs w:val="18"/>
        </w:rPr>
        <w:t>К</w:t>
      </w:r>
      <w:r w:rsidRPr="00327E73">
        <w:rPr>
          <w:rFonts w:ascii="Arial" w:hAnsi="Arial" w:cs="Arial"/>
          <w:b/>
          <w:i/>
          <w:sz w:val="18"/>
          <w:szCs w:val="18"/>
        </w:rPr>
        <w:t xml:space="preserve">ачество водопроводной воды, агрессивная и/или вязкая среда, непрогнозируемые вибрации в процессе измерений и т.п.  </w:t>
      </w:r>
    </w:p>
    <w:p w:rsidR="00E63E87" w:rsidRPr="00B169FF" w:rsidRDefault="00E63E87" w:rsidP="00637A2F">
      <w:pPr>
        <w:ind w:firstLine="397"/>
        <w:jc w:val="both"/>
        <w:rPr>
          <w:rFonts w:ascii="Arial" w:hAnsi="Arial" w:cs="Arial"/>
          <w:sz w:val="8"/>
          <w:szCs w:val="8"/>
        </w:rPr>
      </w:pPr>
      <w:r w:rsidRPr="00B169FF">
        <w:rPr>
          <w:rFonts w:ascii="Arial" w:hAnsi="Arial" w:cs="Arial"/>
          <w:sz w:val="8"/>
          <w:szCs w:val="8"/>
        </w:rPr>
        <w:t xml:space="preserve"> </w:t>
      </w:r>
    </w:p>
    <w:p w:rsidR="00E63E87" w:rsidRDefault="00E63E87" w:rsidP="00637A2F">
      <w:pPr>
        <w:ind w:firstLine="397"/>
        <w:jc w:val="both"/>
        <w:rPr>
          <w:rFonts w:ascii="Arial" w:hAnsi="Arial" w:cs="Arial"/>
          <w:sz w:val="20"/>
          <w:szCs w:val="20"/>
        </w:rPr>
      </w:pPr>
      <w:r w:rsidRPr="00B83008">
        <w:rPr>
          <w:rFonts w:ascii="Arial" w:hAnsi="Arial" w:cs="Arial"/>
          <w:sz w:val="20"/>
          <w:szCs w:val="20"/>
        </w:rPr>
        <w:t xml:space="preserve">б) с учетом возможности манипулирования </w:t>
      </w:r>
      <w:r w:rsidR="003217B1">
        <w:rPr>
          <w:rFonts w:ascii="Arial" w:hAnsi="Arial" w:cs="Arial"/>
          <w:sz w:val="20"/>
          <w:szCs w:val="20"/>
        </w:rPr>
        <w:t>измерительным оборудованием</w:t>
      </w:r>
      <w:r w:rsidR="00327E73">
        <w:rPr>
          <w:rFonts w:ascii="Arial" w:hAnsi="Arial" w:cs="Arial"/>
          <w:sz w:val="20"/>
          <w:szCs w:val="20"/>
        </w:rPr>
        <w:t xml:space="preserve"> в мошеннических целях</w:t>
      </w:r>
      <w:r w:rsidR="00E90B8F">
        <w:rPr>
          <w:rFonts w:ascii="Arial" w:hAnsi="Arial" w:cs="Arial"/>
          <w:sz w:val="20"/>
          <w:szCs w:val="20"/>
        </w:rPr>
        <w:t>;</w:t>
      </w:r>
    </w:p>
    <w:p w:rsidR="00D72407" w:rsidRPr="00D72407" w:rsidRDefault="00D72407" w:rsidP="00637A2F">
      <w:pPr>
        <w:ind w:firstLine="397"/>
        <w:jc w:val="both"/>
        <w:rPr>
          <w:rFonts w:ascii="Arial" w:hAnsi="Arial" w:cs="Arial"/>
          <w:sz w:val="4"/>
          <w:szCs w:val="4"/>
        </w:rPr>
      </w:pPr>
    </w:p>
    <w:p w:rsidR="00E63E87" w:rsidRPr="00497B32" w:rsidRDefault="00327E73" w:rsidP="007E25A9">
      <w:pPr>
        <w:tabs>
          <w:tab w:val="left" w:pos="-142"/>
          <w:tab w:val="left" w:pos="0"/>
        </w:tabs>
        <w:ind w:left="397"/>
        <w:jc w:val="both"/>
        <w:rPr>
          <w:rFonts w:ascii="Arial" w:hAnsi="Arial" w:cs="Arial"/>
          <w:b/>
          <w:i/>
          <w:sz w:val="18"/>
          <w:szCs w:val="18"/>
        </w:rPr>
      </w:pPr>
      <w:r w:rsidRPr="00497B32">
        <w:rPr>
          <w:rFonts w:ascii="Arial" w:hAnsi="Arial" w:cs="Arial"/>
          <w:b/>
          <w:i/>
          <w:sz w:val="18"/>
          <w:szCs w:val="18"/>
        </w:rPr>
        <w:t>Примеры</w:t>
      </w:r>
      <w:r w:rsidR="00D72407" w:rsidRPr="00497B32">
        <w:rPr>
          <w:rFonts w:ascii="Arial" w:hAnsi="Arial" w:cs="Arial"/>
          <w:b/>
          <w:i/>
          <w:sz w:val="18"/>
          <w:szCs w:val="18"/>
        </w:rPr>
        <w:t xml:space="preserve"> –</w:t>
      </w:r>
      <w:r w:rsidR="00E63E87" w:rsidRPr="00497B32">
        <w:rPr>
          <w:rFonts w:ascii="Arial" w:hAnsi="Arial" w:cs="Arial"/>
          <w:b/>
          <w:i/>
          <w:sz w:val="18"/>
          <w:szCs w:val="18"/>
        </w:rPr>
        <w:t xml:space="preserve"> </w:t>
      </w:r>
      <w:r w:rsidRPr="00497B32">
        <w:rPr>
          <w:rFonts w:ascii="Arial" w:hAnsi="Arial" w:cs="Arial"/>
          <w:b/>
          <w:i/>
          <w:sz w:val="18"/>
          <w:szCs w:val="18"/>
        </w:rPr>
        <w:t>У</w:t>
      </w:r>
      <w:r w:rsidR="00E63E87" w:rsidRPr="00497B32">
        <w:rPr>
          <w:rFonts w:ascii="Arial" w:hAnsi="Arial" w:cs="Arial"/>
          <w:b/>
          <w:i/>
          <w:sz w:val="18"/>
          <w:szCs w:val="18"/>
        </w:rPr>
        <w:t xml:space="preserve">чет энергоресурсов с отключением (обходом) </w:t>
      </w:r>
      <w:r w:rsidR="003217B1" w:rsidRPr="00497B32">
        <w:rPr>
          <w:rFonts w:ascii="Arial" w:hAnsi="Arial" w:cs="Arial"/>
          <w:b/>
          <w:i/>
          <w:sz w:val="18"/>
          <w:szCs w:val="18"/>
        </w:rPr>
        <w:t>измерительного оборудования</w:t>
      </w:r>
      <w:r w:rsidR="00E63E87" w:rsidRPr="00497B32">
        <w:rPr>
          <w:rFonts w:ascii="Arial" w:hAnsi="Arial" w:cs="Arial"/>
          <w:b/>
          <w:i/>
          <w:sz w:val="18"/>
          <w:szCs w:val="18"/>
        </w:rPr>
        <w:t xml:space="preserve">, использование уязвимостей </w:t>
      </w:r>
      <w:r w:rsidR="003217B1" w:rsidRPr="00497B32">
        <w:rPr>
          <w:rFonts w:ascii="Arial" w:hAnsi="Arial" w:cs="Arial"/>
          <w:b/>
          <w:i/>
          <w:sz w:val="18"/>
          <w:szCs w:val="18"/>
        </w:rPr>
        <w:t>измерительного оборудования</w:t>
      </w:r>
      <w:r w:rsidR="003217B1" w:rsidRPr="00497B32">
        <w:rPr>
          <w:rFonts w:ascii="Arial" w:hAnsi="Arial" w:cs="Arial"/>
          <w:sz w:val="18"/>
          <w:szCs w:val="18"/>
        </w:rPr>
        <w:t xml:space="preserve"> </w:t>
      </w:r>
      <w:r w:rsidR="00E63E87" w:rsidRPr="00497B32">
        <w:rPr>
          <w:rFonts w:ascii="Arial" w:hAnsi="Arial" w:cs="Arial"/>
          <w:b/>
          <w:i/>
          <w:sz w:val="18"/>
          <w:szCs w:val="18"/>
        </w:rPr>
        <w:t xml:space="preserve">для искажения результата измерений, неправильный монтаж и т.п. </w:t>
      </w:r>
    </w:p>
    <w:p w:rsidR="00D72407" w:rsidRPr="00D72407" w:rsidRDefault="00D72407" w:rsidP="00637A2F">
      <w:pPr>
        <w:tabs>
          <w:tab w:val="left" w:pos="-142"/>
          <w:tab w:val="left" w:pos="0"/>
        </w:tabs>
        <w:ind w:firstLine="397"/>
        <w:jc w:val="both"/>
        <w:rPr>
          <w:rFonts w:ascii="Arial" w:hAnsi="Arial" w:cs="Arial"/>
          <w:b/>
          <w:i/>
          <w:sz w:val="8"/>
          <w:szCs w:val="8"/>
        </w:rPr>
      </w:pP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в)</w:t>
      </w:r>
      <w:r w:rsidR="00D72407">
        <w:rPr>
          <w:rFonts w:ascii="Arial" w:hAnsi="Arial" w:cs="Arial"/>
          <w:sz w:val="20"/>
          <w:szCs w:val="20"/>
        </w:rPr>
        <w:t> </w:t>
      </w:r>
      <w:r w:rsidRPr="00B83008">
        <w:rPr>
          <w:rFonts w:ascii="Arial" w:hAnsi="Arial" w:cs="Arial"/>
          <w:sz w:val="20"/>
          <w:szCs w:val="20"/>
        </w:rPr>
        <w:t>с учетом масштаба последствий (экономических, социальных, экологических) от непр</w:t>
      </w:r>
      <w:r w:rsidR="00327E73">
        <w:rPr>
          <w:rFonts w:ascii="Arial" w:hAnsi="Arial" w:cs="Arial"/>
          <w:sz w:val="20"/>
          <w:szCs w:val="20"/>
        </w:rPr>
        <w:t>авильных результатов измерений;</w:t>
      </w:r>
    </w:p>
    <w:p w:rsidR="00E63E87" w:rsidRPr="00B83008" w:rsidRDefault="00E63E87" w:rsidP="00637A2F">
      <w:pPr>
        <w:ind w:firstLine="397"/>
        <w:jc w:val="both"/>
        <w:rPr>
          <w:rFonts w:ascii="Arial" w:hAnsi="Arial" w:cs="Arial"/>
          <w:sz w:val="20"/>
          <w:szCs w:val="20"/>
        </w:rPr>
      </w:pPr>
      <w:r w:rsidRPr="00B83008">
        <w:rPr>
          <w:rFonts w:ascii="Arial" w:hAnsi="Arial" w:cs="Arial"/>
          <w:sz w:val="20"/>
          <w:szCs w:val="20"/>
        </w:rPr>
        <w:t>г) с учетом возможности оперативного метрологического надзора. Например</w:t>
      </w:r>
      <w:r w:rsidR="00327E73">
        <w:rPr>
          <w:rFonts w:ascii="Arial" w:hAnsi="Arial" w:cs="Arial"/>
          <w:sz w:val="20"/>
          <w:szCs w:val="20"/>
        </w:rPr>
        <w:t>, индивидуальные счетчики воды;</w:t>
      </w:r>
    </w:p>
    <w:p w:rsidR="00D72407" w:rsidRDefault="00E63E87" w:rsidP="00637A2F">
      <w:pPr>
        <w:ind w:firstLine="397"/>
        <w:jc w:val="both"/>
        <w:rPr>
          <w:rFonts w:ascii="Arial" w:hAnsi="Arial" w:cs="Arial"/>
          <w:sz w:val="20"/>
          <w:szCs w:val="20"/>
        </w:rPr>
      </w:pPr>
      <w:r w:rsidRPr="00B83008">
        <w:rPr>
          <w:rFonts w:ascii="Arial" w:hAnsi="Arial" w:cs="Arial"/>
          <w:sz w:val="20"/>
          <w:szCs w:val="20"/>
        </w:rPr>
        <w:t xml:space="preserve">д) с учетом </w:t>
      </w:r>
      <w:r w:rsidR="00BE45D1">
        <w:rPr>
          <w:rFonts w:ascii="Arial" w:hAnsi="Arial" w:cs="Arial"/>
          <w:sz w:val="20"/>
          <w:szCs w:val="20"/>
        </w:rPr>
        <w:t xml:space="preserve">обязательных </w:t>
      </w:r>
      <w:r w:rsidRPr="00B83008">
        <w:rPr>
          <w:rFonts w:ascii="Arial" w:hAnsi="Arial" w:cs="Arial"/>
          <w:sz w:val="20"/>
          <w:szCs w:val="20"/>
        </w:rPr>
        <w:t>профилактических мероприятий.</w:t>
      </w:r>
    </w:p>
    <w:p w:rsidR="00BE45D1" w:rsidRPr="00D72407" w:rsidRDefault="00E63E87" w:rsidP="00637A2F">
      <w:pPr>
        <w:ind w:firstLine="397"/>
        <w:jc w:val="both"/>
        <w:rPr>
          <w:rFonts w:ascii="Arial" w:hAnsi="Arial" w:cs="Arial"/>
          <w:sz w:val="4"/>
          <w:szCs w:val="4"/>
        </w:rPr>
      </w:pPr>
      <w:r w:rsidRPr="00D72407">
        <w:rPr>
          <w:rFonts w:ascii="Arial" w:hAnsi="Arial" w:cs="Arial"/>
          <w:sz w:val="4"/>
          <w:szCs w:val="4"/>
        </w:rPr>
        <w:t xml:space="preserve"> </w:t>
      </w:r>
    </w:p>
    <w:p w:rsidR="00E63E87" w:rsidRPr="00D72407" w:rsidRDefault="00BE45D1" w:rsidP="007E25A9">
      <w:pPr>
        <w:ind w:left="397"/>
        <w:jc w:val="both"/>
        <w:rPr>
          <w:rFonts w:ascii="Arial" w:hAnsi="Arial" w:cs="Arial"/>
          <w:b/>
          <w:i/>
          <w:sz w:val="18"/>
          <w:szCs w:val="18"/>
        </w:rPr>
      </w:pPr>
      <w:r w:rsidRPr="00D72407">
        <w:rPr>
          <w:rFonts w:ascii="Arial" w:hAnsi="Arial" w:cs="Arial"/>
          <w:b/>
          <w:i/>
          <w:sz w:val="18"/>
          <w:szCs w:val="18"/>
        </w:rPr>
        <w:t>Пример</w:t>
      </w:r>
      <w:r w:rsidR="00D72407">
        <w:rPr>
          <w:rFonts w:ascii="Arial" w:hAnsi="Arial" w:cs="Arial"/>
          <w:b/>
          <w:i/>
          <w:sz w:val="18"/>
          <w:szCs w:val="18"/>
        </w:rPr>
        <w:t xml:space="preserve"> –</w:t>
      </w:r>
      <w:r w:rsidRPr="00D72407">
        <w:rPr>
          <w:rFonts w:ascii="Arial" w:hAnsi="Arial" w:cs="Arial"/>
          <w:b/>
          <w:i/>
          <w:sz w:val="18"/>
          <w:szCs w:val="18"/>
        </w:rPr>
        <w:t xml:space="preserve"> </w:t>
      </w:r>
      <w:r w:rsidR="003217B1">
        <w:rPr>
          <w:rFonts w:ascii="Arial" w:hAnsi="Arial" w:cs="Arial"/>
          <w:b/>
          <w:i/>
          <w:sz w:val="18"/>
          <w:szCs w:val="18"/>
        </w:rPr>
        <w:t>И</w:t>
      </w:r>
      <w:r w:rsidR="003217B1" w:rsidRPr="003217B1">
        <w:rPr>
          <w:rFonts w:ascii="Arial" w:hAnsi="Arial" w:cs="Arial"/>
          <w:b/>
          <w:i/>
          <w:sz w:val="18"/>
          <w:szCs w:val="18"/>
        </w:rPr>
        <w:t>змерительно</w:t>
      </w:r>
      <w:r w:rsidR="003217B1">
        <w:rPr>
          <w:rFonts w:ascii="Arial" w:hAnsi="Arial" w:cs="Arial"/>
          <w:b/>
          <w:i/>
          <w:sz w:val="18"/>
          <w:szCs w:val="18"/>
        </w:rPr>
        <w:t>е</w:t>
      </w:r>
      <w:r w:rsidR="003217B1" w:rsidRPr="003217B1">
        <w:rPr>
          <w:rFonts w:ascii="Arial" w:hAnsi="Arial" w:cs="Arial"/>
          <w:b/>
          <w:i/>
          <w:sz w:val="18"/>
          <w:szCs w:val="18"/>
        </w:rPr>
        <w:t xml:space="preserve"> оборудовани</w:t>
      </w:r>
      <w:r w:rsidR="003217B1">
        <w:rPr>
          <w:rFonts w:ascii="Arial" w:hAnsi="Arial" w:cs="Arial"/>
          <w:b/>
          <w:i/>
          <w:sz w:val="18"/>
          <w:szCs w:val="18"/>
        </w:rPr>
        <w:t>е</w:t>
      </w:r>
      <w:r w:rsidR="00E63E87" w:rsidRPr="00D72407">
        <w:rPr>
          <w:rFonts w:ascii="Arial" w:hAnsi="Arial" w:cs="Arial"/>
          <w:b/>
          <w:i/>
          <w:sz w:val="18"/>
          <w:szCs w:val="18"/>
        </w:rPr>
        <w:t>, входящ</w:t>
      </w:r>
      <w:r w:rsidR="003217B1">
        <w:rPr>
          <w:rFonts w:ascii="Arial" w:hAnsi="Arial" w:cs="Arial"/>
          <w:b/>
          <w:i/>
          <w:sz w:val="18"/>
          <w:szCs w:val="18"/>
        </w:rPr>
        <w:t>е</w:t>
      </w:r>
      <w:r w:rsidR="00E63E87" w:rsidRPr="00D72407">
        <w:rPr>
          <w:rFonts w:ascii="Arial" w:hAnsi="Arial" w:cs="Arial"/>
          <w:b/>
          <w:i/>
          <w:sz w:val="18"/>
          <w:szCs w:val="18"/>
        </w:rPr>
        <w:t>е в состав технологического оборудования, мо</w:t>
      </w:r>
      <w:r w:rsidR="003217B1">
        <w:rPr>
          <w:rFonts w:ascii="Arial" w:hAnsi="Arial" w:cs="Arial"/>
          <w:b/>
          <w:i/>
          <w:sz w:val="18"/>
          <w:szCs w:val="18"/>
        </w:rPr>
        <w:t>жет</w:t>
      </w:r>
      <w:r w:rsidR="00E63E87" w:rsidRPr="00D72407">
        <w:rPr>
          <w:rFonts w:ascii="Arial" w:hAnsi="Arial" w:cs="Arial"/>
          <w:b/>
          <w:i/>
          <w:sz w:val="18"/>
          <w:szCs w:val="18"/>
        </w:rPr>
        <w:t xml:space="preserve"> быть поверен</w:t>
      </w:r>
      <w:r w:rsidR="003217B1">
        <w:rPr>
          <w:rFonts w:ascii="Arial" w:hAnsi="Arial" w:cs="Arial"/>
          <w:b/>
          <w:i/>
          <w:sz w:val="18"/>
          <w:szCs w:val="18"/>
        </w:rPr>
        <w:t>о</w:t>
      </w:r>
      <w:r w:rsidR="00D72407">
        <w:rPr>
          <w:rFonts w:ascii="Arial" w:hAnsi="Arial" w:cs="Arial"/>
          <w:b/>
          <w:i/>
          <w:sz w:val="18"/>
          <w:szCs w:val="18"/>
        </w:rPr>
        <w:t>/</w:t>
      </w:r>
      <w:r w:rsidR="00E63E87" w:rsidRPr="00D72407">
        <w:rPr>
          <w:rFonts w:ascii="Arial" w:hAnsi="Arial" w:cs="Arial"/>
          <w:b/>
          <w:i/>
          <w:sz w:val="18"/>
          <w:szCs w:val="18"/>
        </w:rPr>
        <w:t>калиброван</w:t>
      </w:r>
      <w:r w:rsidR="003217B1">
        <w:rPr>
          <w:rFonts w:ascii="Arial" w:hAnsi="Arial" w:cs="Arial"/>
          <w:b/>
          <w:i/>
          <w:sz w:val="18"/>
          <w:szCs w:val="18"/>
        </w:rPr>
        <w:t>о</w:t>
      </w:r>
      <w:r w:rsidR="00E63E87" w:rsidRPr="00D72407">
        <w:rPr>
          <w:rFonts w:ascii="Arial" w:hAnsi="Arial" w:cs="Arial"/>
          <w:b/>
          <w:i/>
          <w:sz w:val="18"/>
          <w:szCs w:val="18"/>
        </w:rPr>
        <w:t xml:space="preserve"> только при полной остановке техпроцесса, запуск которого дорогостоящий и ресурсоемкий.</w:t>
      </w:r>
    </w:p>
    <w:p w:rsidR="00D72407" w:rsidRPr="00D72407" w:rsidRDefault="00D72407" w:rsidP="00637A2F">
      <w:pPr>
        <w:ind w:firstLine="397"/>
        <w:jc w:val="both"/>
        <w:rPr>
          <w:rFonts w:ascii="Arial" w:hAnsi="Arial" w:cs="Arial"/>
          <w:b/>
          <w:sz w:val="8"/>
          <w:szCs w:val="8"/>
        </w:rPr>
      </w:pPr>
    </w:p>
    <w:p w:rsidR="00E63E87" w:rsidRPr="00C64AEE" w:rsidRDefault="00BE45D1" w:rsidP="00637A2F">
      <w:pPr>
        <w:ind w:firstLine="397"/>
        <w:jc w:val="both"/>
        <w:rPr>
          <w:rFonts w:ascii="Arial" w:hAnsi="Arial" w:cs="Arial"/>
          <w:sz w:val="20"/>
          <w:szCs w:val="20"/>
          <w:lang w:val="en-US"/>
        </w:rPr>
      </w:pPr>
      <w:r>
        <w:rPr>
          <w:rFonts w:ascii="Arial" w:hAnsi="Arial" w:cs="Arial"/>
          <w:sz w:val="20"/>
          <w:szCs w:val="20"/>
        </w:rPr>
        <w:t>МП</w:t>
      </w:r>
      <w:r w:rsidR="00053DE9">
        <w:rPr>
          <w:rFonts w:ascii="Arial" w:hAnsi="Arial" w:cs="Arial"/>
          <w:sz w:val="20"/>
          <w:szCs w:val="20"/>
        </w:rPr>
        <w:t>К</w:t>
      </w:r>
      <w:r>
        <w:rPr>
          <w:rFonts w:ascii="Arial" w:hAnsi="Arial" w:cs="Arial"/>
          <w:sz w:val="20"/>
          <w:szCs w:val="20"/>
        </w:rPr>
        <w:t xml:space="preserve">И </w:t>
      </w:r>
      <w:r w:rsidR="00E63E87" w:rsidRPr="00BE4FBC">
        <w:rPr>
          <w:rFonts w:ascii="Arial" w:hAnsi="Arial" w:cs="Arial"/>
          <w:sz w:val="20"/>
          <w:szCs w:val="20"/>
        </w:rPr>
        <w:t xml:space="preserve">для </w:t>
      </w:r>
      <w:r>
        <w:rPr>
          <w:rFonts w:ascii="Arial" w:hAnsi="Arial" w:cs="Arial"/>
          <w:sz w:val="20"/>
          <w:szCs w:val="20"/>
        </w:rPr>
        <w:t xml:space="preserve">включения в </w:t>
      </w:r>
      <w:r w:rsidR="00D72407">
        <w:rPr>
          <w:rFonts w:ascii="Arial" w:hAnsi="Arial" w:cs="Arial"/>
          <w:sz w:val="20"/>
          <w:szCs w:val="20"/>
        </w:rPr>
        <w:t>нормативные правовые акты</w:t>
      </w:r>
      <w:r w:rsidR="00E63E87" w:rsidRPr="00BE4FBC">
        <w:rPr>
          <w:rFonts w:ascii="Arial" w:hAnsi="Arial" w:cs="Arial"/>
          <w:sz w:val="20"/>
          <w:szCs w:val="20"/>
        </w:rPr>
        <w:t xml:space="preserve"> </w:t>
      </w:r>
      <w:r w:rsidR="00BE4FBC">
        <w:rPr>
          <w:rFonts w:ascii="Arial" w:hAnsi="Arial" w:cs="Arial"/>
          <w:sz w:val="20"/>
          <w:szCs w:val="20"/>
        </w:rPr>
        <w:t xml:space="preserve">необходимо устанавливать в соответствии с </w:t>
      </w:r>
      <w:r w:rsidR="00E85ACC">
        <w:rPr>
          <w:rFonts w:ascii="Arial" w:hAnsi="Arial" w:cs="Arial"/>
          <w:sz w:val="20"/>
          <w:szCs w:val="20"/>
        </w:rPr>
        <w:t xml:space="preserve">рисунком </w:t>
      </w:r>
      <w:r w:rsidR="00E63E87" w:rsidRPr="00BE4FBC">
        <w:rPr>
          <w:rFonts w:ascii="Arial" w:hAnsi="Arial" w:cs="Arial"/>
          <w:sz w:val="20"/>
          <w:szCs w:val="20"/>
        </w:rPr>
        <w:t xml:space="preserve"> </w:t>
      </w:r>
      <w:r>
        <w:rPr>
          <w:rFonts w:ascii="Arial" w:hAnsi="Arial" w:cs="Arial"/>
          <w:sz w:val="20"/>
          <w:szCs w:val="20"/>
        </w:rPr>
        <w:t>А</w:t>
      </w:r>
      <w:r w:rsidR="00E63E87" w:rsidRPr="00BE4FBC">
        <w:rPr>
          <w:rFonts w:ascii="Arial" w:hAnsi="Arial" w:cs="Arial"/>
          <w:sz w:val="20"/>
          <w:szCs w:val="20"/>
        </w:rPr>
        <w:t>.</w:t>
      </w:r>
      <w:r w:rsidR="00E85ACC">
        <w:rPr>
          <w:rFonts w:ascii="Arial" w:hAnsi="Arial" w:cs="Arial"/>
          <w:sz w:val="20"/>
          <w:szCs w:val="20"/>
        </w:rPr>
        <w:t>2</w:t>
      </w:r>
      <w:r w:rsidR="00C64AEE">
        <w:rPr>
          <w:rFonts w:ascii="Arial" w:hAnsi="Arial" w:cs="Arial"/>
          <w:sz w:val="20"/>
          <w:szCs w:val="20"/>
        </w:rPr>
        <w:t>, где «Х» обозначает пересечение оценок риска и вероятности</w:t>
      </w:r>
      <w:r w:rsidR="00EE00E5">
        <w:rPr>
          <w:rFonts w:ascii="Arial" w:hAnsi="Arial" w:cs="Arial"/>
          <w:sz w:val="20"/>
          <w:szCs w:val="20"/>
        </w:rPr>
        <w:t>.</w:t>
      </w:r>
      <w:r w:rsidR="00C64AEE">
        <w:rPr>
          <w:rFonts w:ascii="Arial" w:hAnsi="Arial" w:cs="Arial"/>
          <w:sz w:val="20"/>
          <w:szCs w:val="20"/>
        </w:rPr>
        <w:t xml:space="preserve"> МПКИ для конкретной группы средств измерений может иметь </w:t>
      </w:r>
      <w:r w:rsidR="005A0198">
        <w:rPr>
          <w:rFonts w:ascii="Arial" w:hAnsi="Arial" w:cs="Arial"/>
          <w:sz w:val="20"/>
          <w:szCs w:val="20"/>
        </w:rPr>
        <w:t xml:space="preserve">индивидуальную </w:t>
      </w:r>
      <w:r w:rsidR="00C64AEE">
        <w:rPr>
          <w:rFonts w:ascii="Arial" w:hAnsi="Arial" w:cs="Arial"/>
          <w:sz w:val="20"/>
          <w:szCs w:val="20"/>
        </w:rPr>
        <w:t>шкалу,</w:t>
      </w:r>
      <w:r w:rsidR="005A0198">
        <w:rPr>
          <w:rFonts w:ascii="Arial" w:hAnsi="Arial" w:cs="Arial"/>
          <w:sz w:val="20"/>
          <w:szCs w:val="20"/>
        </w:rPr>
        <w:t xml:space="preserve"> согласованную Госстандартом на основе априорной информации.  </w:t>
      </w:r>
      <w:r w:rsidR="00C64AEE">
        <w:rPr>
          <w:rFonts w:ascii="Arial" w:hAnsi="Arial" w:cs="Arial"/>
          <w:sz w:val="20"/>
          <w:szCs w:val="20"/>
        </w:rPr>
        <w:t xml:space="preserve">  </w:t>
      </w:r>
    </w:p>
    <w:p w:rsidR="00BE4FBC" w:rsidRPr="00D72407" w:rsidRDefault="00D72407" w:rsidP="00BE4FBC">
      <w:pPr>
        <w:rPr>
          <w:rFonts w:ascii="Arial" w:hAnsi="Arial" w:cs="Arial"/>
          <w:b/>
          <w:sz w:val="16"/>
          <w:szCs w:val="16"/>
        </w:rPr>
      </w:pPr>
      <w:r>
        <w:rPr>
          <w:rFonts w:ascii="Arial" w:hAnsi="Arial" w:cs="Arial"/>
          <w:b/>
          <w:sz w:val="16"/>
          <w:szCs w:val="16"/>
        </w:rPr>
        <w:br w:type="page"/>
      </w:r>
    </w:p>
    <w:p w:rsidR="00D72407" w:rsidRPr="00D72407" w:rsidRDefault="00D72407" w:rsidP="00BE4FBC">
      <w:pPr>
        <w:rPr>
          <w:rFonts w:ascii="Arial" w:hAnsi="Arial" w:cs="Arial"/>
          <w:b/>
          <w:sz w:val="8"/>
          <w:szCs w:val="8"/>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17"/>
        <w:gridCol w:w="1705"/>
        <w:gridCol w:w="421"/>
        <w:gridCol w:w="1382"/>
        <w:gridCol w:w="1382"/>
        <w:gridCol w:w="1382"/>
        <w:gridCol w:w="1382"/>
        <w:gridCol w:w="1382"/>
      </w:tblGrid>
      <w:tr w:rsidR="00E63E87" w:rsidRPr="00A676B3" w:rsidTr="00C64AEE">
        <w:tc>
          <w:tcPr>
            <w:tcW w:w="817" w:type="dxa"/>
            <w:vMerge w:val="restart"/>
            <w:shd w:val="clear" w:color="auto" w:fill="auto"/>
            <w:textDirection w:val="btLr"/>
            <w:vAlign w:val="center"/>
          </w:tcPr>
          <w:p w:rsidR="00E63E87" w:rsidRPr="00D72407" w:rsidRDefault="00BE4FBC" w:rsidP="00A676B3">
            <w:pPr>
              <w:ind w:left="113" w:right="113"/>
              <w:jc w:val="center"/>
              <w:rPr>
                <w:rFonts w:ascii="Arial" w:hAnsi="Arial" w:cs="Arial"/>
                <w:sz w:val="20"/>
                <w:szCs w:val="20"/>
              </w:rPr>
            </w:pPr>
            <w:r w:rsidRPr="00D72407">
              <w:rPr>
                <w:rFonts w:ascii="Arial" w:hAnsi="Arial" w:cs="Arial"/>
                <w:sz w:val="20"/>
                <w:szCs w:val="20"/>
              </w:rPr>
              <w:t>В</w:t>
            </w:r>
            <w:r w:rsidR="00E63E87" w:rsidRPr="00D72407">
              <w:rPr>
                <w:rFonts w:ascii="Arial" w:hAnsi="Arial" w:cs="Arial"/>
                <w:sz w:val="20"/>
                <w:szCs w:val="20"/>
              </w:rPr>
              <w:t>ероятность</w:t>
            </w: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Максимально вероятно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5</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Очень возможно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D72407" w:rsidRDefault="000256BB" w:rsidP="00C64AEE">
            <w:pPr>
              <w:jc w:val="center"/>
              <w:rPr>
                <w:rFonts w:ascii="Arial" w:hAnsi="Arial" w:cs="Arial"/>
                <w:sz w:val="20"/>
                <w:szCs w:val="20"/>
              </w:rPr>
            </w:pPr>
            <w:r w:rsidRPr="00D72407">
              <w:rPr>
                <w:rFonts w:ascii="Arial" w:hAnsi="Arial" w:cs="Arial"/>
                <w:b/>
                <w:sz w:val="20"/>
                <w:szCs w:val="20"/>
              </w:rPr>
              <w:t>Х</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D72407" w:rsidRDefault="00E63E87" w:rsidP="00A676B3">
            <w:pPr>
              <w:jc w:val="both"/>
              <w:rPr>
                <w:rFonts w:ascii="Arial" w:hAnsi="Arial" w:cs="Arial"/>
                <w:sz w:val="20"/>
                <w:szCs w:val="20"/>
              </w:rPr>
            </w:pPr>
            <w:r w:rsidRPr="00D72407">
              <w:rPr>
                <w:rFonts w:ascii="Arial" w:hAnsi="Arial" w:cs="Arial"/>
                <w:sz w:val="20"/>
                <w:szCs w:val="20"/>
              </w:rPr>
              <w:t>Возможно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1B3699" w:rsidRDefault="00770264" w:rsidP="00A676B3">
            <w:pPr>
              <w:jc w:val="both"/>
              <w:rPr>
                <w:rFonts w:ascii="Arial" w:hAnsi="Arial" w:cs="Arial"/>
                <w:sz w:val="20"/>
                <w:szCs w:val="20"/>
              </w:rPr>
            </w:pPr>
            <w:r w:rsidRPr="001B3699">
              <w:rPr>
                <w:rFonts w:ascii="Arial" w:hAnsi="Arial" w:cs="Arial"/>
                <w:sz w:val="20"/>
                <w:szCs w:val="20"/>
              </w:rPr>
              <w:t>Ма</w:t>
            </w:r>
            <w:r w:rsidR="001B3699">
              <w:rPr>
                <w:rFonts w:ascii="Arial" w:hAnsi="Arial" w:cs="Arial"/>
                <w:sz w:val="20"/>
                <w:szCs w:val="20"/>
              </w:rPr>
              <w:t>ло</w:t>
            </w:r>
            <w:r w:rsidRPr="001B3699">
              <w:rPr>
                <w:rFonts w:ascii="Arial" w:hAnsi="Arial" w:cs="Arial"/>
                <w:sz w:val="20"/>
                <w:szCs w:val="20"/>
              </w:rPr>
              <w:t>вероятно</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C64AEE">
        <w:trPr>
          <w:trHeight w:val="214"/>
        </w:trPr>
        <w:tc>
          <w:tcPr>
            <w:tcW w:w="817" w:type="dxa"/>
            <w:vMerge/>
            <w:shd w:val="clear" w:color="auto" w:fill="auto"/>
          </w:tcPr>
          <w:p w:rsidR="00E63E87" w:rsidRPr="00A676B3" w:rsidRDefault="00E63E87" w:rsidP="00A676B3">
            <w:pPr>
              <w:jc w:val="both"/>
              <w:rPr>
                <w:rFonts w:ascii="Calibri" w:hAnsi="Calibri"/>
                <w:sz w:val="28"/>
                <w:szCs w:val="28"/>
              </w:rPr>
            </w:pPr>
          </w:p>
        </w:tc>
        <w:tc>
          <w:tcPr>
            <w:tcW w:w="1705" w:type="dxa"/>
            <w:shd w:val="clear" w:color="auto" w:fill="auto"/>
          </w:tcPr>
          <w:p w:rsidR="00E63E87" w:rsidRPr="001B3699" w:rsidRDefault="00770264" w:rsidP="00A676B3">
            <w:pPr>
              <w:jc w:val="both"/>
              <w:rPr>
                <w:rFonts w:ascii="Arial" w:hAnsi="Arial" w:cs="Arial"/>
                <w:sz w:val="20"/>
                <w:szCs w:val="20"/>
              </w:rPr>
            </w:pPr>
            <w:r w:rsidRPr="001B3699">
              <w:rPr>
                <w:rFonts w:ascii="Arial" w:hAnsi="Arial" w:cs="Arial"/>
                <w:sz w:val="20"/>
                <w:szCs w:val="20"/>
              </w:rPr>
              <w:t xml:space="preserve">Невероятно </w:t>
            </w:r>
          </w:p>
        </w:tc>
        <w:tc>
          <w:tcPr>
            <w:tcW w:w="421"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1</w:t>
            </w: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c>
          <w:tcPr>
            <w:tcW w:w="1382" w:type="dxa"/>
            <w:shd w:val="clear" w:color="auto" w:fill="auto"/>
            <w:vAlign w:val="center"/>
          </w:tcPr>
          <w:p w:rsidR="00E63E87" w:rsidRPr="00C64AEE" w:rsidRDefault="00E63E87" w:rsidP="00C64AEE">
            <w:pPr>
              <w:jc w:val="center"/>
              <w:rPr>
                <w:rFonts w:ascii="Arial" w:hAnsi="Arial" w:cs="Arial"/>
                <w:sz w:val="20"/>
                <w:szCs w:val="20"/>
                <w:lang w:val="en-US"/>
              </w:rPr>
            </w:pPr>
          </w:p>
        </w:tc>
      </w:tr>
      <w:tr w:rsidR="00E63E87" w:rsidRPr="00A676B3" w:rsidTr="00D72407">
        <w:tc>
          <w:tcPr>
            <w:tcW w:w="817"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bottom w:val="nil"/>
              <w:right w:val="nil"/>
            </w:tcBorders>
            <w:shd w:val="clear" w:color="auto" w:fill="auto"/>
          </w:tcPr>
          <w:p w:rsidR="00E63E87" w:rsidRPr="00D72407" w:rsidRDefault="00E63E87" w:rsidP="00A676B3">
            <w:pPr>
              <w:jc w:val="both"/>
              <w:rPr>
                <w:rFonts w:ascii="Arial" w:hAnsi="Arial" w:cs="Arial"/>
                <w:sz w:val="20"/>
                <w:szCs w:val="20"/>
              </w:rPr>
            </w:pPr>
          </w:p>
        </w:tc>
        <w:tc>
          <w:tcPr>
            <w:tcW w:w="421" w:type="dxa"/>
            <w:tcBorders>
              <w:left w:val="nil"/>
              <w:bottom w:val="nil"/>
            </w:tcBorders>
            <w:shd w:val="clear" w:color="auto" w:fill="auto"/>
          </w:tcPr>
          <w:p w:rsidR="00E63E87" w:rsidRPr="00D72407" w:rsidRDefault="00E63E87" w:rsidP="00A676B3">
            <w:pPr>
              <w:jc w:val="both"/>
              <w:rPr>
                <w:rFonts w:ascii="Arial" w:hAnsi="Arial" w:cs="Arial"/>
                <w:sz w:val="20"/>
                <w:szCs w:val="20"/>
              </w:rPr>
            </w:pP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1</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w:t>
            </w:r>
          </w:p>
        </w:tc>
        <w:tc>
          <w:tcPr>
            <w:tcW w:w="1382" w:type="dxa"/>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5</w:t>
            </w:r>
          </w:p>
        </w:tc>
      </w:tr>
      <w:tr w:rsidR="00E63E87" w:rsidRPr="00A676B3" w:rsidTr="00D72407">
        <w:tc>
          <w:tcPr>
            <w:tcW w:w="817" w:type="dxa"/>
            <w:tcBorders>
              <w:top w:val="nil"/>
              <w:left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top w:val="nil"/>
              <w:left w:val="nil"/>
              <w:right w:val="nil"/>
            </w:tcBorders>
            <w:shd w:val="clear" w:color="auto" w:fill="auto"/>
            <w:vAlign w:val="center"/>
          </w:tcPr>
          <w:p w:rsidR="00E63E87" w:rsidRPr="008169C6" w:rsidRDefault="008169C6" w:rsidP="008169C6">
            <w:pPr>
              <w:jc w:val="right"/>
              <w:rPr>
                <w:rFonts w:ascii="Arial" w:hAnsi="Arial" w:cs="Arial"/>
                <w:sz w:val="20"/>
                <w:szCs w:val="20"/>
              </w:rPr>
            </w:pPr>
            <w:r>
              <w:rPr>
                <w:rFonts w:ascii="Arial" w:hAnsi="Arial" w:cs="Arial"/>
                <w:sz w:val="20"/>
                <w:szCs w:val="20"/>
              </w:rPr>
              <w:t>О</w:t>
            </w:r>
            <w:r>
              <w:rPr>
                <w:rFonts w:ascii="Arial" w:hAnsi="Arial" w:cs="Arial"/>
                <w:sz w:val="20"/>
                <w:szCs w:val="20"/>
                <w:lang w:val="en-US"/>
              </w:rPr>
              <w:t>ценка  уровня воздействия</w:t>
            </w:r>
            <w:r>
              <w:rPr>
                <w:rFonts w:ascii="Arial" w:hAnsi="Arial" w:cs="Arial"/>
                <w:sz w:val="20"/>
                <w:szCs w:val="20"/>
              </w:rPr>
              <w:t xml:space="preserve"> (р</w:t>
            </w:r>
            <w:r w:rsidRPr="00D72407">
              <w:rPr>
                <w:rFonts w:ascii="Arial" w:hAnsi="Arial" w:cs="Arial"/>
                <w:sz w:val="20"/>
                <w:szCs w:val="20"/>
              </w:rPr>
              <w:t>иск</w:t>
            </w:r>
            <w:r>
              <w:rPr>
                <w:rFonts w:ascii="Arial" w:hAnsi="Arial" w:cs="Arial"/>
                <w:sz w:val="20"/>
                <w:szCs w:val="20"/>
              </w:rPr>
              <w:t>)</w:t>
            </w:r>
          </w:p>
        </w:tc>
        <w:tc>
          <w:tcPr>
            <w:tcW w:w="421" w:type="dxa"/>
            <w:tcBorders>
              <w:top w:val="nil"/>
              <w:left w:val="nil"/>
            </w:tcBorders>
            <w:shd w:val="clear" w:color="auto" w:fill="auto"/>
          </w:tcPr>
          <w:p w:rsidR="00E63E87" w:rsidRPr="00D72407" w:rsidRDefault="00E63E87" w:rsidP="00A676B3">
            <w:pPr>
              <w:jc w:val="both"/>
              <w:rPr>
                <w:rFonts w:ascii="Arial" w:hAnsi="Arial" w:cs="Arial"/>
                <w:sz w:val="20"/>
                <w:szCs w:val="20"/>
              </w:rPr>
            </w:pP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минимальный</w:t>
            </w:r>
          </w:p>
        </w:tc>
        <w:tc>
          <w:tcPr>
            <w:tcW w:w="1382" w:type="dxa"/>
            <w:tcBorders>
              <w:bottom w:val="single" w:sz="18" w:space="0" w:color="auto"/>
            </w:tcBorders>
            <w:shd w:val="clear" w:color="auto" w:fill="auto"/>
            <w:vAlign w:val="center"/>
          </w:tcPr>
          <w:p w:rsidR="00E63E87" w:rsidRPr="00C64AEE" w:rsidRDefault="00E63E87" w:rsidP="00D72407">
            <w:pPr>
              <w:jc w:val="center"/>
              <w:rPr>
                <w:rFonts w:ascii="Arial" w:hAnsi="Arial" w:cs="Arial"/>
                <w:b/>
                <w:sz w:val="20"/>
                <w:szCs w:val="20"/>
              </w:rPr>
            </w:pPr>
            <w:r w:rsidRPr="00C64AEE">
              <w:rPr>
                <w:rFonts w:ascii="Arial" w:hAnsi="Arial" w:cs="Arial"/>
                <w:b/>
                <w:sz w:val="20"/>
                <w:szCs w:val="20"/>
              </w:rPr>
              <w:t>ограниченный</w:t>
            </w:r>
          </w:p>
        </w:tc>
        <w:tc>
          <w:tcPr>
            <w:tcW w:w="1382" w:type="dxa"/>
            <w:tcBorders>
              <w:bottom w:val="single" w:sz="18" w:space="0" w:color="auto"/>
            </w:tcBorders>
            <w:shd w:val="clear" w:color="auto" w:fill="auto"/>
            <w:vAlign w:val="center"/>
          </w:tcPr>
          <w:p w:rsidR="00E63E87" w:rsidRPr="00C64AEE" w:rsidRDefault="00E63E87" w:rsidP="00D72407">
            <w:pPr>
              <w:jc w:val="center"/>
              <w:rPr>
                <w:rFonts w:ascii="Arial" w:hAnsi="Arial" w:cs="Arial"/>
                <w:sz w:val="20"/>
                <w:szCs w:val="20"/>
              </w:rPr>
            </w:pPr>
            <w:r w:rsidRPr="00C64AEE">
              <w:rPr>
                <w:rFonts w:ascii="Arial" w:hAnsi="Arial" w:cs="Arial"/>
                <w:sz w:val="20"/>
                <w:szCs w:val="20"/>
              </w:rPr>
              <w:t>умеренный</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повышенный</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значительный</w:t>
            </w:r>
          </w:p>
        </w:tc>
      </w:tr>
      <w:tr w:rsidR="00E63E87" w:rsidRPr="00A676B3" w:rsidTr="00D72407">
        <w:tc>
          <w:tcPr>
            <w:tcW w:w="817" w:type="dxa"/>
            <w:tcBorders>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right w:val="nil"/>
            </w:tcBorders>
            <w:shd w:val="clear" w:color="auto" w:fill="auto"/>
            <w:vAlign w:val="center"/>
          </w:tcPr>
          <w:p w:rsidR="00E63E87" w:rsidRPr="00D72407" w:rsidRDefault="003217B1" w:rsidP="00C64AEE">
            <w:pPr>
              <w:jc w:val="right"/>
              <w:rPr>
                <w:rFonts w:ascii="Arial" w:hAnsi="Arial" w:cs="Arial"/>
                <w:sz w:val="20"/>
                <w:szCs w:val="20"/>
              </w:rPr>
            </w:pPr>
            <w:r>
              <w:rPr>
                <w:rFonts w:ascii="Arial" w:hAnsi="Arial" w:cs="Arial"/>
                <w:sz w:val="20"/>
                <w:szCs w:val="20"/>
              </w:rPr>
              <w:t>МП</w:t>
            </w:r>
            <w:r w:rsidR="00C64AEE">
              <w:rPr>
                <w:rFonts w:ascii="Arial" w:hAnsi="Arial" w:cs="Arial"/>
                <w:sz w:val="20"/>
                <w:szCs w:val="20"/>
              </w:rPr>
              <w:t>К</w:t>
            </w:r>
            <w:r>
              <w:rPr>
                <w:rFonts w:ascii="Arial" w:hAnsi="Arial" w:cs="Arial"/>
                <w:sz w:val="20"/>
                <w:szCs w:val="20"/>
              </w:rPr>
              <w:t>И</w:t>
            </w:r>
          </w:p>
        </w:tc>
        <w:tc>
          <w:tcPr>
            <w:tcW w:w="421" w:type="dxa"/>
            <w:tcBorders>
              <w:left w:val="nil"/>
            </w:tcBorders>
            <w:shd w:val="clear" w:color="auto" w:fill="auto"/>
            <w:vAlign w:val="center"/>
          </w:tcPr>
          <w:p w:rsidR="00E63E87" w:rsidRPr="00D72407" w:rsidRDefault="00E63E87" w:rsidP="00A676B3">
            <w:pPr>
              <w:jc w:val="right"/>
              <w:rPr>
                <w:rFonts w:ascii="Arial" w:hAnsi="Arial" w:cs="Arial"/>
                <w:sz w:val="20"/>
                <w:szCs w:val="20"/>
              </w:rPr>
            </w:pP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Более 5 лет</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4 года</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3 года</w:t>
            </w:r>
          </w:p>
        </w:tc>
        <w:tc>
          <w:tcPr>
            <w:tcW w:w="1382" w:type="dxa"/>
            <w:tcBorders>
              <w:bottom w:val="single" w:sz="18" w:space="0" w:color="auto"/>
            </w:tcBorders>
            <w:shd w:val="clear" w:color="auto" w:fill="auto"/>
            <w:vAlign w:val="center"/>
          </w:tcPr>
          <w:p w:rsidR="00E63E87" w:rsidRPr="00D72407" w:rsidRDefault="00E63E87" w:rsidP="00D72407">
            <w:pPr>
              <w:jc w:val="center"/>
              <w:rPr>
                <w:rFonts w:ascii="Arial" w:hAnsi="Arial" w:cs="Arial"/>
                <w:sz w:val="20"/>
                <w:szCs w:val="20"/>
              </w:rPr>
            </w:pPr>
            <w:r w:rsidRPr="00D72407">
              <w:rPr>
                <w:rFonts w:ascii="Arial" w:hAnsi="Arial" w:cs="Arial"/>
                <w:sz w:val="20"/>
                <w:szCs w:val="20"/>
              </w:rPr>
              <w:t>2 года</w:t>
            </w:r>
          </w:p>
        </w:tc>
        <w:tc>
          <w:tcPr>
            <w:tcW w:w="1382" w:type="dxa"/>
            <w:tcBorders>
              <w:bottom w:val="single" w:sz="18" w:space="0" w:color="auto"/>
            </w:tcBorders>
            <w:shd w:val="clear" w:color="auto" w:fill="auto"/>
            <w:vAlign w:val="center"/>
          </w:tcPr>
          <w:p w:rsidR="00E63E87" w:rsidRPr="00D72407" w:rsidRDefault="003217B1" w:rsidP="00D72407">
            <w:pPr>
              <w:jc w:val="center"/>
              <w:rPr>
                <w:rFonts w:ascii="Arial" w:hAnsi="Arial" w:cs="Arial"/>
                <w:sz w:val="20"/>
                <w:szCs w:val="20"/>
              </w:rPr>
            </w:pPr>
            <w:r>
              <w:rPr>
                <w:rFonts w:ascii="Arial" w:hAnsi="Arial" w:cs="Arial"/>
                <w:sz w:val="20"/>
                <w:szCs w:val="20"/>
              </w:rPr>
              <w:t xml:space="preserve">До </w:t>
            </w:r>
            <w:r w:rsidR="00E63E87" w:rsidRPr="00D72407">
              <w:rPr>
                <w:rFonts w:ascii="Arial" w:hAnsi="Arial" w:cs="Arial"/>
                <w:sz w:val="20"/>
                <w:szCs w:val="20"/>
              </w:rPr>
              <w:t>1 год</w:t>
            </w:r>
            <w:r>
              <w:rPr>
                <w:rFonts w:ascii="Arial" w:hAnsi="Arial" w:cs="Arial"/>
                <w:sz w:val="20"/>
                <w:szCs w:val="20"/>
              </w:rPr>
              <w:t>а включительно</w:t>
            </w:r>
          </w:p>
        </w:tc>
      </w:tr>
      <w:tr w:rsidR="00E63E87" w:rsidRPr="00A676B3" w:rsidTr="00D72407">
        <w:trPr>
          <w:trHeight w:val="21"/>
        </w:trPr>
        <w:tc>
          <w:tcPr>
            <w:tcW w:w="817"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705" w:type="dxa"/>
            <w:tcBorders>
              <w:left w:val="nil"/>
              <w:bottom w:val="nil"/>
              <w:right w:val="nil"/>
            </w:tcBorders>
            <w:shd w:val="clear" w:color="auto" w:fill="auto"/>
          </w:tcPr>
          <w:p w:rsidR="00E63E87" w:rsidRPr="00D72407" w:rsidRDefault="00E63E87" w:rsidP="00A676B3">
            <w:pPr>
              <w:jc w:val="both"/>
              <w:rPr>
                <w:rFonts w:ascii="Arial" w:hAnsi="Arial" w:cs="Arial"/>
                <w:sz w:val="20"/>
                <w:szCs w:val="20"/>
              </w:rPr>
            </w:pPr>
          </w:p>
        </w:tc>
        <w:tc>
          <w:tcPr>
            <w:tcW w:w="421" w:type="dxa"/>
            <w:tcBorders>
              <w:left w:val="nil"/>
              <w:bottom w:val="nil"/>
            </w:tcBorders>
            <w:shd w:val="clear" w:color="auto" w:fill="auto"/>
          </w:tcPr>
          <w:p w:rsidR="00E63E87" w:rsidRPr="00D72407" w:rsidRDefault="00E63E87" w:rsidP="00A676B3">
            <w:pPr>
              <w:jc w:val="both"/>
              <w:rPr>
                <w:rFonts w:ascii="Arial" w:hAnsi="Arial" w:cs="Arial"/>
                <w:sz w:val="20"/>
                <w:szCs w:val="20"/>
              </w:rPr>
            </w:pPr>
          </w:p>
        </w:tc>
        <w:tc>
          <w:tcPr>
            <w:tcW w:w="6910" w:type="dxa"/>
            <w:gridSpan w:val="5"/>
            <w:tcBorders>
              <w:top w:val="single" w:sz="18" w:space="0" w:color="auto"/>
              <w:bottom w:val="single" w:sz="18" w:space="0" w:color="auto"/>
            </w:tcBorders>
            <w:shd w:val="clear" w:color="auto" w:fill="auto"/>
          </w:tcPr>
          <w:p w:rsidR="00E63E87" w:rsidRPr="00D72407" w:rsidRDefault="00E63E87" w:rsidP="00A676B3">
            <w:pPr>
              <w:jc w:val="center"/>
              <w:rPr>
                <w:rFonts w:ascii="Arial" w:hAnsi="Arial" w:cs="Arial"/>
                <w:sz w:val="20"/>
                <w:szCs w:val="20"/>
              </w:rPr>
            </w:pPr>
            <w:r w:rsidRPr="00D72407">
              <w:rPr>
                <w:rFonts w:ascii="Arial" w:hAnsi="Arial" w:cs="Arial"/>
                <w:sz w:val="20"/>
                <w:szCs w:val="20"/>
              </w:rPr>
              <w:t>последствие</w:t>
            </w:r>
          </w:p>
        </w:tc>
      </w:tr>
    </w:tbl>
    <w:p w:rsidR="00E85ACC" w:rsidRPr="006C79C3" w:rsidRDefault="00E85ACC" w:rsidP="00E85ACC">
      <w:pPr>
        <w:spacing w:before="120"/>
        <w:jc w:val="center"/>
        <w:rPr>
          <w:rFonts w:ascii="Arial" w:hAnsi="Arial" w:cs="Arial"/>
          <w:b/>
          <w:sz w:val="18"/>
          <w:szCs w:val="18"/>
        </w:rPr>
      </w:pPr>
      <w:r w:rsidRPr="006C79C3">
        <w:rPr>
          <w:rFonts w:ascii="Arial" w:hAnsi="Arial" w:cs="Arial"/>
          <w:b/>
          <w:sz w:val="18"/>
          <w:szCs w:val="18"/>
        </w:rPr>
        <w:t xml:space="preserve">Рисунок А.2 </w:t>
      </w:r>
      <w:r>
        <w:rPr>
          <w:rFonts w:ascii="Arial" w:hAnsi="Arial" w:cs="Arial"/>
          <w:b/>
          <w:sz w:val="18"/>
          <w:szCs w:val="18"/>
        </w:rPr>
        <w:t>–</w:t>
      </w:r>
      <w:r w:rsidRPr="006C79C3">
        <w:rPr>
          <w:rFonts w:ascii="Arial" w:hAnsi="Arial" w:cs="Arial"/>
          <w:b/>
          <w:sz w:val="18"/>
          <w:szCs w:val="18"/>
        </w:rPr>
        <w:t xml:space="preserve"> Матрица риска</w:t>
      </w:r>
    </w:p>
    <w:p w:rsidR="00E63E87" w:rsidRPr="00AD19FF" w:rsidRDefault="00E63E87" w:rsidP="00E63E87">
      <w:pPr>
        <w:ind w:firstLine="708"/>
        <w:jc w:val="both"/>
        <w:rPr>
          <w:color w:val="000000"/>
          <w:sz w:val="16"/>
          <w:szCs w:val="16"/>
        </w:rPr>
      </w:pPr>
    </w:p>
    <w:p w:rsidR="00E63E87" w:rsidRDefault="00BE4FBC" w:rsidP="00AD19FF">
      <w:pPr>
        <w:pStyle w:val="2"/>
        <w:ind w:firstLine="397"/>
        <w:jc w:val="both"/>
        <w:rPr>
          <w:rFonts w:ascii="Arial" w:hAnsi="Arial" w:cs="Arial"/>
          <w:b/>
          <w:sz w:val="22"/>
          <w:szCs w:val="22"/>
        </w:rPr>
      </w:pPr>
      <w:r w:rsidRPr="00AD19FF">
        <w:rPr>
          <w:rFonts w:ascii="Arial" w:hAnsi="Arial" w:cs="Arial"/>
          <w:b/>
          <w:sz w:val="22"/>
          <w:szCs w:val="22"/>
        </w:rPr>
        <w:t>А</w:t>
      </w:r>
      <w:r w:rsidR="00E63E87" w:rsidRPr="00AD19FF">
        <w:rPr>
          <w:rFonts w:ascii="Arial" w:hAnsi="Arial" w:cs="Arial"/>
          <w:b/>
          <w:sz w:val="22"/>
          <w:szCs w:val="22"/>
        </w:rPr>
        <w:t xml:space="preserve">.2 Порядок оценки риска </w:t>
      </w:r>
    </w:p>
    <w:p w:rsidR="00AD19FF" w:rsidRPr="00AD19FF" w:rsidRDefault="00AD19FF" w:rsidP="00AD19FF">
      <w:pPr>
        <w:rPr>
          <w:sz w:val="16"/>
          <w:szCs w:val="16"/>
          <w:lang w:eastAsia="ru-RU"/>
        </w:rPr>
      </w:pP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Оценка риска всегда отвечает на следующие вопросы:</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1) </w:t>
      </w:r>
      <w:r w:rsidR="00BE4FBC" w:rsidRPr="00BE4FBC">
        <w:rPr>
          <w:rFonts w:ascii="Arial" w:hAnsi="Arial" w:cs="Arial"/>
          <w:sz w:val="20"/>
          <w:szCs w:val="20"/>
        </w:rPr>
        <w:t>ч</w:t>
      </w:r>
      <w:r w:rsidRPr="00BE4FBC">
        <w:rPr>
          <w:rFonts w:ascii="Arial" w:hAnsi="Arial" w:cs="Arial"/>
          <w:sz w:val="20"/>
          <w:szCs w:val="20"/>
        </w:rPr>
        <w:t>то выполняется не так?</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2) </w:t>
      </w:r>
      <w:r w:rsidR="00BE4FBC" w:rsidRPr="00BE4FBC">
        <w:rPr>
          <w:rFonts w:ascii="Arial" w:hAnsi="Arial" w:cs="Arial"/>
          <w:sz w:val="20"/>
          <w:szCs w:val="20"/>
        </w:rPr>
        <w:t>е</w:t>
      </w:r>
      <w:r w:rsidRPr="00BE4FBC">
        <w:rPr>
          <w:rFonts w:ascii="Arial" w:hAnsi="Arial" w:cs="Arial"/>
          <w:sz w:val="20"/>
          <w:szCs w:val="20"/>
        </w:rPr>
        <w:t>сли это произошло, какие от этого последствия? (Последствия)</w:t>
      </w:r>
      <w:r w:rsidR="00AD19FF">
        <w:rPr>
          <w:rFonts w:ascii="Arial" w:hAnsi="Arial" w:cs="Arial"/>
          <w:sz w:val="20"/>
          <w:szCs w:val="20"/>
        </w:rPr>
        <w:t>.</w:t>
      </w:r>
    </w:p>
    <w:p w:rsidR="00E63E87" w:rsidRPr="00BE4FBC" w:rsidRDefault="00E63E87" w:rsidP="00AD19FF">
      <w:pPr>
        <w:ind w:firstLine="397"/>
        <w:jc w:val="both"/>
        <w:rPr>
          <w:rFonts w:ascii="Arial" w:hAnsi="Arial" w:cs="Arial"/>
          <w:sz w:val="20"/>
          <w:szCs w:val="20"/>
        </w:rPr>
      </w:pPr>
      <w:r w:rsidRPr="00BE4FBC">
        <w:rPr>
          <w:rFonts w:ascii="Arial" w:hAnsi="Arial" w:cs="Arial"/>
          <w:sz w:val="20"/>
          <w:szCs w:val="20"/>
        </w:rPr>
        <w:t xml:space="preserve">3) </w:t>
      </w:r>
      <w:r w:rsidR="00BE4FBC" w:rsidRPr="00BE4FBC">
        <w:rPr>
          <w:rFonts w:ascii="Arial" w:hAnsi="Arial" w:cs="Arial"/>
          <w:sz w:val="20"/>
          <w:szCs w:val="20"/>
        </w:rPr>
        <w:t>н</w:t>
      </w:r>
      <w:r w:rsidRPr="00BE4FBC">
        <w:rPr>
          <w:rFonts w:ascii="Arial" w:hAnsi="Arial" w:cs="Arial"/>
          <w:sz w:val="20"/>
          <w:szCs w:val="20"/>
        </w:rPr>
        <w:t>асколько вероятно повторение? (Вероятность)</w:t>
      </w:r>
      <w:r w:rsidR="00AD19FF">
        <w:rPr>
          <w:rFonts w:ascii="Arial" w:hAnsi="Arial" w:cs="Arial"/>
          <w:sz w:val="20"/>
          <w:szCs w:val="20"/>
        </w:rPr>
        <w:t>.</w:t>
      </w:r>
    </w:p>
    <w:p w:rsidR="00E63E87" w:rsidRPr="00BE4FBC" w:rsidRDefault="007B4C31" w:rsidP="00AD19FF">
      <w:pPr>
        <w:ind w:firstLine="397"/>
        <w:jc w:val="both"/>
        <w:rPr>
          <w:rFonts w:ascii="Arial" w:hAnsi="Arial" w:cs="Arial"/>
          <w:sz w:val="20"/>
          <w:szCs w:val="20"/>
        </w:rPr>
      </w:pPr>
      <w:r>
        <w:rPr>
          <w:rFonts w:ascii="Arial" w:hAnsi="Arial" w:cs="Arial"/>
          <w:sz w:val="20"/>
          <w:szCs w:val="20"/>
        </w:rPr>
        <w:t>М</w:t>
      </w:r>
      <w:r w:rsidR="00E63E87" w:rsidRPr="00BE4FBC">
        <w:rPr>
          <w:rFonts w:ascii="Arial" w:hAnsi="Arial" w:cs="Arial"/>
          <w:sz w:val="20"/>
          <w:szCs w:val="20"/>
        </w:rPr>
        <w:t>атрица</w:t>
      </w:r>
      <w:r>
        <w:rPr>
          <w:rFonts w:ascii="Arial" w:hAnsi="Arial" w:cs="Arial"/>
          <w:sz w:val="20"/>
          <w:szCs w:val="20"/>
        </w:rPr>
        <w:t xml:space="preserve">, приведенная в </w:t>
      </w:r>
      <w:r w:rsidR="00E63E87" w:rsidRPr="00BE4FBC">
        <w:rPr>
          <w:rFonts w:ascii="Arial" w:hAnsi="Arial" w:cs="Arial"/>
          <w:sz w:val="20"/>
          <w:szCs w:val="20"/>
        </w:rPr>
        <w:t xml:space="preserve"> </w:t>
      </w:r>
      <w:r>
        <w:rPr>
          <w:rFonts w:ascii="Arial" w:hAnsi="Arial" w:cs="Arial"/>
          <w:sz w:val="20"/>
          <w:szCs w:val="20"/>
        </w:rPr>
        <w:t xml:space="preserve">таблице А.2.1, </w:t>
      </w:r>
      <w:r w:rsidR="00E63E87" w:rsidRPr="00BE4FBC">
        <w:rPr>
          <w:rFonts w:ascii="Arial" w:hAnsi="Arial" w:cs="Arial"/>
          <w:sz w:val="20"/>
          <w:szCs w:val="20"/>
        </w:rPr>
        <w:t>содержит цифры, которые соответствуют необходимым шагам</w:t>
      </w:r>
      <w:r w:rsidR="00DD2AA1">
        <w:rPr>
          <w:rFonts w:ascii="Arial" w:hAnsi="Arial" w:cs="Arial"/>
          <w:sz w:val="20"/>
          <w:szCs w:val="20"/>
        </w:rPr>
        <w:t xml:space="preserve"> </w:t>
      </w:r>
      <w:r w:rsidR="00DD2AA1" w:rsidRPr="00BE4FBC">
        <w:rPr>
          <w:rFonts w:ascii="Arial" w:hAnsi="Arial" w:cs="Arial"/>
          <w:sz w:val="20"/>
          <w:szCs w:val="20"/>
        </w:rPr>
        <w:t xml:space="preserve">по установлению приоритета </w:t>
      </w:r>
      <w:r w:rsidR="00DD2AA1">
        <w:rPr>
          <w:rFonts w:ascii="Arial" w:hAnsi="Arial" w:cs="Arial"/>
          <w:sz w:val="20"/>
          <w:szCs w:val="20"/>
        </w:rPr>
        <w:t xml:space="preserve">риска, в том числе, для </w:t>
      </w:r>
      <w:r w:rsidR="00DD2AA1" w:rsidRPr="00BE4FBC">
        <w:rPr>
          <w:rFonts w:ascii="Arial" w:hAnsi="Arial" w:cs="Arial"/>
          <w:sz w:val="20"/>
          <w:szCs w:val="20"/>
        </w:rPr>
        <w:t xml:space="preserve">конкретного </w:t>
      </w:r>
      <w:r w:rsidR="00DD2AA1">
        <w:rPr>
          <w:rFonts w:ascii="Arial" w:hAnsi="Arial" w:cs="Arial"/>
          <w:sz w:val="20"/>
          <w:szCs w:val="20"/>
        </w:rPr>
        <w:t>измерительного оборудования</w:t>
      </w:r>
      <w:r w:rsidR="00E63E87" w:rsidRPr="00BE4FBC">
        <w:rPr>
          <w:rFonts w:ascii="Arial" w:hAnsi="Arial" w:cs="Arial"/>
          <w:sz w:val="20"/>
          <w:szCs w:val="20"/>
        </w:rPr>
        <w:t>.</w:t>
      </w:r>
    </w:p>
    <w:p w:rsidR="00AD19FF" w:rsidRPr="00AD19FF" w:rsidRDefault="00AD19FF" w:rsidP="00AD19FF">
      <w:pPr>
        <w:ind w:firstLine="397"/>
        <w:rPr>
          <w:rFonts w:ascii="Arial" w:hAnsi="Arial" w:cs="Arial"/>
          <w:b/>
          <w:sz w:val="16"/>
          <w:szCs w:val="16"/>
        </w:rPr>
      </w:pPr>
    </w:p>
    <w:p w:rsidR="00E63E87" w:rsidRPr="00AD19FF" w:rsidRDefault="00BE4FBC" w:rsidP="00AD19FF">
      <w:pPr>
        <w:spacing w:after="120"/>
        <w:ind w:firstLine="397"/>
        <w:rPr>
          <w:rFonts w:ascii="Arial" w:hAnsi="Arial" w:cs="Arial"/>
          <w:b/>
          <w:sz w:val="18"/>
          <w:szCs w:val="18"/>
        </w:rPr>
      </w:pPr>
      <w:r w:rsidRPr="00AD19FF">
        <w:rPr>
          <w:rFonts w:ascii="Arial" w:hAnsi="Arial" w:cs="Arial"/>
          <w:b/>
          <w:sz w:val="18"/>
          <w:szCs w:val="18"/>
        </w:rPr>
        <w:t>Таблица А.2</w:t>
      </w:r>
      <w:r w:rsidR="00E90B8F">
        <w:rPr>
          <w:rFonts w:ascii="Arial" w:hAnsi="Arial" w:cs="Arial"/>
          <w:b/>
          <w:sz w:val="18"/>
          <w:szCs w:val="18"/>
        </w:rPr>
        <w:t>.1</w:t>
      </w:r>
      <w:r w:rsidRPr="00AD19FF">
        <w:rPr>
          <w:rFonts w:ascii="Arial" w:hAnsi="Arial" w:cs="Arial"/>
          <w:b/>
          <w:sz w:val="18"/>
          <w:szCs w:val="18"/>
        </w:rPr>
        <w:t xml:space="preserve"> </w:t>
      </w:r>
      <w:r w:rsidR="00FF2820">
        <w:rPr>
          <w:rFonts w:ascii="Arial" w:hAnsi="Arial" w:cs="Arial"/>
          <w:b/>
          <w:sz w:val="18"/>
          <w:szCs w:val="18"/>
        </w:rPr>
        <w:t>–</w:t>
      </w:r>
      <w:r w:rsidR="00E63E87" w:rsidRPr="00AD19FF">
        <w:rPr>
          <w:rFonts w:ascii="Arial" w:hAnsi="Arial" w:cs="Arial"/>
          <w:b/>
          <w:sz w:val="18"/>
          <w:szCs w:val="18"/>
        </w:rPr>
        <w:t xml:space="preserve"> Матрица рисков</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64"/>
        <w:gridCol w:w="1581"/>
        <w:gridCol w:w="1581"/>
        <w:gridCol w:w="1608"/>
        <w:gridCol w:w="1443"/>
        <w:gridCol w:w="1242"/>
        <w:gridCol w:w="1674"/>
      </w:tblGrid>
      <w:tr w:rsidR="00E63E87" w:rsidRPr="00A676B3" w:rsidTr="0092164E">
        <w:tc>
          <w:tcPr>
            <w:tcW w:w="764" w:type="dxa"/>
            <w:tcBorders>
              <w:bottom w:val="double" w:sz="4" w:space="0" w:color="auto"/>
            </w:tcBorders>
            <w:shd w:val="clear" w:color="auto" w:fill="auto"/>
            <w:vAlign w:val="center"/>
          </w:tcPr>
          <w:p w:rsidR="00E63E87" w:rsidRPr="008B41C2" w:rsidRDefault="00E63E87" w:rsidP="0092164E">
            <w:pPr>
              <w:jc w:val="center"/>
              <w:rPr>
                <w:rFonts w:ascii="Arial" w:hAnsi="Arial" w:cs="Arial"/>
                <w:sz w:val="18"/>
                <w:szCs w:val="18"/>
              </w:rPr>
            </w:pPr>
          </w:p>
        </w:tc>
        <w:tc>
          <w:tcPr>
            <w:tcW w:w="1581"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Pr="008B41C2">
              <w:rPr>
                <w:rFonts w:ascii="Arial" w:hAnsi="Arial" w:cs="Arial"/>
                <w:sz w:val="18"/>
                <w:szCs w:val="18"/>
              </w:rPr>
              <w:t>например,</w:t>
            </w:r>
            <w:r w:rsidR="000256BB">
              <w:rPr>
                <w:rFonts w:ascii="Arial" w:hAnsi="Arial" w:cs="Arial"/>
                <w:sz w:val="18"/>
                <w:szCs w:val="18"/>
              </w:rPr>
              <w:t xml:space="preserve"> </w:t>
            </w:r>
            <w:r w:rsidRPr="008B41C2">
              <w:rPr>
                <w:rFonts w:ascii="Arial" w:hAnsi="Arial" w:cs="Arial"/>
                <w:sz w:val="18"/>
                <w:szCs w:val="18"/>
              </w:rPr>
              <w:t>экономические последствия для государства)</w:t>
            </w:r>
          </w:p>
        </w:tc>
        <w:tc>
          <w:tcPr>
            <w:tcW w:w="1581"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Pr="008B41C2">
              <w:rPr>
                <w:rFonts w:ascii="Arial" w:hAnsi="Arial" w:cs="Arial"/>
                <w:sz w:val="18"/>
                <w:szCs w:val="18"/>
              </w:rPr>
              <w:t>например,</w:t>
            </w:r>
            <w:r w:rsidR="000256BB">
              <w:rPr>
                <w:rFonts w:ascii="Arial" w:hAnsi="Arial" w:cs="Arial"/>
                <w:sz w:val="18"/>
                <w:szCs w:val="18"/>
              </w:rPr>
              <w:t xml:space="preserve"> </w:t>
            </w:r>
            <w:r w:rsidRPr="008B41C2">
              <w:rPr>
                <w:rFonts w:ascii="Arial" w:hAnsi="Arial" w:cs="Arial"/>
                <w:sz w:val="18"/>
                <w:szCs w:val="18"/>
              </w:rPr>
              <w:t>экономические последствия для потребителя)</w:t>
            </w:r>
          </w:p>
        </w:tc>
        <w:tc>
          <w:tcPr>
            <w:tcW w:w="1608" w:type="dxa"/>
            <w:tcBorders>
              <w:bottom w:val="double" w:sz="4" w:space="0" w:color="auto"/>
            </w:tcBorders>
            <w:shd w:val="clear" w:color="auto" w:fill="auto"/>
            <w:vAlign w:val="center"/>
          </w:tcPr>
          <w:p w:rsidR="00E63E87" w:rsidRPr="008B41C2" w:rsidRDefault="00E63E87" w:rsidP="005A0198">
            <w:pPr>
              <w:jc w:val="center"/>
              <w:rPr>
                <w:rFonts w:ascii="Arial" w:hAnsi="Arial" w:cs="Arial"/>
                <w:sz w:val="18"/>
                <w:szCs w:val="18"/>
              </w:rPr>
            </w:pPr>
            <w:r w:rsidRPr="008B41C2">
              <w:rPr>
                <w:rFonts w:ascii="Arial" w:hAnsi="Arial" w:cs="Arial"/>
                <w:sz w:val="18"/>
                <w:szCs w:val="18"/>
              </w:rPr>
              <w:t>Законодательный интерес (</w:t>
            </w:r>
            <w:r w:rsidR="005A0198">
              <w:rPr>
                <w:rFonts w:ascii="Arial" w:hAnsi="Arial" w:cs="Arial"/>
                <w:sz w:val="18"/>
                <w:szCs w:val="18"/>
              </w:rPr>
              <w:t xml:space="preserve">2), </w:t>
            </w:r>
            <w:r w:rsidR="000256BB">
              <w:rPr>
                <w:rFonts w:ascii="Arial" w:hAnsi="Arial" w:cs="Arial"/>
                <w:sz w:val="18"/>
                <w:szCs w:val="18"/>
              </w:rPr>
              <w:t xml:space="preserve">например, </w:t>
            </w:r>
            <w:r w:rsidRPr="008B41C2">
              <w:rPr>
                <w:rFonts w:ascii="Arial" w:hAnsi="Arial" w:cs="Arial"/>
                <w:sz w:val="18"/>
                <w:szCs w:val="18"/>
              </w:rPr>
              <w:t>снятие и</w:t>
            </w:r>
            <w:r w:rsidR="005A0198">
              <w:rPr>
                <w:rFonts w:ascii="Arial" w:hAnsi="Arial" w:cs="Arial"/>
                <w:sz w:val="18"/>
                <w:szCs w:val="18"/>
              </w:rPr>
              <w:t xml:space="preserve"> у</w:t>
            </w:r>
            <w:r w:rsidRPr="008B41C2">
              <w:rPr>
                <w:rFonts w:ascii="Arial" w:hAnsi="Arial" w:cs="Arial"/>
                <w:sz w:val="18"/>
                <w:szCs w:val="18"/>
              </w:rPr>
              <w:t>становка</w:t>
            </w:r>
            <w:r w:rsidR="000256BB">
              <w:rPr>
                <w:rFonts w:ascii="Arial" w:hAnsi="Arial" w:cs="Arial"/>
                <w:sz w:val="18"/>
                <w:szCs w:val="18"/>
              </w:rPr>
              <w:t xml:space="preserve"> СИ</w:t>
            </w:r>
            <w:r w:rsidRPr="008B41C2">
              <w:rPr>
                <w:rFonts w:ascii="Arial" w:hAnsi="Arial" w:cs="Arial"/>
                <w:sz w:val="18"/>
                <w:szCs w:val="18"/>
              </w:rPr>
              <w:t>)</w:t>
            </w:r>
          </w:p>
        </w:tc>
        <w:tc>
          <w:tcPr>
            <w:tcW w:w="1443" w:type="dxa"/>
            <w:tcBorders>
              <w:bottom w:val="double" w:sz="4" w:space="0" w:color="auto"/>
            </w:tcBorders>
            <w:shd w:val="clear" w:color="auto" w:fill="auto"/>
            <w:vAlign w:val="center"/>
          </w:tcPr>
          <w:p w:rsidR="00E63E87" w:rsidRPr="008B41C2" w:rsidRDefault="00E63E87" w:rsidP="00053DE9">
            <w:pPr>
              <w:jc w:val="center"/>
              <w:rPr>
                <w:rFonts w:ascii="Arial" w:hAnsi="Arial" w:cs="Arial"/>
                <w:sz w:val="18"/>
                <w:szCs w:val="18"/>
              </w:rPr>
            </w:pPr>
            <w:r w:rsidRPr="008B41C2">
              <w:rPr>
                <w:rFonts w:ascii="Arial" w:hAnsi="Arial" w:cs="Arial"/>
                <w:sz w:val="18"/>
                <w:szCs w:val="18"/>
              </w:rPr>
              <w:t>Среднее последствий</w:t>
            </w:r>
            <w:r w:rsidR="00053DE9">
              <w:rPr>
                <w:rFonts w:ascii="Arial" w:hAnsi="Arial" w:cs="Arial"/>
                <w:sz w:val="18"/>
                <w:szCs w:val="18"/>
              </w:rPr>
              <w:t xml:space="preserve"> </w:t>
            </w:r>
            <w:r w:rsidR="005A0198">
              <w:rPr>
                <w:rFonts w:ascii="Arial" w:hAnsi="Arial" w:cs="Arial"/>
                <w:sz w:val="18"/>
                <w:szCs w:val="18"/>
              </w:rPr>
              <w:t>(3)</w:t>
            </w:r>
            <w:r w:rsidRPr="008B41C2">
              <w:rPr>
                <w:rFonts w:ascii="Arial" w:hAnsi="Arial" w:cs="Arial"/>
                <w:sz w:val="18"/>
                <w:szCs w:val="18"/>
              </w:rPr>
              <w:t>,</w:t>
            </w:r>
            <w:r w:rsidR="00053DE9">
              <w:rPr>
                <w:rFonts w:ascii="Arial" w:hAnsi="Arial" w:cs="Arial"/>
                <w:sz w:val="18"/>
                <w:szCs w:val="18"/>
              </w:rPr>
              <w:t xml:space="preserve"> например,</w:t>
            </w:r>
            <w:r w:rsidRPr="008B41C2">
              <w:rPr>
                <w:rFonts w:ascii="Arial" w:hAnsi="Arial" w:cs="Arial"/>
                <w:sz w:val="18"/>
                <w:szCs w:val="18"/>
              </w:rPr>
              <w:t xml:space="preserve"> (2+2+2)</w:t>
            </w:r>
            <w:r w:rsidR="00DD2AA1">
              <w:rPr>
                <w:rFonts w:ascii="Arial" w:hAnsi="Arial" w:cs="Arial"/>
                <w:sz w:val="18"/>
                <w:szCs w:val="18"/>
              </w:rPr>
              <w:t>/3</w:t>
            </w:r>
            <w:r w:rsidR="00DD2AA1" w:rsidRPr="008B41C2">
              <w:rPr>
                <w:rFonts w:ascii="Arial" w:hAnsi="Arial" w:cs="Arial"/>
                <w:sz w:val="18"/>
                <w:szCs w:val="18"/>
              </w:rPr>
              <w:t xml:space="preserve"> </w:t>
            </w:r>
          </w:p>
        </w:tc>
        <w:tc>
          <w:tcPr>
            <w:tcW w:w="1242" w:type="dxa"/>
            <w:tcBorders>
              <w:bottom w:val="double" w:sz="4" w:space="0" w:color="auto"/>
            </w:tcBorders>
            <w:shd w:val="clear" w:color="auto" w:fill="auto"/>
            <w:vAlign w:val="center"/>
          </w:tcPr>
          <w:p w:rsidR="00E63E87" w:rsidRPr="008B41C2" w:rsidRDefault="00E63E87" w:rsidP="000256BB">
            <w:pPr>
              <w:jc w:val="center"/>
              <w:rPr>
                <w:rFonts w:ascii="Arial" w:hAnsi="Arial" w:cs="Arial"/>
                <w:sz w:val="18"/>
                <w:szCs w:val="18"/>
              </w:rPr>
            </w:pPr>
            <w:r w:rsidRPr="008B41C2">
              <w:rPr>
                <w:rFonts w:ascii="Arial" w:hAnsi="Arial" w:cs="Arial"/>
                <w:sz w:val="18"/>
                <w:szCs w:val="18"/>
              </w:rPr>
              <w:t>Вероятность</w:t>
            </w:r>
            <w:r w:rsidR="005A0198">
              <w:rPr>
                <w:rFonts w:ascii="Arial" w:hAnsi="Arial" w:cs="Arial"/>
                <w:sz w:val="18"/>
                <w:szCs w:val="18"/>
              </w:rPr>
              <w:t xml:space="preserve"> (4)</w:t>
            </w:r>
            <w:r w:rsidRPr="008B41C2">
              <w:rPr>
                <w:rFonts w:ascii="Arial" w:hAnsi="Arial" w:cs="Arial"/>
                <w:sz w:val="18"/>
                <w:szCs w:val="18"/>
              </w:rPr>
              <w:t xml:space="preserve"> </w:t>
            </w:r>
          </w:p>
        </w:tc>
        <w:tc>
          <w:tcPr>
            <w:tcW w:w="1674" w:type="dxa"/>
            <w:tcBorders>
              <w:bottom w:val="double" w:sz="4" w:space="0" w:color="auto"/>
            </w:tcBorders>
            <w:shd w:val="clear" w:color="auto" w:fill="auto"/>
            <w:vAlign w:val="center"/>
          </w:tcPr>
          <w:p w:rsidR="00E63E87" w:rsidRPr="008B41C2" w:rsidRDefault="00E63E87" w:rsidP="005A0198">
            <w:pPr>
              <w:jc w:val="center"/>
              <w:rPr>
                <w:rFonts w:ascii="Arial" w:hAnsi="Arial" w:cs="Arial"/>
                <w:sz w:val="18"/>
                <w:szCs w:val="18"/>
              </w:rPr>
            </w:pPr>
            <w:r w:rsidRPr="008B41C2">
              <w:rPr>
                <w:rFonts w:ascii="Arial" w:hAnsi="Arial" w:cs="Arial"/>
                <w:sz w:val="18"/>
                <w:szCs w:val="18"/>
              </w:rPr>
              <w:t>Риск (</w:t>
            </w:r>
            <w:r w:rsidR="005A0198">
              <w:rPr>
                <w:rFonts w:ascii="Arial" w:hAnsi="Arial" w:cs="Arial"/>
                <w:sz w:val="18"/>
                <w:szCs w:val="18"/>
              </w:rPr>
              <w:t>5</w:t>
            </w:r>
            <w:r w:rsidRPr="008B41C2">
              <w:rPr>
                <w:rFonts w:ascii="Arial" w:hAnsi="Arial" w:cs="Arial"/>
                <w:sz w:val="18"/>
                <w:szCs w:val="18"/>
              </w:rPr>
              <w:t>)</w:t>
            </w:r>
          </w:p>
        </w:tc>
      </w:tr>
      <w:tr w:rsidR="00E63E87" w:rsidRPr="007B4C31" w:rsidTr="007B4C31">
        <w:tc>
          <w:tcPr>
            <w:tcW w:w="764"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Группы (1)</w:t>
            </w:r>
          </w:p>
        </w:tc>
        <w:tc>
          <w:tcPr>
            <w:tcW w:w="1581"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581"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608" w:type="dxa"/>
            <w:tcBorders>
              <w:top w:val="double" w:sz="4" w:space="0" w:color="auto"/>
            </w:tcBorders>
            <w:shd w:val="clear" w:color="auto" w:fill="auto"/>
            <w:vAlign w:val="center"/>
          </w:tcPr>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1-5</w:t>
            </w:r>
          </w:p>
          <w:p w:rsidR="00E63E87" w:rsidRPr="007B4C31" w:rsidRDefault="00E63E87" w:rsidP="008B41C2">
            <w:pPr>
              <w:jc w:val="center"/>
              <w:rPr>
                <w:rFonts w:ascii="Arial" w:hAnsi="Arial" w:cs="Arial"/>
                <w:sz w:val="20"/>
                <w:szCs w:val="20"/>
              </w:rPr>
            </w:pPr>
          </w:p>
          <w:p w:rsidR="00E63E87" w:rsidRPr="007B4C31" w:rsidRDefault="00E63E87" w:rsidP="000256BB">
            <w:pPr>
              <w:jc w:val="center"/>
              <w:rPr>
                <w:rFonts w:ascii="Arial" w:hAnsi="Arial" w:cs="Arial"/>
                <w:sz w:val="20"/>
                <w:szCs w:val="20"/>
              </w:rPr>
            </w:pPr>
            <w:r w:rsidRPr="007B4C31">
              <w:rPr>
                <w:rFonts w:ascii="Arial" w:hAnsi="Arial" w:cs="Arial"/>
                <w:sz w:val="20"/>
                <w:szCs w:val="20"/>
              </w:rPr>
              <w:t>Последствие (</w:t>
            </w:r>
            <w:r w:rsidR="000256BB">
              <w:rPr>
                <w:rFonts w:ascii="Arial" w:hAnsi="Arial" w:cs="Arial"/>
                <w:sz w:val="20"/>
                <w:szCs w:val="20"/>
              </w:rPr>
              <w:t>2</w:t>
            </w:r>
            <w:r w:rsidRPr="007B4C31">
              <w:rPr>
                <w:rFonts w:ascii="Arial" w:hAnsi="Arial" w:cs="Arial"/>
                <w:sz w:val="20"/>
                <w:szCs w:val="20"/>
              </w:rPr>
              <w:t>)</w:t>
            </w:r>
          </w:p>
        </w:tc>
        <w:tc>
          <w:tcPr>
            <w:tcW w:w="1443" w:type="dxa"/>
            <w:tcBorders>
              <w:top w:val="double" w:sz="4" w:space="0" w:color="auto"/>
            </w:tcBorders>
            <w:shd w:val="clear" w:color="auto" w:fill="auto"/>
            <w:vAlign w:val="center"/>
          </w:tcPr>
          <w:p w:rsidR="007B4C31" w:rsidRDefault="00E63E87" w:rsidP="008B41C2">
            <w:pPr>
              <w:jc w:val="center"/>
              <w:rPr>
                <w:rFonts w:ascii="Arial" w:hAnsi="Arial" w:cs="Arial"/>
                <w:sz w:val="20"/>
                <w:szCs w:val="20"/>
              </w:rPr>
            </w:pPr>
            <w:r w:rsidRPr="007B4C31">
              <w:rPr>
                <w:rFonts w:ascii="Arial" w:hAnsi="Arial" w:cs="Arial"/>
                <w:sz w:val="20"/>
                <w:szCs w:val="20"/>
              </w:rPr>
              <w:t xml:space="preserve">средняя </w:t>
            </w:r>
          </w:p>
          <w:p w:rsidR="00E63E87" w:rsidRPr="007B4C31" w:rsidRDefault="00E63E87" w:rsidP="008B41C2">
            <w:pPr>
              <w:jc w:val="center"/>
              <w:rPr>
                <w:rFonts w:ascii="Arial" w:hAnsi="Arial" w:cs="Arial"/>
                <w:sz w:val="20"/>
                <w:szCs w:val="20"/>
              </w:rPr>
            </w:pPr>
            <w:r w:rsidRPr="007B4C31">
              <w:rPr>
                <w:rFonts w:ascii="Arial" w:hAnsi="Arial" w:cs="Arial"/>
                <w:sz w:val="20"/>
                <w:szCs w:val="20"/>
              </w:rPr>
              <w:t xml:space="preserve">оценка </w:t>
            </w:r>
          </w:p>
        </w:tc>
        <w:tc>
          <w:tcPr>
            <w:tcW w:w="1242" w:type="dxa"/>
            <w:tcBorders>
              <w:top w:val="double" w:sz="4" w:space="0" w:color="auto"/>
            </w:tcBorders>
            <w:shd w:val="clear" w:color="auto" w:fill="auto"/>
            <w:vAlign w:val="center"/>
          </w:tcPr>
          <w:p w:rsidR="000256BB" w:rsidRPr="007B4C31" w:rsidRDefault="00E63E87" w:rsidP="000256BB">
            <w:pPr>
              <w:jc w:val="center"/>
              <w:rPr>
                <w:rFonts w:ascii="Arial" w:hAnsi="Arial" w:cs="Arial"/>
                <w:sz w:val="20"/>
                <w:szCs w:val="20"/>
              </w:rPr>
            </w:pPr>
            <w:r w:rsidRPr="007B4C31">
              <w:rPr>
                <w:rFonts w:ascii="Arial" w:hAnsi="Arial" w:cs="Arial"/>
                <w:sz w:val="20"/>
                <w:szCs w:val="20"/>
              </w:rPr>
              <w:t>Оценка 1-5</w:t>
            </w:r>
          </w:p>
        </w:tc>
        <w:tc>
          <w:tcPr>
            <w:tcW w:w="1674" w:type="dxa"/>
            <w:tcBorders>
              <w:top w:val="double" w:sz="4" w:space="0" w:color="auto"/>
            </w:tcBorders>
            <w:shd w:val="clear" w:color="auto" w:fill="auto"/>
            <w:vAlign w:val="center"/>
          </w:tcPr>
          <w:p w:rsidR="007B4C31" w:rsidRDefault="00053DE9" w:rsidP="008B41C2">
            <w:pPr>
              <w:jc w:val="center"/>
              <w:rPr>
                <w:rFonts w:ascii="Arial" w:hAnsi="Arial" w:cs="Arial"/>
                <w:sz w:val="20"/>
                <w:szCs w:val="20"/>
              </w:rPr>
            </w:pPr>
            <w:r>
              <w:rPr>
                <w:rFonts w:ascii="Arial" w:hAnsi="Arial" w:cs="Arial"/>
                <w:sz w:val="20"/>
                <w:szCs w:val="20"/>
              </w:rPr>
              <w:t>Среднее последствий</w:t>
            </w:r>
            <w:r w:rsidR="00E63E87" w:rsidRPr="007B4C31">
              <w:rPr>
                <w:rFonts w:ascii="Arial" w:hAnsi="Arial" w:cs="Arial"/>
                <w:sz w:val="20"/>
                <w:szCs w:val="20"/>
              </w:rPr>
              <w:t xml:space="preserve"> (</w:t>
            </w:r>
            <w:r>
              <w:rPr>
                <w:rFonts w:ascii="Arial" w:hAnsi="Arial" w:cs="Arial"/>
                <w:sz w:val="20"/>
                <w:szCs w:val="20"/>
              </w:rPr>
              <w:t>3</w:t>
            </w:r>
            <w:r w:rsidR="00E63E87" w:rsidRPr="007B4C31">
              <w:rPr>
                <w:rFonts w:ascii="Arial" w:hAnsi="Arial" w:cs="Arial"/>
                <w:sz w:val="20"/>
                <w:szCs w:val="20"/>
              </w:rPr>
              <w:t xml:space="preserve">) </w:t>
            </w:r>
            <w:r w:rsidR="0014548E" w:rsidRPr="007B4C31">
              <w:rPr>
                <w:rFonts w:ascii="Arial" w:hAnsi="Arial" w:cs="Arial"/>
                <w:sz w:val="20"/>
                <w:szCs w:val="20"/>
              </w:rPr>
              <w:t>×</w:t>
            </w:r>
            <w:r w:rsidR="00E63E87" w:rsidRPr="007B4C31">
              <w:rPr>
                <w:rFonts w:ascii="Arial" w:hAnsi="Arial" w:cs="Arial"/>
                <w:sz w:val="20"/>
                <w:szCs w:val="20"/>
              </w:rPr>
              <w:t xml:space="preserve"> </w:t>
            </w:r>
          </w:p>
          <w:p w:rsidR="00E63E87" w:rsidRPr="007B4C31" w:rsidRDefault="00E63E87" w:rsidP="008B41C2">
            <w:pPr>
              <w:jc w:val="center"/>
              <w:rPr>
                <w:rFonts w:ascii="Arial" w:hAnsi="Arial" w:cs="Arial"/>
                <w:sz w:val="20"/>
                <w:szCs w:val="20"/>
              </w:rPr>
            </w:pPr>
            <w:r w:rsidRPr="007B4C31">
              <w:rPr>
                <w:rFonts w:ascii="Arial" w:hAnsi="Arial" w:cs="Arial"/>
                <w:sz w:val="20"/>
                <w:szCs w:val="20"/>
              </w:rPr>
              <w:t>вероятность (</w:t>
            </w:r>
            <w:r w:rsidR="000256BB">
              <w:rPr>
                <w:rFonts w:ascii="Arial" w:hAnsi="Arial" w:cs="Arial"/>
                <w:sz w:val="20"/>
                <w:szCs w:val="20"/>
              </w:rPr>
              <w:t>4</w:t>
            </w:r>
            <w:r w:rsidRPr="007B4C31">
              <w:rPr>
                <w:rFonts w:ascii="Arial" w:hAnsi="Arial" w:cs="Arial"/>
                <w:sz w:val="20"/>
                <w:szCs w:val="20"/>
              </w:rPr>
              <w:t>)</w:t>
            </w:r>
          </w:p>
          <w:p w:rsidR="00E63E87" w:rsidRPr="007B4C31" w:rsidRDefault="00E63E87" w:rsidP="008B41C2">
            <w:pPr>
              <w:jc w:val="center"/>
              <w:rPr>
                <w:rFonts w:ascii="Arial" w:hAnsi="Arial" w:cs="Arial"/>
                <w:sz w:val="20"/>
                <w:szCs w:val="20"/>
              </w:rPr>
            </w:pPr>
          </w:p>
          <w:p w:rsidR="00E63E87" w:rsidRPr="007B4C31" w:rsidRDefault="00E63E87" w:rsidP="008B41C2">
            <w:pPr>
              <w:jc w:val="center"/>
              <w:rPr>
                <w:rFonts w:ascii="Arial" w:hAnsi="Arial" w:cs="Arial"/>
                <w:sz w:val="20"/>
                <w:szCs w:val="20"/>
              </w:rPr>
            </w:pPr>
            <w:r w:rsidRPr="007B4C31">
              <w:rPr>
                <w:rFonts w:ascii="Arial" w:hAnsi="Arial" w:cs="Arial"/>
                <w:sz w:val="20"/>
                <w:szCs w:val="20"/>
              </w:rPr>
              <w:t>Оценка 1 - 25</w:t>
            </w:r>
          </w:p>
        </w:tc>
      </w:tr>
    </w:tbl>
    <w:p w:rsidR="00E63E87" w:rsidRPr="00FF2820" w:rsidRDefault="00E63E87" w:rsidP="00E63E87">
      <w:pPr>
        <w:jc w:val="both"/>
        <w:rPr>
          <w:sz w:val="16"/>
          <w:szCs w:val="16"/>
        </w:rPr>
      </w:pPr>
    </w:p>
    <w:p w:rsidR="00E63E87" w:rsidRPr="00BE4FBC" w:rsidRDefault="00E63E87" w:rsidP="00D37434">
      <w:pPr>
        <w:ind w:firstLine="397"/>
        <w:jc w:val="both"/>
        <w:rPr>
          <w:rFonts w:ascii="Arial" w:hAnsi="Arial" w:cs="Arial"/>
          <w:sz w:val="20"/>
          <w:szCs w:val="20"/>
        </w:rPr>
      </w:pPr>
      <w:r w:rsidRPr="00BE4FBC">
        <w:rPr>
          <w:rFonts w:ascii="Arial" w:hAnsi="Arial" w:cs="Arial"/>
          <w:sz w:val="20"/>
          <w:szCs w:val="20"/>
        </w:rPr>
        <w:t>Числа</w:t>
      </w:r>
      <w:r w:rsidR="00BE4FBC" w:rsidRPr="00BE4FBC">
        <w:rPr>
          <w:rFonts w:ascii="Arial" w:hAnsi="Arial" w:cs="Arial"/>
          <w:sz w:val="20"/>
          <w:szCs w:val="20"/>
        </w:rPr>
        <w:t xml:space="preserve">, указанные </w:t>
      </w:r>
      <w:r w:rsidRPr="00BE4FBC">
        <w:rPr>
          <w:rFonts w:ascii="Arial" w:hAnsi="Arial" w:cs="Arial"/>
          <w:sz w:val="20"/>
          <w:szCs w:val="20"/>
        </w:rPr>
        <w:t>в скобках поясняются ниже и дают примеры для каждого шага процесса оценки согласно матриц</w:t>
      </w:r>
      <w:r w:rsidR="00C13807">
        <w:rPr>
          <w:rFonts w:ascii="Arial" w:hAnsi="Arial" w:cs="Arial"/>
          <w:sz w:val="20"/>
          <w:szCs w:val="20"/>
        </w:rPr>
        <w:t>е</w:t>
      </w:r>
      <w:r w:rsidRPr="00BE4FBC">
        <w:rPr>
          <w:rFonts w:ascii="Arial" w:hAnsi="Arial" w:cs="Arial"/>
          <w:sz w:val="20"/>
          <w:szCs w:val="20"/>
        </w:rPr>
        <w:t>.</w:t>
      </w:r>
    </w:p>
    <w:p w:rsidR="00E63E87" w:rsidRPr="00BE4FBC" w:rsidRDefault="00E63E87" w:rsidP="00D37434">
      <w:pPr>
        <w:ind w:firstLine="397"/>
        <w:jc w:val="both"/>
        <w:rPr>
          <w:rFonts w:ascii="Arial" w:hAnsi="Arial" w:cs="Arial"/>
          <w:sz w:val="20"/>
          <w:szCs w:val="20"/>
        </w:rPr>
      </w:pPr>
      <w:r w:rsidRPr="00BE4FBC">
        <w:rPr>
          <w:rFonts w:ascii="Arial" w:hAnsi="Arial" w:cs="Arial"/>
          <w:sz w:val="20"/>
          <w:szCs w:val="20"/>
        </w:rPr>
        <w:t>Количество необходимых шагов (числа в матрице соответствуют числам, приведенным ниже)</w:t>
      </w:r>
      <w:r w:rsidR="008170BA">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1</w:t>
      </w:r>
      <w:r w:rsidR="000256BB">
        <w:rPr>
          <w:rFonts w:ascii="Arial" w:hAnsi="Arial" w:cs="Arial"/>
          <w:b/>
          <w:sz w:val="20"/>
          <w:szCs w:val="20"/>
        </w:rPr>
        <w:t xml:space="preserve"> группы</w:t>
      </w:r>
      <w:r w:rsidRPr="008170BA">
        <w:rPr>
          <w:rFonts w:ascii="Arial" w:hAnsi="Arial" w:cs="Arial"/>
          <w:b/>
          <w:sz w:val="20"/>
          <w:szCs w:val="20"/>
        </w:rPr>
        <w:t>:</w:t>
      </w:r>
      <w:r w:rsidRPr="008170BA">
        <w:rPr>
          <w:rFonts w:ascii="Arial" w:hAnsi="Arial" w:cs="Arial"/>
          <w:sz w:val="20"/>
          <w:szCs w:val="20"/>
        </w:rPr>
        <w:t xml:space="preserve"> </w:t>
      </w:r>
      <w:r w:rsidR="008170BA" w:rsidRPr="008170BA">
        <w:rPr>
          <w:rFonts w:ascii="Arial" w:hAnsi="Arial" w:cs="Arial"/>
          <w:sz w:val="20"/>
          <w:szCs w:val="20"/>
        </w:rPr>
        <w:t>П</w:t>
      </w:r>
      <w:r w:rsidRPr="008170BA">
        <w:rPr>
          <w:rFonts w:ascii="Arial" w:hAnsi="Arial" w:cs="Arial"/>
          <w:sz w:val="20"/>
          <w:szCs w:val="20"/>
        </w:rPr>
        <w:t>ринятие решения о рассматриваемой области</w:t>
      </w:r>
      <w:r w:rsidR="006C79C3">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Совокупность</w:t>
      </w:r>
      <w:r w:rsidR="008B2D07">
        <w:rPr>
          <w:rFonts w:ascii="Arial" w:hAnsi="Arial" w:cs="Arial"/>
          <w:sz w:val="20"/>
          <w:szCs w:val="20"/>
        </w:rPr>
        <w:t>:</w:t>
      </w:r>
      <w:r w:rsidRPr="008170BA">
        <w:rPr>
          <w:rFonts w:ascii="Arial" w:hAnsi="Arial" w:cs="Arial"/>
          <w:sz w:val="20"/>
          <w:szCs w:val="20"/>
        </w:rPr>
        <w:t xml:space="preserve"> </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одна характеристика различных типов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один тип средства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одна группа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несколько групп средств измерений</w:t>
      </w:r>
      <w:r w:rsidR="008170BA" w:rsidRPr="00FF2820">
        <w:rPr>
          <w:rFonts w:ascii="Arial" w:hAnsi="Arial" w:cs="Arial"/>
          <w:sz w:val="20"/>
          <w:szCs w:val="20"/>
        </w:rPr>
        <w:t>;</w:t>
      </w:r>
    </w:p>
    <w:p w:rsidR="00E63E87" w:rsidRPr="00FF2820" w:rsidRDefault="00FF2820" w:rsidP="00D37434">
      <w:pPr>
        <w:ind w:firstLine="397"/>
        <w:jc w:val="both"/>
        <w:rPr>
          <w:rFonts w:ascii="Arial" w:hAnsi="Arial" w:cs="Arial"/>
          <w:sz w:val="20"/>
          <w:szCs w:val="20"/>
        </w:rPr>
      </w:pPr>
      <w:r>
        <w:rPr>
          <w:rFonts w:ascii="Arial" w:hAnsi="Arial" w:cs="Arial"/>
          <w:sz w:val="20"/>
          <w:szCs w:val="20"/>
        </w:rPr>
        <w:t xml:space="preserve">- </w:t>
      </w:r>
      <w:r w:rsidR="00E63E87" w:rsidRPr="00FF2820">
        <w:rPr>
          <w:rFonts w:ascii="Arial" w:hAnsi="Arial" w:cs="Arial"/>
          <w:sz w:val="20"/>
          <w:szCs w:val="20"/>
        </w:rPr>
        <w:t>один тип средства измерений в различных областях</w:t>
      </w:r>
      <w:r w:rsidR="008170BA" w:rsidRPr="00FF2820">
        <w:rPr>
          <w:rFonts w:ascii="Arial" w:hAnsi="Arial" w:cs="Arial"/>
          <w:sz w:val="20"/>
          <w:szCs w:val="20"/>
        </w:rPr>
        <w:t>.</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2:</w:t>
      </w:r>
      <w:r w:rsidRPr="008170BA">
        <w:rPr>
          <w:rFonts w:ascii="Arial" w:hAnsi="Arial" w:cs="Arial"/>
          <w:sz w:val="20"/>
          <w:szCs w:val="20"/>
        </w:rPr>
        <w:t xml:space="preserve"> Законодательные интересы</w:t>
      </w:r>
      <w:r w:rsidR="006C79C3">
        <w:rPr>
          <w:rFonts w:ascii="Arial" w:hAnsi="Arial" w:cs="Arial"/>
          <w:sz w:val="20"/>
          <w:szCs w:val="20"/>
        </w:rPr>
        <w:t>.</w:t>
      </w:r>
      <w:r w:rsidRPr="008170BA">
        <w:rPr>
          <w:rFonts w:ascii="Arial" w:hAnsi="Arial" w:cs="Arial"/>
          <w:sz w:val="20"/>
          <w:szCs w:val="20"/>
        </w:rPr>
        <w:t xml:space="preserve"> </w:t>
      </w: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Если риск базируется на последствиях и возможности появления несоответствия, необходимо определить предпосылки. Последствия могут выражаться в различном виде. Например, несоответствие может привести к финансовым потерям. Нижеследующие категории законодательных интересов могут использоваться для горизонтальной строки матрицы:</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экономические последствия</w:t>
      </w:r>
      <w:r w:rsidR="008170BA" w:rsidRPr="00D37434">
        <w:rPr>
          <w:rFonts w:ascii="Arial" w:hAnsi="Arial" w:cs="Arial"/>
          <w:sz w:val="20"/>
          <w:szCs w:val="20"/>
        </w:rPr>
        <w:t>;</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общественное здоровье</w:t>
      </w:r>
      <w:r w:rsidR="008170BA" w:rsidRPr="00D37434">
        <w:rPr>
          <w:rFonts w:ascii="Arial" w:hAnsi="Arial" w:cs="Arial"/>
          <w:sz w:val="20"/>
          <w:szCs w:val="20"/>
        </w:rPr>
        <w:t>;</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E63E87" w:rsidRPr="00D37434">
        <w:rPr>
          <w:rFonts w:ascii="Arial" w:hAnsi="Arial" w:cs="Arial"/>
          <w:sz w:val="20"/>
          <w:szCs w:val="20"/>
        </w:rPr>
        <w:t>доверие потребителя</w:t>
      </w:r>
      <w:r w:rsidR="008170BA" w:rsidRPr="00D37434">
        <w:rPr>
          <w:rFonts w:ascii="Arial" w:hAnsi="Arial" w:cs="Arial"/>
          <w:sz w:val="20"/>
          <w:szCs w:val="20"/>
        </w:rPr>
        <w:t>;</w:t>
      </w:r>
      <w:r w:rsidR="00E63E87" w:rsidRPr="00D37434">
        <w:rPr>
          <w:rFonts w:ascii="Arial" w:hAnsi="Arial" w:cs="Arial"/>
          <w:sz w:val="20"/>
          <w:szCs w:val="20"/>
        </w:rPr>
        <w:t xml:space="preserve"> </w:t>
      </w:r>
    </w:p>
    <w:p w:rsidR="00E63E87" w:rsidRPr="00D37434" w:rsidRDefault="00D37434" w:rsidP="00D37434">
      <w:pPr>
        <w:ind w:firstLine="397"/>
        <w:jc w:val="both"/>
        <w:rPr>
          <w:rFonts w:ascii="Arial" w:hAnsi="Arial" w:cs="Arial"/>
          <w:sz w:val="20"/>
          <w:szCs w:val="20"/>
        </w:rPr>
      </w:pPr>
      <w:r>
        <w:rPr>
          <w:rFonts w:ascii="Arial" w:hAnsi="Arial" w:cs="Arial"/>
          <w:sz w:val="20"/>
          <w:szCs w:val="20"/>
        </w:rPr>
        <w:t xml:space="preserve">- </w:t>
      </w:r>
      <w:r w:rsidR="008170BA" w:rsidRPr="00D37434">
        <w:rPr>
          <w:rFonts w:ascii="Arial" w:hAnsi="Arial" w:cs="Arial"/>
          <w:sz w:val="20"/>
          <w:szCs w:val="20"/>
        </w:rPr>
        <w:t>законодательные вопросы и др.</w:t>
      </w:r>
      <w:r w:rsidR="00E63E87" w:rsidRPr="00D37434">
        <w:rPr>
          <w:rFonts w:ascii="Arial" w:hAnsi="Arial" w:cs="Arial"/>
          <w:sz w:val="20"/>
          <w:szCs w:val="20"/>
        </w:rPr>
        <w:t xml:space="preserve"> по усмотрению государственных органов и заинтересованных лиц, принимающих участие в оценке.</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3:</w:t>
      </w:r>
      <w:r w:rsidRPr="008170BA">
        <w:rPr>
          <w:rFonts w:ascii="Arial" w:hAnsi="Arial" w:cs="Arial"/>
          <w:sz w:val="20"/>
          <w:szCs w:val="20"/>
        </w:rPr>
        <w:t xml:space="preserve"> Оценка последствий</w:t>
      </w:r>
      <w:r w:rsidR="006C79C3">
        <w:rPr>
          <w:rFonts w:ascii="Arial" w:hAnsi="Arial" w:cs="Arial"/>
          <w:sz w:val="20"/>
          <w:szCs w:val="20"/>
        </w:rPr>
        <w:t>.</w:t>
      </w:r>
    </w:p>
    <w:p w:rsidR="00D37434" w:rsidRDefault="00E63E87" w:rsidP="00D37434">
      <w:pPr>
        <w:ind w:firstLine="397"/>
        <w:jc w:val="both"/>
        <w:rPr>
          <w:rFonts w:ascii="Arial" w:hAnsi="Arial" w:cs="Arial"/>
          <w:sz w:val="20"/>
          <w:szCs w:val="20"/>
        </w:rPr>
      </w:pPr>
      <w:r w:rsidRPr="008170BA">
        <w:rPr>
          <w:rFonts w:ascii="Arial" w:hAnsi="Arial" w:cs="Arial"/>
          <w:sz w:val="20"/>
          <w:szCs w:val="20"/>
        </w:rPr>
        <w:t>Оценка последствия от появления несоответствия для каждого из законодательных интересов в выделенной области интересов</w:t>
      </w:r>
      <w:r w:rsidR="008169C6">
        <w:rPr>
          <w:rFonts w:ascii="Arial" w:hAnsi="Arial" w:cs="Arial"/>
          <w:sz w:val="20"/>
          <w:szCs w:val="20"/>
        </w:rPr>
        <w:t xml:space="preserve"> (</w:t>
      </w:r>
      <w:r w:rsidR="008169C6" w:rsidRPr="007B7B31">
        <w:rPr>
          <w:rFonts w:ascii="Arial" w:hAnsi="Arial" w:cs="Arial"/>
          <w:b/>
          <w:sz w:val="18"/>
          <w:szCs w:val="18"/>
        </w:rPr>
        <w:t>Таблица А.2.2</w:t>
      </w:r>
      <w:r w:rsidR="008169C6" w:rsidRPr="00EA48F3">
        <w:rPr>
          <w:rFonts w:ascii="Arial" w:hAnsi="Arial" w:cs="Arial"/>
          <w:b/>
          <w:sz w:val="18"/>
          <w:szCs w:val="18"/>
        </w:rPr>
        <w:t>)</w:t>
      </w:r>
      <w:r w:rsidRPr="008170BA">
        <w:rPr>
          <w:rFonts w:ascii="Arial" w:hAnsi="Arial" w:cs="Arial"/>
          <w:sz w:val="20"/>
          <w:szCs w:val="20"/>
        </w:rPr>
        <w:t>.</w:t>
      </w:r>
    </w:p>
    <w:p w:rsidR="00E85ACC" w:rsidRPr="00E85ACC" w:rsidRDefault="00E85ACC" w:rsidP="00D37434">
      <w:pPr>
        <w:ind w:firstLine="397"/>
        <w:jc w:val="both"/>
        <w:rPr>
          <w:rFonts w:ascii="Arial" w:hAnsi="Arial" w:cs="Arial"/>
          <w:b/>
          <w:sz w:val="16"/>
          <w:szCs w:val="16"/>
        </w:rPr>
      </w:pPr>
    </w:p>
    <w:p w:rsidR="00E63E87" w:rsidRDefault="00E63E87" w:rsidP="00D37434">
      <w:pPr>
        <w:ind w:firstLine="397"/>
        <w:jc w:val="both"/>
        <w:rPr>
          <w:rFonts w:ascii="Arial" w:hAnsi="Arial" w:cs="Arial"/>
          <w:b/>
          <w:sz w:val="18"/>
          <w:szCs w:val="18"/>
        </w:rPr>
      </w:pPr>
      <w:r w:rsidRPr="007B7B31">
        <w:rPr>
          <w:rFonts w:ascii="Arial" w:hAnsi="Arial" w:cs="Arial"/>
          <w:b/>
          <w:sz w:val="18"/>
          <w:szCs w:val="18"/>
        </w:rPr>
        <w:lastRenderedPageBreak/>
        <w:t xml:space="preserve">Таблица </w:t>
      </w:r>
      <w:r w:rsidR="008170BA" w:rsidRPr="007B7B31">
        <w:rPr>
          <w:rFonts w:ascii="Arial" w:hAnsi="Arial" w:cs="Arial"/>
          <w:b/>
          <w:sz w:val="18"/>
          <w:szCs w:val="18"/>
        </w:rPr>
        <w:t>А.</w:t>
      </w:r>
      <w:r w:rsidR="0092164E" w:rsidRPr="007B7B31">
        <w:rPr>
          <w:rFonts w:ascii="Arial" w:hAnsi="Arial" w:cs="Arial"/>
          <w:b/>
          <w:sz w:val="18"/>
          <w:szCs w:val="18"/>
        </w:rPr>
        <w:t>2.2</w:t>
      </w:r>
      <w:r w:rsidR="008170BA" w:rsidRPr="007B7B31">
        <w:rPr>
          <w:rFonts w:ascii="Arial" w:hAnsi="Arial" w:cs="Arial"/>
          <w:b/>
          <w:sz w:val="18"/>
          <w:szCs w:val="18"/>
        </w:rPr>
        <w:t xml:space="preserve"> </w:t>
      </w:r>
      <w:r w:rsidR="00D37434" w:rsidRPr="007B7B31">
        <w:rPr>
          <w:rFonts w:ascii="Arial" w:hAnsi="Arial" w:cs="Arial"/>
          <w:b/>
          <w:sz w:val="18"/>
          <w:szCs w:val="18"/>
        </w:rPr>
        <w:t>–</w:t>
      </w:r>
      <w:r w:rsidRPr="007B7B31">
        <w:rPr>
          <w:rFonts w:ascii="Arial" w:hAnsi="Arial" w:cs="Arial"/>
          <w:b/>
          <w:sz w:val="18"/>
          <w:szCs w:val="18"/>
        </w:rPr>
        <w:t xml:space="preserve"> Уровень воздействия</w:t>
      </w:r>
    </w:p>
    <w:p w:rsidR="00D37434" w:rsidRPr="00D37434" w:rsidRDefault="00D37434" w:rsidP="00D37434">
      <w:pPr>
        <w:ind w:firstLine="397"/>
        <w:jc w:val="both"/>
        <w:rPr>
          <w:rFonts w:ascii="Arial" w:hAnsi="Arial" w:cs="Arial"/>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927"/>
      </w:tblGrid>
      <w:tr w:rsidR="00E63E87" w:rsidRPr="00D37434" w:rsidTr="00D37434">
        <w:tc>
          <w:tcPr>
            <w:tcW w:w="4926" w:type="dxa"/>
            <w:tcBorders>
              <w:bottom w:val="double" w:sz="4" w:space="0" w:color="auto"/>
            </w:tcBorders>
            <w:shd w:val="clear" w:color="auto" w:fill="auto"/>
          </w:tcPr>
          <w:p w:rsidR="00E63E87" w:rsidRPr="00D37434" w:rsidRDefault="00E63E87" w:rsidP="00D37434">
            <w:pPr>
              <w:jc w:val="center"/>
              <w:rPr>
                <w:rFonts w:ascii="Arial" w:hAnsi="Arial" w:cs="Arial"/>
                <w:sz w:val="18"/>
                <w:szCs w:val="18"/>
              </w:rPr>
            </w:pPr>
            <w:r w:rsidRPr="00D37434">
              <w:rPr>
                <w:rFonts w:ascii="Arial" w:hAnsi="Arial" w:cs="Arial"/>
                <w:sz w:val="18"/>
                <w:szCs w:val="18"/>
              </w:rPr>
              <w:t>Уровень воздействия</w:t>
            </w:r>
          </w:p>
        </w:tc>
        <w:tc>
          <w:tcPr>
            <w:tcW w:w="4927" w:type="dxa"/>
            <w:tcBorders>
              <w:bottom w:val="double" w:sz="4" w:space="0" w:color="auto"/>
            </w:tcBorders>
            <w:shd w:val="clear" w:color="auto" w:fill="auto"/>
          </w:tcPr>
          <w:p w:rsidR="00E63E87" w:rsidRPr="00D37434" w:rsidRDefault="00E63E87" w:rsidP="00D37434">
            <w:pPr>
              <w:jc w:val="center"/>
              <w:rPr>
                <w:rFonts w:ascii="Arial" w:hAnsi="Arial" w:cs="Arial"/>
                <w:sz w:val="18"/>
                <w:szCs w:val="18"/>
              </w:rPr>
            </w:pPr>
            <w:r w:rsidRPr="00D37434">
              <w:rPr>
                <w:rFonts w:ascii="Arial" w:hAnsi="Arial" w:cs="Arial"/>
                <w:sz w:val="18"/>
                <w:szCs w:val="18"/>
              </w:rPr>
              <w:t>Оценка</w:t>
            </w:r>
            <w:r w:rsidR="00DD2AA1">
              <w:rPr>
                <w:rFonts w:ascii="Arial" w:hAnsi="Arial" w:cs="Arial"/>
                <w:sz w:val="18"/>
                <w:szCs w:val="18"/>
              </w:rPr>
              <w:t xml:space="preserve"> (последствий)</w:t>
            </w:r>
          </w:p>
        </w:tc>
      </w:tr>
      <w:tr w:rsidR="00E63E87" w:rsidRPr="00A676B3" w:rsidTr="00D37434">
        <w:tc>
          <w:tcPr>
            <w:tcW w:w="4926" w:type="dxa"/>
            <w:tcBorders>
              <w:top w:val="double" w:sz="4" w:space="0" w:color="auto"/>
            </w:tcBorders>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Минимальный</w:t>
            </w:r>
          </w:p>
        </w:tc>
        <w:tc>
          <w:tcPr>
            <w:tcW w:w="4927" w:type="dxa"/>
            <w:tcBorders>
              <w:top w:val="double" w:sz="4" w:space="0" w:color="auto"/>
            </w:tcBorders>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1</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Ограниченный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2</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Средний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3</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Повышенный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4</w:t>
            </w:r>
          </w:p>
        </w:tc>
      </w:tr>
      <w:tr w:rsidR="00E63E87" w:rsidRPr="00A676B3" w:rsidTr="00A676B3">
        <w:tc>
          <w:tcPr>
            <w:tcW w:w="4926"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Значительный</w:t>
            </w:r>
          </w:p>
        </w:tc>
        <w:tc>
          <w:tcPr>
            <w:tcW w:w="4927" w:type="dxa"/>
            <w:shd w:val="clear" w:color="auto" w:fill="auto"/>
          </w:tcPr>
          <w:p w:rsidR="00E63E87" w:rsidRPr="00A676B3" w:rsidRDefault="00E63E87" w:rsidP="00D37434">
            <w:pPr>
              <w:jc w:val="center"/>
              <w:rPr>
                <w:rFonts w:ascii="Arial" w:hAnsi="Arial" w:cs="Arial"/>
                <w:sz w:val="20"/>
                <w:szCs w:val="20"/>
              </w:rPr>
            </w:pPr>
            <w:r w:rsidRPr="00A676B3">
              <w:rPr>
                <w:rFonts w:ascii="Arial" w:hAnsi="Arial" w:cs="Arial"/>
                <w:sz w:val="20"/>
                <w:szCs w:val="20"/>
              </w:rPr>
              <w:t>5</w:t>
            </w:r>
          </w:p>
        </w:tc>
      </w:tr>
    </w:tbl>
    <w:p w:rsidR="00D37434" w:rsidRDefault="00D37434" w:rsidP="00E63E87">
      <w:pPr>
        <w:ind w:firstLine="708"/>
        <w:jc w:val="both"/>
        <w:rPr>
          <w:rFonts w:ascii="Arial" w:hAnsi="Arial" w:cs="Arial"/>
          <w:sz w:val="20"/>
          <w:szCs w:val="20"/>
        </w:rPr>
      </w:pPr>
    </w:p>
    <w:p w:rsidR="00E63E87" w:rsidRPr="008170BA" w:rsidRDefault="00E63E87" w:rsidP="00D37434">
      <w:pPr>
        <w:ind w:firstLine="397"/>
        <w:jc w:val="both"/>
        <w:rPr>
          <w:rFonts w:ascii="Arial" w:hAnsi="Arial" w:cs="Arial"/>
          <w:sz w:val="20"/>
          <w:szCs w:val="20"/>
        </w:rPr>
      </w:pPr>
      <w:r w:rsidRPr="008170BA">
        <w:rPr>
          <w:rFonts w:ascii="Arial" w:hAnsi="Arial" w:cs="Arial"/>
          <w:sz w:val="20"/>
          <w:szCs w:val="20"/>
        </w:rPr>
        <w:t xml:space="preserve">На практике не всегда ясно, какие из законодательных интересов подвергаются воздействию несоответствия или насколько сильны его последствия. Зачастую последствия являются косвенным результатом несоответствия. Оценка последствия, базирующаяся на максимально вероятном последствии – максимальное последствие, которое может вызвать несоответствие в реальности.   </w:t>
      </w:r>
    </w:p>
    <w:p w:rsidR="00E63E87" w:rsidRPr="008170BA" w:rsidRDefault="00E63E87" w:rsidP="006C79C3">
      <w:pPr>
        <w:ind w:firstLine="397"/>
        <w:jc w:val="both"/>
        <w:rPr>
          <w:rFonts w:ascii="Arial" w:hAnsi="Arial" w:cs="Arial"/>
          <w:sz w:val="20"/>
          <w:szCs w:val="20"/>
        </w:rPr>
      </w:pPr>
      <w:r w:rsidRPr="008170BA">
        <w:rPr>
          <w:rFonts w:ascii="Arial" w:hAnsi="Arial" w:cs="Arial"/>
          <w:b/>
          <w:sz w:val="20"/>
          <w:szCs w:val="20"/>
        </w:rPr>
        <w:t>Шаг 4:</w:t>
      </w:r>
      <w:r w:rsidRPr="008170BA">
        <w:rPr>
          <w:rFonts w:ascii="Arial" w:hAnsi="Arial" w:cs="Arial"/>
          <w:sz w:val="20"/>
          <w:szCs w:val="20"/>
        </w:rPr>
        <w:t xml:space="preserve"> Усредненная оценка последствия</w:t>
      </w:r>
      <w:r w:rsidR="00D37434">
        <w:rPr>
          <w:rFonts w:ascii="Arial" w:hAnsi="Arial" w:cs="Arial"/>
          <w:sz w:val="20"/>
          <w:szCs w:val="20"/>
        </w:rPr>
        <w:t>.</w:t>
      </w:r>
      <w:r w:rsidRPr="008170BA">
        <w:rPr>
          <w:rFonts w:ascii="Arial" w:hAnsi="Arial" w:cs="Arial"/>
          <w:sz w:val="20"/>
          <w:szCs w:val="20"/>
        </w:rPr>
        <w:t xml:space="preserve"> </w:t>
      </w:r>
    </w:p>
    <w:p w:rsidR="00E63E87" w:rsidRPr="008170BA" w:rsidRDefault="00E63E87" w:rsidP="006C79C3">
      <w:pPr>
        <w:ind w:firstLine="397"/>
        <w:jc w:val="both"/>
        <w:rPr>
          <w:rFonts w:ascii="Arial" w:hAnsi="Arial" w:cs="Arial"/>
          <w:sz w:val="20"/>
          <w:szCs w:val="20"/>
        </w:rPr>
      </w:pPr>
      <w:r w:rsidRPr="008170BA">
        <w:rPr>
          <w:rFonts w:ascii="Arial" w:hAnsi="Arial" w:cs="Arial"/>
          <w:sz w:val="20"/>
          <w:szCs w:val="20"/>
        </w:rPr>
        <w:t>Суммируются все возможные последствия и определяется средняя оценка последствий, например, (</w:t>
      </w:r>
      <w:r w:rsidR="005A0198">
        <w:rPr>
          <w:rFonts w:ascii="Arial" w:hAnsi="Arial" w:cs="Arial"/>
          <w:sz w:val="20"/>
          <w:szCs w:val="20"/>
        </w:rPr>
        <w:t>2+2</w:t>
      </w:r>
      <w:r w:rsidRPr="008170BA">
        <w:rPr>
          <w:rFonts w:ascii="Arial" w:hAnsi="Arial" w:cs="Arial"/>
          <w:sz w:val="20"/>
          <w:szCs w:val="20"/>
        </w:rPr>
        <w:t>+2)/3. Среднее затем умножается на вероятность для получения оценки риска.</w:t>
      </w:r>
    </w:p>
    <w:p w:rsidR="00E63E87" w:rsidRPr="008170BA" w:rsidRDefault="00E63E87" w:rsidP="00D37434">
      <w:pPr>
        <w:ind w:firstLine="397"/>
        <w:jc w:val="both"/>
        <w:rPr>
          <w:rFonts w:ascii="Arial" w:hAnsi="Arial" w:cs="Arial"/>
          <w:sz w:val="20"/>
          <w:szCs w:val="20"/>
        </w:rPr>
      </w:pPr>
      <w:r w:rsidRPr="008170BA">
        <w:rPr>
          <w:rFonts w:ascii="Arial" w:hAnsi="Arial" w:cs="Arial"/>
          <w:b/>
          <w:sz w:val="20"/>
          <w:szCs w:val="20"/>
        </w:rPr>
        <w:t>Шаг 5:</w:t>
      </w:r>
      <w:r w:rsidRPr="008170BA">
        <w:rPr>
          <w:rFonts w:ascii="Arial" w:hAnsi="Arial" w:cs="Arial"/>
          <w:sz w:val="20"/>
          <w:szCs w:val="20"/>
        </w:rPr>
        <w:t xml:space="preserve"> Оценивается вероятность возникновени</w:t>
      </w:r>
      <w:r w:rsidR="00A4721F">
        <w:rPr>
          <w:rFonts w:ascii="Arial" w:hAnsi="Arial" w:cs="Arial"/>
          <w:sz w:val="20"/>
          <w:szCs w:val="20"/>
        </w:rPr>
        <w:t>я</w:t>
      </w:r>
      <w:r w:rsidRPr="008170BA">
        <w:rPr>
          <w:rFonts w:ascii="Arial" w:hAnsi="Arial" w:cs="Arial"/>
          <w:sz w:val="20"/>
          <w:szCs w:val="20"/>
        </w:rPr>
        <w:t xml:space="preserve"> несоответствия</w:t>
      </w:r>
      <w:r w:rsidR="006C79C3">
        <w:rPr>
          <w:rFonts w:ascii="Arial" w:hAnsi="Arial" w:cs="Arial"/>
          <w:sz w:val="20"/>
          <w:szCs w:val="20"/>
        </w:rPr>
        <w:t>.</w:t>
      </w:r>
    </w:p>
    <w:p w:rsidR="00E63E87" w:rsidRPr="008B1279" w:rsidRDefault="00E63E87" w:rsidP="00D37434">
      <w:pPr>
        <w:ind w:firstLine="397"/>
        <w:jc w:val="both"/>
        <w:rPr>
          <w:rFonts w:ascii="Arial" w:hAnsi="Arial" w:cs="Arial"/>
          <w:sz w:val="20"/>
          <w:szCs w:val="20"/>
        </w:rPr>
      </w:pPr>
      <w:r w:rsidRPr="008B1279">
        <w:rPr>
          <w:rFonts w:ascii="Arial" w:hAnsi="Arial" w:cs="Arial"/>
          <w:sz w:val="20"/>
          <w:szCs w:val="20"/>
        </w:rPr>
        <w:t>Оценивается вероятность проявления несоответствия</w:t>
      </w:r>
      <w:r w:rsidR="00FA5AB4">
        <w:rPr>
          <w:rFonts w:ascii="Arial" w:hAnsi="Arial" w:cs="Arial"/>
          <w:sz w:val="20"/>
          <w:szCs w:val="20"/>
        </w:rPr>
        <w:t xml:space="preserve"> с присвоением соответствующей оценки </w:t>
      </w:r>
      <w:r w:rsidR="00FA5AB4" w:rsidRPr="00FA5AB4">
        <w:rPr>
          <w:rFonts w:ascii="Arial" w:hAnsi="Arial" w:cs="Arial"/>
          <w:color w:val="FF0000"/>
          <w:sz w:val="20"/>
          <w:szCs w:val="20"/>
        </w:rPr>
        <w:t>(Таблица А.2.3)</w:t>
      </w:r>
      <w:r w:rsidRPr="008B1279">
        <w:rPr>
          <w:rFonts w:ascii="Arial" w:hAnsi="Arial" w:cs="Arial"/>
          <w:sz w:val="20"/>
          <w:szCs w:val="20"/>
        </w:rPr>
        <w:t>. Выражается в вероятности нарушения установленных правил или как часто нарушаются или будут нарушены правила. Вопросы оценки вероятности включают, но не ограничиваются следующим: известными факторами, статистикой в т.ч. полученной от других инспекционных органов, участников рынка, и т.д.</w:t>
      </w:r>
    </w:p>
    <w:p w:rsidR="00E63E87" w:rsidRPr="008B1279" w:rsidRDefault="00E63E87" w:rsidP="006C79C3">
      <w:pPr>
        <w:ind w:firstLine="397"/>
        <w:jc w:val="both"/>
        <w:rPr>
          <w:rFonts w:ascii="Arial" w:hAnsi="Arial" w:cs="Arial"/>
          <w:sz w:val="20"/>
          <w:szCs w:val="20"/>
        </w:rPr>
      </w:pPr>
      <w:r w:rsidRPr="008B1279">
        <w:rPr>
          <w:rFonts w:ascii="Arial" w:hAnsi="Arial" w:cs="Arial"/>
          <w:sz w:val="20"/>
          <w:szCs w:val="20"/>
        </w:rPr>
        <w:t>Возможный ряд вопросов:</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 xml:space="preserve">ак часто случается, что </w:t>
      </w:r>
      <w:r w:rsidR="00063E4B">
        <w:rPr>
          <w:rFonts w:ascii="Arial" w:hAnsi="Arial" w:cs="Arial"/>
          <w:sz w:val="20"/>
          <w:szCs w:val="20"/>
        </w:rPr>
        <w:t xml:space="preserve">измерительное оборудование </w:t>
      </w:r>
      <w:r w:rsidR="00E63E87" w:rsidRPr="006C79C3">
        <w:rPr>
          <w:rFonts w:ascii="Arial" w:hAnsi="Arial" w:cs="Arial"/>
          <w:sz w:val="20"/>
          <w:szCs w:val="20"/>
        </w:rPr>
        <w:t>не выполняет конкретные требования для данной группы?</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 xml:space="preserve">ак часто изготовитель не выполняет требований не только в отношении рассматриваемого </w:t>
      </w:r>
      <w:r w:rsidR="00063E4B">
        <w:rPr>
          <w:rFonts w:ascii="Arial" w:hAnsi="Arial" w:cs="Arial"/>
          <w:sz w:val="20"/>
          <w:szCs w:val="20"/>
        </w:rPr>
        <w:t>измерительного оборудования</w:t>
      </w:r>
      <w:r w:rsidR="00E63E87" w:rsidRPr="006C79C3">
        <w:rPr>
          <w:rFonts w:ascii="Arial" w:hAnsi="Arial" w:cs="Arial"/>
          <w:sz w:val="20"/>
          <w:szCs w:val="20"/>
        </w:rPr>
        <w:t>, но и также и всей номенклатуры своей продукции?</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И</w:t>
      </w:r>
      <w:r w:rsidR="00E63E87" w:rsidRPr="006C79C3">
        <w:rPr>
          <w:rFonts w:ascii="Arial" w:hAnsi="Arial" w:cs="Arial"/>
          <w:sz w:val="20"/>
          <w:szCs w:val="20"/>
        </w:rPr>
        <w:t>меет ли изготовитель/поставщик систему качества?</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К</w:t>
      </w:r>
      <w:r w:rsidR="00E63E87" w:rsidRPr="006C79C3">
        <w:rPr>
          <w:rFonts w:ascii="Arial" w:hAnsi="Arial" w:cs="Arial"/>
          <w:sz w:val="20"/>
          <w:szCs w:val="20"/>
        </w:rPr>
        <w:t>акую долю рынка занимает изготовитель/поставщик?</w:t>
      </w:r>
    </w:p>
    <w:p w:rsidR="00E63E87" w:rsidRPr="006C79C3" w:rsidRDefault="006C79C3" w:rsidP="006C79C3">
      <w:pPr>
        <w:ind w:firstLine="397"/>
        <w:jc w:val="both"/>
        <w:rPr>
          <w:rFonts w:ascii="Arial" w:hAnsi="Arial" w:cs="Arial"/>
          <w:sz w:val="20"/>
          <w:szCs w:val="20"/>
        </w:rPr>
      </w:pPr>
      <w:r w:rsidRPr="00EC592F">
        <w:rPr>
          <w:rFonts w:ascii="Arial" w:hAnsi="Arial" w:cs="Arial"/>
          <w:sz w:val="20"/>
          <w:szCs w:val="20"/>
        </w:rPr>
        <w:t>- П</w:t>
      </w:r>
      <w:r w:rsidR="00E63E87" w:rsidRPr="00EC592F">
        <w:rPr>
          <w:rFonts w:ascii="Arial" w:hAnsi="Arial" w:cs="Arial"/>
          <w:sz w:val="20"/>
          <w:szCs w:val="20"/>
        </w:rPr>
        <w:t xml:space="preserve">роизводится ли </w:t>
      </w:r>
      <w:r w:rsidR="00063E4B">
        <w:rPr>
          <w:rFonts w:ascii="Arial" w:hAnsi="Arial" w:cs="Arial"/>
          <w:sz w:val="20"/>
          <w:szCs w:val="20"/>
        </w:rPr>
        <w:t xml:space="preserve">измерительное оборудование </w:t>
      </w:r>
      <w:r w:rsidR="00EF3654" w:rsidRPr="00EC592F">
        <w:rPr>
          <w:rFonts w:ascii="Arial" w:hAnsi="Arial" w:cs="Arial"/>
          <w:sz w:val="20"/>
          <w:szCs w:val="20"/>
        </w:rPr>
        <w:t xml:space="preserve">серийно </w:t>
      </w:r>
      <w:r w:rsidR="00E63E87" w:rsidRPr="00EC592F">
        <w:rPr>
          <w:rFonts w:ascii="Arial" w:hAnsi="Arial" w:cs="Arial"/>
          <w:sz w:val="20"/>
          <w:szCs w:val="20"/>
        </w:rPr>
        <w:t>или производится</w:t>
      </w:r>
      <w:r w:rsidR="00E63E87" w:rsidRPr="006C79C3">
        <w:rPr>
          <w:rFonts w:ascii="Arial" w:hAnsi="Arial" w:cs="Arial"/>
          <w:sz w:val="20"/>
          <w:szCs w:val="20"/>
        </w:rPr>
        <w:t xml:space="preserve"> и контролируется в единичном экземпляре?</w:t>
      </w:r>
    </w:p>
    <w:p w:rsidR="00E63E87" w:rsidRPr="006C79C3" w:rsidRDefault="006C79C3" w:rsidP="006C79C3">
      <w:pPr>
        <w:ind w:firstLine="397"/>
        <w:jc w:val="both"/>
        <w:rPr>
          <w:rFonts w:ascii="Arial" w:hAnsi="Arial" w:cs="Arial"/>
          <w:sz w:val="20"/>
          <w:szCs w:val="20"/>
        </w:rPr>
      </w:pPr>
      <w:r>
        <w:rPr>
          <w:rFonts w:ascii="Arial" w:hAnsi="Arial" w:cs="Arial"/>
          <w:sz w:val="20"/>
          <w:szCs w:val="20"/>
        </w:rPr>
        <w:t xml:space="preserve">- </w:t>
      </w:r>
      <w:r w:rsidRPr="00EC592F">
        <w:rPr>
          <w:rFonts w:ascii="Arial" w:hAnsi="Arial" w:cs="Arial"/>
          <w:sz w:val="20"/>
          <w:szCs w:val="20"/>
        </w:rPr>
        <w:t>Л</w:t>
      </w:r>
      <w:r w:rsidR="00E63E87" w:rsidRPr="00EC592F">
        <w:rPr>
          <w:rFonts w:ascii="Arial" w:hAnsi="Arial" w:cs="Arial"/>
          <w:sz w:val="20"/>
          <w:szCs w:val="20"/>
        </w:rPr>
        <w:t xml:space="preserve">егко ли </w:t>
      </w:r>
      <w:r w:rsidR="00EF3654" w:rsidRPr="00EC592F">
        <w:rPr>
          <w:rFonts w:ascii="Arial" w:hAnsi="Arial" w:cs="Arial"/>
          <w:sz w:val="20"/>
          <w:szCs w:val="20"/>
        </w:rPr>
        <w:t xml:space="preserve">проверить наличие пломбировки и изъять для метрологического контроля </w:t>
      </w:r>
      <w:r w:rsidR="00063E4B" w:rsidRPr="00063E4B">
        <w:rPr>
          <w:rFonts w:ascii="Arial" w:hAnsi="Arial" w:cs="Arial"/>
          <w:sz w:val="20"/>
          <w:szCs w:val="20"/>
        </w:rPr>
        <w:t>измерительное оборудование</w:t>
      </w:r>
      <w:r w:rsidR="00E63E87" w:rsidRPr="00EC592F">
        <w:rPr>
          <w:rFonts w:ascii="Arial" w:hAnsi="Arial" w:cs="Arial"/>
          <w:sz w:val="20"/>
          <w:szCs w:val="20"/>
        </w:rPr>
        <w:t xml:space="preserve"> при инспекции?</w:t>
      </w:r>
    </w:p>
    <w:p w:rsidR="00E63E87" w:rsidRPr="006C79C3" w:rsidRDefault="006C79C3" w:rsidP="006C79C3">
      <w:pPr>
        <w:ind w:firstLine="397"/>
        <w:jc w:val="both"/>
        <w:rPr>
          <w:rFonts w:ascii="Arial" w:hAnsi="Arial" w:cs="Arial"/>
          <w:sz w:val="20"/>
          <w:szCs w:val="20"/>
        </w:rPr>
      </w:pPr>
      <w:r>
        <w:rPr>
          <w:rFonts w:ascii="Arial" w:hAnsi="Arial" w:cs="Arial"/>
          <w:sz w:val="20"/>
          <w:szCs w:val="20"/>
        </w:rPr>
        <w:t>- Е</w:t>
      </w:r>
      <w:r w:rsidR="00E63E87" w:rsidRPr="006C79C3">
        <w:rPr>
          <w:rFonts w:ascii="Arial" w:hAnsi="Arial" w:cs="Arial"/>
          <w:sz w:val="20"/>
          <w:szCs w:val="20"/>
        </w:rPr>
        <w:t xml:space="preserve">сть ли мотивация изменения критических аспектов </w:t>
      </w:r>
      <w:r w:rsidR="00063E4B">
        <w:rPr>
          <w:rFonts w:ascii="Arial" w:hAnsi="Arial" w:cs="Arial"/>
          <w:sz w:val="20"/>
          <w:szCs w:val="20"/>
        </w:rPr>
        <w:t>измерительного оборудования</w:t>
      </w:r>
      <w:r w:rsidR="00E63E87" w:rsidRPr="006C79C3">
        <w:rPr>
          <w:rFonts w:ascii="Arial" w:hAnsi="Arial" w:cs="Arial"/>
          <w:sz w:val="20"/>
          <w:szCs w:val="20"/>
        </w:rPr>
        <w:t>?</w:t>
      </w:r>
    </w:p>
    <w:p w:rsidR="00E63E87" w:rsidRDefault="006C79C3" w:rsidP="006C79C3">
      <w:pPr>
        <w:ind w:firstLine="397"/>
        <w:jc w:val="both"/>
        <w:rPr>
          <w:rFonts w:ascii="Arial" w:hAnsi="Arial" w:cs="Arial"/>
          <w:sz w:val="20"/>
          <w:szCs w:val="20"/>
        </w:rPr>
      </w:pPr>
      <w:r>
        <w:rPr>
          <w:rFonts w:ascii="Arial" w:hAnsi="Arial" w:cs="Arial"/>
          <w:sz w:val="20"/>
          <w:szCs w:val="20"/>
        </w:rPr>
        <w:t>- И</w:t>
      </w:r>
      <w:r w:rsidR="00E63E87" w:rsidRPr="006C79C3">
        <w:rPr>
          <w:rFonts w:ascii="Arial" w:hAnsi="Arial" w:cs="Arial"/>
          <w:sz w:val="20"/>
          <w:szCs w:val="20"/>
        </w:rPr>
        <w:t xml:space="preserve">меется ли возможность или устоявшаяся процедура контроля </w:t>
      </w:r>
      <w:r w:rsidR="00063E4B">
        <w:rPr>
          <w:rFonts w:ascii="Arial" w:hAnsi="Arial" w:cs="Arial"/>
          <w:sz w:val="20"/>
          <w:szCs w:val="20"/>
        </w:rPr>
        <w:t xml:space="preserve">измерительного оборудования </w:t>
      </w:r>
      <w:r w:rsidR="00E63E87" w:rsidRPr="006C79C3">
        <w:rPr>
          <w:rFonts w:ascii="Arial" w:hAnsi="Arial" w:cs="Arial"/>
          <w:sz w:val="20"/>
          <w:szCs w:val="20"/>
        </w:rPr>
        <w:t>конечным пользователем</w:t>
      </w:r>
      <w:r w:rsidR="008B1279" w:rsidRPr="006C79C3">
        <w:rPr>
          <w:rFonts w:ascii="Arial" w:hAnsi="Arial" w:cs="Arial"/>
          <w:sz w:val="20"/>
          <w:szCs w:val="20"/>
        </w:rPr>
        <w:t xml:space="preserve"> </w:t>
      </w:r>
      <w:r w:rsidR="00E63E87" w:rsidRPr="006C79C3">
        <w:rPr>
          <w:rFonts w:ascii="Arial" w:hAnsi="Arial" w:cs="Arial"/>
          <w:sz w:val="20"/>
          <w:szCs w:val="20"/>
        </w:rPr>
        <w:t>и др.</w:t>
      </w:r>
    </w:p>
    <w:p w:rsidR="006C79C3" w:rsidRPr="006C79C3" w:rsidRDefault="006C79C3" w:rsidP="006C79C3">
      <w:pPr>
        <w:ind w:firstLine="397"/>
        <w:jc w:val="both"/>
        <w:rPr>
          <w:rFonts w:ascii="Arial" w:hAnsi="Arial" w:cs="Arial"/>
          <w:sz w:val="16"/>
          <w:szCs w:val="16"/>
        </w:rPr>
      </w:pPr>
    </w:p>
    <w:p w:rsidR="00E63E87" w:rsidRPr="006C79C3" w:rsidRDefault="00E63E87" w:rsidP="0092164E">
      <w:pPr>
        <w:ind w:left="1560" w:hanging="1560"/>
        <w:jc w:val="both"/>
        <w:rPr>
          <w:rFonts w:ascii="Arial" w:hAnsi="Arial" w:cs="Arial"/>
          <w:b/>
          <w:sz w:val="18"/>
          <w:szCs w:val="18"/>
        </w:rPr>
      </w:pPr>
      <w:r w:rsidRPr="006C79C3">
        <w:rPr>
          <w:rFonts w:ascii="Arial" w:hAnsi="Arial" w:cs="Arial"/>
          <w:b/>
          <w:sz w:val="18"/>
          <w:szCs w:val="18"/>
        </w:rPr>
        <w:t xml:space="preserve">Таблица </w:t>
      </w:r>
      <w:r w:rsidR="008B1279" w:rsidRPr="00497B32">
        <w:rPr>
          <w:rFonts w:ascii="Arial" w:hAnsi="Arial" w:cs="Arial"/>
          <w:b/>
          <w:sz w:val="18"/>
          <w:szCs w:val="18"/>
          <w:highlight w:val="yellow"/>
        </w:rPr>
        <w:t>А.</w:t>
      </w:r>
      <w:r w:rsidR="0092164E" w:rsidRPr="00497B32">
        <w:rPr>
          <w:rFonts w:ascii="Arial" w:hAnsi="Arial" w:cs="Arial"/>
          <w:b/>
          <w:sz w:val="18"/>
          <w:szCs w:val="18"/>
          <w:highlight w:val="yellow"/>
        </w:rPr>
        <w:t>2.3</w:t>
      </w:r>
      <w:r w:rsidR="008B1279" w:rsidRPr="006C79C3">
        <w:rPr>
          <w:rFonts w:ascii="Arial" w:hAnsi="Arial" w:cs="Arial"/>
          <w:b/>
          <w:sz w:val="18"/>
          <w:szCs w:val="18"/>
        </w:rPr>
        <w:t xml:space="preserve"> </w:t>
      </w:r>
      <w:r w:rsidR="006C79C3">
        <w:rPr>
          <w:rFonts w:ascii="Arial" w:hAnsi="Arial" w:cs="Arial"/>
          <w:b/>
          <w:sz w:val="18"/>
          <w:szCs w:val="18"/>
        </w:rPr>
        <w:t>– </w:t>
      </w:r>
      <w:r w:rsidRPr="006C79C3">
        <w:rPr>
          <w:rFonts w:ascii="Arial" w:hAnsi="Arial" w:cs="Arial"/>
          <w:b/>
          <w:sz w:val="18"/>
          <w:szCs w:val="18"/>
        </w:rPr>
        <w:t>Уровень вероятности того, что событие (выход метрологических характеристик за</w:t>
      </w:r>
      <w:r w:rsidR="006C79C3">
        <w:rPr>
          <w:rFonts w:ascii="Arial" w:hAnsi="Arial" w:cs="Arial"/>
          <w:b/>
          <w:sz w:val="18"/>
          <w:szCs w:val="18"/>
        </w:rPr>
        <w:br/>
      </w:r>
      <w:r w:rsidR="008B1279" w:rsidRPr="006C79C3">
        <w:rPr>
          <w:rFonts w:ascii="Arial" w:hAnsi="Arial" w:cs="Arial"/>
          <w:b/>
          <w:sz w:val="18"/>
          <w:szCs w:val="18"/>
        </w:rPr>
        <w:t>максимально допускаемую погрешность</w:t>
      </w:r>
      <w:r w:rsidRPr="006C79C3">
        <w:rPr>
          <w:rFonts w:ascii="Arial" w:hAnsi="Arial" w:cs="Arial"/>
          <w:b/>
          <w:sz w:val="18"/>
          <w:szCs w:val="18"/>
        </w:rPr>
        <w:t xml:space="preserve">, мошенничество) случится в пределах </w:t>
      </w:r>
      <w:r w:rsidR="008B1279" w:rsidRPr="006C79C3">
        <w:rPr>
          <w:rFonts w:ascii="Arial" w:hAnsi="Arial" w:cs="Arial"/>
          <w:b/>
          <w:sz w:val="18"/>
          <w:szCs w:val="18"/>
        </w:rPr>
        <w:t>межповерочного (межкалибровочного) интервала</w:t>
      </w:r>
      <w:r w:rsidRPr="006C79C3">
        <w:rPr>
          <w:rFonts w:ascii="Arial" w:hAnsi="Arial" w:cs="Arial"/>
          <w:b/>
          <w:sz w:val="18"/>
          <w:szCs w:val="18"/>
        </w:rPr>
        <w:t xml:space="preserve"> </w:t>
      </w:r>
    </w:p>
    <w:p w:rsidR="00E63E87" w:rsidRPr="006C79C3" w:rsidRDefault="00E63E87" w:rsidP="00E63E87">
      <w:pPr>
        <w:jc w:val="both"/>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15"/>
      </w:tblGrid>
      <w:tr w:rsidR="00E63E87" w:rsidRPr="00A676B3" w:rsidTr="006C79C3">
        <w:tc>
          <w:tcPr>
            <w:tcW w:w="7338" w:type="dxa"/>
            <w:tcBorders>
              <w:bottom w:val="double" w:sz="4" w:space="0" w:color="auto"/>
            </w:tcBorders>
            <w:shd w:val="clear" w:color="auto" w:fill="auto"/>
          </w:tcPr>
          <w:p w:rsidR="00E63E87" w:rsidRPr="006C79C3" w:rsidRDefault="00E63E87" w:rsidP="00A676B3">
            <w:pPr>
              <w:jc w:val="center"/>
              <w:rPr>
                <w:rFonts w:ascii="Arial" w:hAnsi="Arial" w:cs="Arial"/>
                <w:sz w:val="18"/>
                <w:szCs w:val="18"/>
              </w:rPr>
            </w:pPr>
            <w:r w:rsidRPr="006C79C3">
              <w:rPr>
                <w:rFonts w:ascii="Arial" w:hAnsi="Arial" w:cs="Arial"/>
                <w:sz w:val="18"/>
                <w:szCs w:val="18"/>
              </w:rPr>
              <w:t>Уровень вероятности</w:t>
            </w:r>
          </w:p>
        </w:tc>
        <w:tc>
          <w:tcPr>
            <w:tcW w:w="2515" w:type="dxa"/>
            <w:tcBorders>
              <w:bottom w:val="double" w:sz="4" w:space="0" w:color="auto"/>
            </w:tcBorders>
            <w:shd w:val="clear" w:color="auto" w:fill="auto"/>
          </w:tcPr>
          <w:p w:rsidR="00E63E87" w:rsidRPr="006C79C3" w:rsidRDefault="00E63E87" w:rsidP="00A676B3">
            <w:pPr>
              <w:jc w:val="center"/>
              <w:rPr>
                <w:rFonts w:ascii="Arial" w:hAnsi="Arial" w:cs="Arial"/>
                <w:sz w:val="18"/>
                <w:szCs w:val="18"/>
              </w:rPr>
            </w:pPr>
            <w:r w:rsidRPr="006C79C3">
              <w:rPr>
                <w:rFonts w:ascii="Arial" w:hAnsi="Arial" w:cs="Arial"/>
                <w:sz w:val="18"/>
                <w:szCs w:val="18"/>
              </w:rPr>
              <w:t>Оценка</w:t>
            </w:r>
          </w:p>
        </w:tc>
      </w:tr>
      <w:tr w:rsidR="00E63E87" w:rsidRPr="00A676B3" w:rsidTr="006C79C3">
        <w:tc>
          <w:tcPr>
            <w:tcW w:w="7338" w:type="dxa"/>
            <w:tcBorders>
              <w:top w:val="double" w:sz="4" w:space="0" w:color="auto"/>
            </w:tcBorders>
            <w:shd w:val="clear" w:color="auto" w:fill="auto"/>
          </w:tcPr>
          <w:p w:rsidR="00E63E87" w:rsidRPr="00EC592F" w:rsidRDefault="00770264" w:rsidP="00E63E87">
            <w:pPr>
              <w:rPr>
                <w:rFonts w:ascii="Arial" w:hAnsi="Arial" w:cs="Arial"/>
                <w:sz w:val="20"/>
                <w:szCs w:val="20"/>
              </w:rPr>
            </w:pPr>
            <w:r w:rsidRPr="00EC592F">
              <w:rPr>
                <w:rFonts w:ascii="Arial" w:hAnsi="Arial" w:cs="Arial"/>
                <w:sz w:val="20"/>
                <w:szCs w:val="20"/>
              </w:rPr>
              <w:t>Невероятно:</w:t>
            </w:r>
            <w:r w:rsidR="00E63E87" w:rsidRPr="00EC592F">
              <w:rPr>
                <w:rFonts w:ascii="Arial" w:hAnsi="Arial" w:cs="Arial"/>
                <w:sz w:val="20"/>
                <w:szCs w:val="20"/>
              </w:rPr>
              <w:t xml:space="preserve"> Абсолютно невероятно   </w:t>
            </w:r>
          </w:p>
        </w:tc>
        <w:tc>
          <w:tcPr>
            <w:tcW w:w="2515" w:type="dxa"/>
            <w:tcBorders>
              <w:top w:val="double" w:sz="4" w:space="0" w:color="auto"/>
            </w:tcBorders>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1</w:t>
            </w:r>
          </w:p>
        </w:tc>
      </w:tr>
      <w:tr w:rsidR="00E63E87" w:rsidRPr="00A676B3" w:rsidTr="00A676B3">
        <w:tc>
          <w:tcPr>
            <w:tcW w:w="7338" w:type="dxa"/>
            <w:shd w:val="clear" w:color="auto" w:fill="auto"/>
          </w:tcPr>
          <w:p w:rsidR="00E63E87" w:rsidRPr="00EC592F" w:rsidRDefault="00770264" w:rsidP="00A676B3">
            <w:pPr>
              <w:jc w:val="both"/>
              <w:rPr>
                <w:rFonts w:ascii="Arial" w:hAnsi="Arial" w:cs="Arial"/>
                <w:sz w:val="20"/>
                <w:szCs w:val="20"/>
              </w:rPr>
            </w:pPr>
            <w:r w:rsidRPr="00EC592F">
              <w:rPr>
                <w:rFonts w:ascii="Arial" w:hAnsi="Arial" w:cs="Arial"/>
                <w:sz w:val="20"/>
                <w:szCs w:val="20"/>
              </w:rPr>
              <w:t xml:space="preserve">Маловероятно: </w:t>
            </w:r>
            <w:r w:rsidR="00E63E87" w:rsidRPr="00EC592F">
              <w:rPr>
                <w:rFonts w:ascii="Arial" w:hAnsi="Arial" w:cs="Arial"/>
                <w:sz w:val="20"/>
                <w:szCs w:val="20"/>
              </w:rPr>
              <w:t xml:space="preserve">Возможно, событие не произойдет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2</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 xml:space="preserve">Возможно: Сомнительно, что событие произойдет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3</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 xml:space="preserve">Очень возможно: Событие скорее произойдет, чем нет. </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4</w:t>
            </w:r>
          </w:p>
        </w:tc>
      </w:tr>
      <w:tr w:rsidR="00E63E87" w:rsidRPr="00A676B3" w:rsidTr="00A676B3">
        <w:tc>
          <w:tcPr>
            <w:tcW w:w="7338" w:type="dxa"/>
            <w:shd w:val="clear" w:color="auto" w:fill="auto"/>
          </w:tcPr>
          <w:p w:rsidR="00E63E87" w:rsidRPr="00A676B3" w:rsidRDefault="00E63E87" w:rsidP="00A676B3">
            <w:pPr>
              <w:jc w:val="both"/>
              <w:rPr>
                <w:rFonts w:ascii="Arial" w:hAnsi="Arial" w:cs="Arial"/>
                <w:sz w:val="20"/>
                <w:szCs w:val="20"/>
              </w:rPr>
            </w:pPr>
            <w:r w:rsidRPr="00A676B3">
              <w:rPr>
                <w:rFonts w:ascii="Arial" w:hAnsi="Arial" w:cs="Arial"/>
                <w:sz w:val="20"/>
                <w:szCs w:val="20"/>
              </w:rPr>
              <w:t>Максимально вероятно: Максимальное ожидание появления события</w:t>
            </w:r>
          </w:p>
        </w:tc>
        <w:tc>
          <w:tcPr>
            <w:tcW w:w="2515" w:type="dxa"/>
            <w:shd w:val="clear" w:color="auto" w:fill="auto"/>
          </w:tcPr>
          <w:p w:rsidR="00E63E87" w:rsidRPr="00A676B3" w:rsidRDefault="00E63E87" w:rsidP="006C79C3">
            <w:pPr>
              <w:jc w:val="center"/>
              <w:rPr>
                <w:rFonts w:ascii="Arial" w:hAnsi="Arial" w:cs="Arial"/>
                <w:sz w:val="20"/>
                <w:szCs w:val="20"/>
              </w:rPr>
            </w:pPr>
            <w:r w:rsidRPr="00A676B3">
              <w:rPr>
                <w:rFonts w:ascii="Arial" w:hAnsi="Arial" w:cs="Arial"/>
                <w:sz w:val="20"/>
                <w:szCs w:val="20"/>
              </w:rPr>
              <w:t>5</w:t>
            </w:r>
          </w:p>
        </w:tc>
      </w:tr>
    </w:tbl>
    <w:p w:rsidR="008B1279" w:rsidRDefault="008B1279" w:rsidP="006C79C3">
      <w:pPr>
        <w:ind w:firstLine="397"/>
        <w:jc w:val="both"/>
        <w:rPr>
          <w:rFonts w:ascii="Arial" w:hAnsi="Arial" w:cs="Arial"/>
          <w:b/>
          <w:sz w:val="20"/>
          <w:szCs w:val="20"/>
        </w:rPr>
      </w:pPr>
    </w:p>
    <w:p w:rsidR="00E63E87" w:rsidRPr="008B1279" w:rsidRDefault="00E63E87" w:rsidP="006C79C3">
      <w:pPr>
        <w:ind w:firstLine="397"/>
        <w:jc w:val="both"/>
        <w:rPr>
          <w:rFonts w:ascii="Arial" w:hAnsi="Arial" w:cs="Arial"/>
          <w:sz w:val="20"/>
          <w:szCs w:val="20"/>
        </w:rPr>
      </w:pPr>
      <w:r w:rsidRPr="008B1279">
        <w:rPr>
          <w:rFonts w:ascii="Arial" w:hAnsi="Arial" w:cs="Arial"/>
          <w:b/>
          <w:sz w:val="20"/>
          <w:szCs w:val="20"/>
        </w:rPr>
        <w:t>Шаг 6:</w:t>
      </w:r>
      <w:r w:rsidRPr="008B1279">
        <w:rPr>
          <w:rFonts w:ascii="Arial" w:hAnsi="Arial" w:cs="Arial"/>
          <w:sz w:val="20"/>
          <w:szCs w:val="20"/>
        </w:rPr>
        <w:t xml:space="preserve"> Риск</w:t>
      </w:r>
      <w:r w:rsidR="006C79C3">
        <w:rPr>
          <w:rFonts w:ascii="Arial" w:hAnsi="Arial" w:cs="Arial"/>
          <w:sz w:val="20"/>
          <w:szCs w:val="20"/>
        </w:rPr>
        <w:t>.</w:t>
      </w:r>
    </w:p>
    <w:p w:rsidR="00E85ACC" w:rsidRDefault="00E63E87" w:rsidP="006C79C3">
      <w:pPr>
        <w:ind w:firstLine="397"/>
        <w:jc w:val="both"/>
        <w:rPr>
          <w:rFonts w:ascii="Arial" w:hAnsi="Arial" w:cs="Arial"/>
          <w:sz w:val="20"/>
          <w:szCs w:val="20"/>
        </w:rPr>
      </w:pPr>
      <w:r w:rsidRPr="008B1279">
        <w:rPr>
          <w:rFonts w:ascii="Arial" w:hAnsi="Arial" w:cs="Arial"/>
          <w:sz w:val="20"/>
          <w:szCs w:val="20"/>
        </w:rPr>
        <w:t xml:space="preserve">Матрица позволяет рассчитать риск </w:t>
      </w:r>
      <w:r w:rsidR="00063E4B">
        <w:rPr>
          <w:rFonts w:ascii="Arial" w:hAnsi="Arial" w:cs="Arial"/>
          <w:sz w:val="20"/>
          <w:szCs w:val="20"/>
        </w:rPr>
        <w:t>путем</w:t>
      </w:r>
      <w:r w:rsidRPr="008B1279">
        <w:rPr>
          <w:rFonts w:ascii="Arial" w:hAnsi="Arial" w:cs="Arial"/>
          <w:sz w:val="20"/>
          <w:szCs w:val="20"/>
        </w:rPr>
        <w:t xml:space="preserve"> умножения общей оценки последствий на вероятность. Это позволяет выразить риск числом, котор</w:t>
      </w:r>
      <w:r w:rsidR="008B1279">
        <w:rPr>
          <w:rFonts w:ascii="Arial" w:hAnsi="Arial" w:cs="Arial"/>
          <w:sz w:val="20"/>
          <w:szCs w:val="20"/>
        </w:rPr>
        <w:t>ое</w:t>
      </w:r>
      <w:r w:rsidRPr="008B1279">
        <w:rPr>
          <w:rFonts w:ascii="Arial" w:hAnsi="Arial" w:cs="Arial"/>
          <w:sz w:val="20"/>
          <w:szCs w:val="20"/>
        </w:rPr>
        <w:t xml:space="preserve"> может быть </w:t>
      </w:r>
      <w:r w:rsidR="00AD6890" w:rsidRPr="008B1279">
        <w:rPr>
          <w:rFonts w:ascii="Arial" w:hAnsi="Arial" w:cs="Arial"/>
          <w:sz w:val="20"/>
          <w:szCs w:val="20"/>
        </w:rPr>
        <w:t>представлен</w:t>
      </w:r>
      <w:r w:rsidR="00AD6890">
        <w:rPr>
          <w:rFonts w:ascii="Arial" w:hAnsi="Arial" w:cs="Arial"/>
          <w:sz w:val="20"/>
          <w:szCs w:val="20"/>
        </w:rPr>
        <w:t>о</w:t>
      </w:r>
      <w:r w:rsidR="00AD6890" w:rsidRPr="008B1279">
        <w:rPr>
          <w:rFonts w:ascii="Arial" w:hAnsi="Arial" w:cs="Arial"/>
          <w:sz w:val="20"/>
          <w:szCs w:val="20"/>
        </w:rPr>
        <w:t xml:space="preserve"> </w:t>
      </w:r>
      <w:r w:rsidRPr="008B1279">
        <w:rPr>
          <w:rFonts w:ascii="Arial" w:hAnsi="Arial" w:cs="Arial"/>
          <w:sz w:val="20"/>
          <w:szCs w:val="20"/>
        </w:rPr>
        <w:t xml:space="preserve">графически </w:t>
      </w:r>
      <w:r w:rsidR="007E6DBD">
        <w:rPr>
          <w:rFonts w:ascii="Arial" w:hAnsi="Arial" w:cs="Arial"/>
          <w:sz w:val="20"/>
          <w:szCs w:val="20"/>
        </w:rPr>
        <w:br/>
      </w:r>
      <w:r w:rsidR="008B1279">
        <w:rPr>
          <w:rFonts w:ascii="Arial" w:hAnsi="Arial" w:cs="Arial"/>
          <w:sz w:val="20"/>
          <w:szCs w:val="20"/>
        </w:rPr>
        <w:t>(рисунок А.</w:t>
      </w:r>
      <w:r w:rsidR="00E85ACC">
        <w:rPr>
          <w:rFonts w:ascii="Arial" w:hAnsi="Arial" w:cs="Arial"/>
          <w:sz w:val="20"/>
          <w:szCs w:val="20"/>
        </w:rPr>
        <w:t>3</w:t>
      </w:r>
      <w:r w:rsidR="008B1279">
        <w:rPr>
          <w:rFonts w:ascii="Arial" w:hAnsi="Arial" w:cs="Arial"/>
          <w:sz w:val="20"/>
          <w:szCs w:val="20"/>
        </w:rPr>
        <w:t>)</w:t>
      </w:r>
      <w:r w:rsidRPr="008B1279">
        <w:rPr>
          <w:rFonts w:ascii="Arial" w:hAnsi="Arial" w:cs="Arial"/>
          <w:sz w:val="20"/>
          <w:szCs w:val="20"/>
        </w:rPr>
        <w:t xml:space="preserve">. </w:t>
      </w:r>
    </w:p>
    <w:p w:rsidR="00E63E87" w:rsidRDefault="00E85ACC" w:rsidP="006C79C3">
      <w:pPr>
        <w:ind w:firstLine="397"/>
        <w:jc w:val="both"/>
        <w:rPr>
          <w:rFonts w:ascii="Arial" w:hAnsi="Arial" w:cs="Arial"/>
          <w:sz w:val="20"/>
          <w:szCs w:val="20"/>
        </w:rPr>
      </w:pPr>
      <w:r>
        <w:rPr>
          <w:rFonts w:ascii="Arial" w:hAnsi="Arial" w:cs="Arial"/>
          <w:sz w:val="20"/>
          <w:szCs w:val="20"/>
        </w:rPr>
        <w:br w:type="page"/>
      </w:r>
    </w:p>
    <w:p w:rsidR="006C79C3" w:rsidRPr="006C79C3" w:rsidRDefault="006C79C3" w:rsidP="006C79C3">
      <w:pPr>
        <w:ind w:firstLine="397"/>
        <w:jc w:val="both"/>
        <w:rPr>
          <w:rFonts w:ascii="Arial" w:hAnsi="Arial" w:cs="Arial"/>
          <w:sz w:val="8"/>
          <w:szCs w:val="8"/>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40"/>
        <w:gridCol w:w="1814"/>
        <w:gridCol w:w="357"/>
        <w:gridCol w:w="1523"/>
        <w:gridCol w:w="1537"/>
        <w:gridCol w:w="1368"/>
        <w:gridCol w:w="1470"/>
        <w:gridCol w:w="1565"/>
      </w:tblGrid>
      <w:tr w:rsidR="00E63E87" w:rsidRPr="00A676B3" w:rsidTr="003B585E">
        <w:trPr>
          <w:cantSplit/>
          <w:trHeight w:val="340"/>
        </w:trPr>
        <w:tc>
          <w:tcPr>
            <w:tcW w:w="540" w:type="dxa"/>
            <w:vMerge w:val="restart"/>
            <w:shd w:val="clear" w:color="auto" w:fill="auto"/>
            <w:textDirection w:val="btLr"/>
            <w:vAlign w:val="center"/>
          </w:tcPr>
          <w:p w:rsidR="00E63E87" w:rsidRPr="006C79C3" w:rsidRDefault="006C79C3" w:rsidP="00A676B3">
            <w:pPr>
              <w:ind w:left="113" w:right="113"/>
              <w:jc w:val="center"/>
              <w:rPr>
                <w:rFonts w:ascii="Arial" w:hAnsi="Arial" w:cs="Arial"/>
                <w:sz w:val="20"/>
                <w:szCs w:val="20"/>
              </w:rPr>
            </w:pPr>
            <w:r>
              <w:rPr>
                <w:rFonts w:ascii="Arial" w:hAnsi="Arial" w:cs="Arial"/>
                <w:sz w:val="20"/>
                <w:szCs w:val="20"/>
              </w:rPr>
              <w:t>В</w:t>
            </w:r>
            <w:r w:rsidR="00E63E87" w:rsidRPr="006C79C3">
              <w:rPr>
                <w:rFonts w:ascii="Arial" w:hAnsi="Arial" w:cs="Arial"/>
                <w:sz w:val="20"/>
                <w:szCs w:val="20"/>
              </w:rPr>
              <w:t>ероятность</w:t>
            </w:r>
          </w:p>
        </w:tc>
        <w:tc>
          <w:tcPr>
            <w:tcW w:w="1814" w:type="dxa"/>
            <w:shd w:val="clear" w:color="auto" w:fill="auto"/>
          </w:tcPr>
          <w:p w:rsidR="006F11D5" w:rsidRDefault="00E63E87" w:rsidP="00A676B3">
            <w:pPr>
              <w:jc w:val="both"/>
              <w:rPr>
                <w:rFonts w:ascii="Arial" w:hAnsi="Arial" w:cs="Arial"/>
                <w:sz w:val="20"/>
                <w:szCs w:val="20"/>
              </w:rPr>
            </w:pPr>
            <w:r w:rsidRPr="006C79C3">
              <w:rPr>
                <w:rFonts w:ascii="Arial" w:hAnsi="Arial" w:cs="Arial"/>
                <w:sz w:val="20"/>
                <w:szCs w:val="20"/>
              </w:rPr>
              <w:t xml:space="preserve">Максимально </w:t>
            </w:r>
          </w:p>
          <w:p w:rsidR="00E63E87" w:rsidRPr="006C79C3" w:rsidRDefault="00E63E87" w:rsidP="00A676B3">
            <w:pPr>
              <w:jc w:val="both"/>
              <w:rPr>
                <w:rFonts w:ascii="Arial" w:hAnsi="Arial" w:cs="Arial"/>
                <w:sz w:val="20"/>
                <w:szCs w:val="20"/>
              </w:rPr>
            </w:pPr>
            <w:r w:rsidRPr="006C79C3">
              <w:rPr>
                <w:rFonts w:ascii="Arial" w:hAnsi="Arial" w:cs="Arial"/>
                <w:sz w:val="20"/>
                <w:szCs w:val="20"/>
              </w:rPr>
              <w:t>вероятно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5</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6C79C3" w:rsidRDefault="00E63E87" w:rsidP="00A676B3">
            <w:pPr>
              <w:jc w:val="both"/>
              <w:rPr>
                <w:rFonts w:ascii="Arial" w:hAnsi="Arial" w:cs="Arial"/>
                <w:sz w:val="20"/>
                <w:szCs w:val="20"/>
              </w:rPr>
            </w:pPr>
            <w:r w:rsidRPr="006C79C3">
              <w:rPr>
                <w:rFonts w:ascii="Arial" w:hAnsi="Arial" w:cs="Arial"/>
                <w:sz w:val="20"/>
                <w:szCs w:val="20"/>
              </w:rPr>
              <w:t>Очень возможно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4</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3B585E" w:rsidP="006C79C3">
            <w:pPr>
              <w:jc w:val="center"/>
              <w:rPr>
                <w:rFonts w:ascii="Arial" w:hAnsi="Arial" w:cs="Arial"/>
                <w:sz w:val="20"/>
                <w:szCs w:val="20"/>
              </w:rPr>
            </w:pPr>
            <w:r w:rsidRPr="006C79C3">
              <w:rPr>
                <w:rFonts w:ascii="Arial" w:hAnsi="Arial" w:cs="Arial"/>
                <w:b/>
                <w:sz w:val="20"/>
                <w:szCs w:val="20"/>
              </w:rPr>
              <w:t>Х</w:t>
            </w:r>
          </w:p>
        </w:tc>
        <w:tc>
          <w:tcPr>
            <w:tcW w:w="1368" w:type="dxa"/>
            <w:shd w:val="clear" w:color="auto" w:fill="auto"/>
            <w:vAlign w:val="center"/>
          </w:tcPr>
          <w:p w:rsidR="00E63E87" w:rsidRPr="006C79C3" w:rsidRDefault="00E63E87" w:rsidP="006C79C3">
            <w:pPr>
              <w:jc w:val="center"/>
              <w:rPr>
                <w:rFonts w:ascii="Arial" w:hAnsi="Arial" w:cs="Arial"/>
                <w:b/>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6C79C3" w:rsidRDefault="00E63E87" w:rsidP="00A676B3">
            <w:pPr>
              <w:jc w:val="both"/>
              <w:rPr>
                <w:rFonts w:ascii="Arial" w:hAnsi="Arial" w:cs="Arial"/>
                <w:sz w:val="20"/>
                <w:szCs w:val="20"/>
              </w:rPr>
            </w:pPr>
            <w:r w:rsidRPr="006C79C3">
              <w:rPr>
                <w:rFonts w:ascii="Arial" w:hAnsi="Arial" w:cs="Arial"/>
                <w:sz w:val="20"/>
                <w:szCs w:val="20"/>
              </w:rPr>
              <w:t>Возможно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3</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EC592F" w:rsidRDefault="001B3699" w:rsidP="00A676B3">
            <w:pPr>
              <w:jc w:val="both"/>
              <w:rPr>
                <w:rFonts w:ascii="Arial" w:hAnsi="Arial" w:cs="Arial"/>
                <w:sz w:val="20"/>
                <w:szCs w:val="20"/>
              </w:rPr>
            </w:pPr>
            <w:r w:rsidRPr="00EC592F">
              <w:rPr>
                <w:rFonts w:ascii="Arial" w:hAnsi="Arial" w:cs="Arial"/>
                <w:sz w:val="20"/>
                <w:szCs w:val="20"/>
              </w:rPr>
              <w:t>Мало</w:t>
            </w:r>
            <w:r w:rsidR="00770264" w:rsidRPr="00EC592F">
              <w:rPr>
                <w:rFonts w:ascii="Arial" w:hAnsi="Arial" w:cs="Arial"/>
                <w:sz w:val="20"/>
                <w:szCs w:val="20"/>
              </w:rPr>
              <w:t>вероятно</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2</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3B585E">
        <w:trPr>
          <w:trHeight w:val="227"/>
        </w:trPr>
        <w:tc>
          <w:tcPr>
            <w:tcW w:w="540" w:type="dxa"/>
            <w:vMerge/>
            <w:shd w:val="clear" w:color="auto" w:fill="auto"/>
          </w:tcPr>
          <w:p w:rsidR="00E63E87" w:rsidRPr="00A676B3" w:rsidRDefault="00E63E87" w:rsidP="00A676B3">
            <w:pPr>
              <w:jc w:val="both"/>
              <w:rPr>
                <w:rFonts w:ascii="Calibri" w:hAnsi="Calibri"/>
                <w:sz w:val="28"/>
                <w:szCs w:val="28"/>
              </w:rPr>
            </w:pPr>
          </w:p>
        </w:tc>
        <w:tc>
          <w:tcPr>
            <w:tcW w:w="1814" w:type="dxa"/>
            <w:shd w:val="clear" w:color="auto" w:fill="auto"/>
          </w:tcPr>
          <w:p w:rsidR="00E63E87" w:rsidRPr="00EC592F" w:rsidRDefault="00770264" w:rsidP="00A676B3">
            <w:pPr>
              <w:jc w:val="both"/>
              <w:rPr>
                <w:rFonts w:ascii="Arial" w:hAnsi="Arial" w:cs="Arial"/>
                <w:sz w:val="20"/>
                <w:szCs w:val="20"/>
              </w:rPr>
            </w:pPr>
            <w:r w:rsidRPr="00EC592F">
              <w:rPr>
                <w:rFonts w:ascii="Arial" w:hAnsi="Arial" w:cs="Arial"/>
                <w:sz w:val="20"/>
                <w:szCs w:val="20"/>
              </w:rPr>
              <w:t xml:space="preserve">Невероятно </w:t>
            </w:r>
          </w:p>
        </w:tc>
        <w:tc>
          <w:tcPr>
            <w:tcW w:w="35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1</w:t>
            </w:r>
          </w:p>
        </w:tc>
        <w:tc>
          <w:tcPr>
            <w:tcW w:w="1523" w:type="dxa"/>
            <w:shd w:val="clear" w:color="auto" w:fill="auto"/>
            <w:vAlign w:val="center"/>
          </w:tcPr>
          <w:p w:rsidR="00E63E87" w:rsidRPr="006C79C3" w:rsidRDefault="00E63E87" w:rsidP="006C79C3">
            <w:pPr>
              <w:jc w:val="center"/>
              <w:rPr>
                <w:rFonts w:ascii="Arial" w:hAnsi="Arial" w:cs="Arial"/>
                <w:sz w:val="20"/>
                <w:szCs w:val="20"/>
              </w:rPr>
            </w:pPr>
          </w:p>
        </w:tc>
        <w:tc>
          <w:tcPr>
            <w:tcW w:w="1537" w:type="dxa"/>
            <w:shd w:val="clear" w:color="auto" w:fill="auto"/>
            <w:vAlign w:val="center"/>
          </w:tcPr>
          <w:p w:rsidR="00E63E87" w:rsidRPr="006C79C3" w:rsidRDefault="00E63E87" w:rsidP="006C79C3">
            <w:pPr>
              <w:jc w:val="center"/>
              <w:rPr>
                <w:rFonts w:ascii="Arial" w:hAnsi="Arial" w:cs="Arial"/>
                <w:sz w:val="20"/>
                <w:szCs w:val="20"/>
              </w:rPr>
            </w:pPr>
          </w:p>
        </w:tc>
        <w:tc>
          <w:tcPr>
            <w:tcW w:w="1368" w:type="dxa"/>
            <w:shd w:val="clear" w:color="auto" w:fill="auto"/>
            <w:vAlign w:val="center"/>
          </w:tcPr>
          <w:p w:rsidR="00E63E87" w:rsidRPr="006C79C3" w:rsidRDefault="00E63E87" w:rsidP="006C79C3">
            <w:pPr>
              <w:jc w:val="center"/>
              <w:rPr>
                <w:rFonts w:ascii="Arial" w:hAnsi="Arial" w:cs="Arial"/>
                <w:sz w:val="20"/>
                <w:szCs w:val="20"/>
              </w:rPr>
            </w:pPr>
          </w:p>
        </w:tc>
        <w:tc>
          <w:tcPr>
            <w:tcW w:w="1470" w:type="dxa"/>
            <w:shd w:val="clear" w:color="auto" w:fill="auto"/>
            <w:vAlign w:val="center"/>
          </w:tcPr>
          <w:p w:rsidR="00E63E87" w:rsidRPr="006C79C3" w:rsidRDefault="00E63E87" w:rsidP="006C79C3">
            <w:pPr>
              <w:jc w:val="center"/>
              <w:rPr>
                <w:rFonts w:ascii="Arial" w:hAnsi="Arial" w:cs="Arial"/>
                <w:sz w:val="20"/>
                <w:szCs w:val="20"/>
              </w:rPr>
            </w:pPr>
          </w:p>
        </w:tc>
        <w:tc>
          <w:tcPr>
            <w:tcW w:w="1565" w:type="dxa"/>
            <w:shd w:val="clear" w:color="auto" w:fill="auto"/>
            <w:vAlign w:val="center"/>
          </w:tcPr>
          <w:p w:rsidR="00E63E87" w:rsidRPr="006C79C3" w:rsidRDefault="00E63E87" w:rsidP="006C79C3">
            <w:pPr>
              <w:jc w:val="center"/>
              <w:rPr>
                <w:rFonts w:ascii="Arial" w:hAnsi="Arial" w:cs="Arial"/>
                <w:sz w:val="20"/>
                <w:szCs w:val="20"/>
              </w:rPr>
            </w:pPr>
          </w:p>
        </w:tc>
      </w:tr>
      <w:tr w:rsidR="00E63E87" w:rsidRPr="00A676B3" w:rsidTr="006F11D5">
        <w:tc>
          <w:tcPr>
            <w:tcW w:w="540" w:type="dxa"/>
            <w:tcBorders>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left w:val="nil"/>
              <w:bottom w:val="nil"/>
            </w:tcBorders>
            <w:shd w:val="clear" w:color="auto" w:fill="auto"/>
          </w:tcPr>
          <w:p w:rsidR="00E63E87" w:rsidRPr="006C79C3" w:rsidRDefault="00E63E87" w:rsidP="00A676B3">
            <w:pPr>
              <w:jc w:val="both"/>
              <w:rPr>
                <w:rFonts w:ascii="Arial" w:hAnsi="Arial" w:cs="Arial"/>
                <w:sz w:val="20"/>
                <w:szCs w:val="20"/>
              </w:rPr>
            </w:pPr>
          </w:p>
        </w:tc>
        <w:tc>
          <w:tcPr>
            <w:tcW w:w="1523"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1</w:t>
            </w:r>
          </w:p>
        </w:tc>
        <w:tc>
          <w:tcPr>
            <w:tcW w:w="1537"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2</w:t>
            </w:r>
          </w:p>
        </w:tc>
        <w:tc>
          <w:tcPr>
            <w:tcW w:w="1368"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3</w:t>
            </w:r>
          </w:p>
        </w:tc>
        <w:tc>
          <w:tcPr>
            <w:tcW w:w="1470"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4</w:t>
            </w:r>
          </w:p>
        </w:tc>
        <w:tc>
          <w:tcPr>
            <w:tcW w:w="1565" w:type="dxa"/>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5</w:t>
            </w:r>
          </w:p>
        </w:tc>
      </w:tr>
      <w:tr w:rsidR="00E63E87" w:rsidRPr="00A676B3" w:rsidTr="006F11D5">
        <w:tc>
          <w:tcPr>
            <w:tcW w:w="540" w:type="dxa"/>
            <w:tcBorders>
              <w:top w:val="nil"/>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top w:val="nil"/>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top w:val="nil"/>
              <w:left w:val="nil"/>
              <w:bottom w:val="nil"/>
            </w:tcBorders>
            <w:shd w:val="clear" w:color="auto" w:fill="auto"/>
          </w:tcPr>
          <w:p w:rsidR="00E63E87" w:rsidRPr="006C79C3" w:rsidRDefault="00E63E87" w:rsidP="00A676B3">
            <w:pPr>
              <w:jc w:val="both"/>
              <w:rPr>
                <w:rFonts w:ascii="Arial" w:hAnsi="Arial" w:cs="Arial"/>
                <w:sz w:val="20"/>
                <w:szCs w:val="20"/>
              </w:rPr>
            </w:pPr>
          </w:p>
        </w:tc>
        <w:tc>
          <w:tcPr>
            <w:tcW w:w="1523"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минимальный</w:t>
            </w:r>
          </w:p>
        </w:tc>
        <w:tc>
          <w:tcPr>
            <w:tcW w:w="1537"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ограниченный</w:t>
            </w:r>
          </w:p>
        </w:tc>
        <w:tc>
          <w:tcPr>
            <w:tcW w:w="1368" w:type="dxa"/>
            <w:tcBorders>
              <w:bottom w:val="single" w:sz="18" w:space="0" w:color="auto"/>
            </w:tcBorders>
            <w:shd w:val="clear" w:color="auto" w:fill="auto"/>
            <w:vAlign w:val="center"/>
          </w:tcPr>
          <w:p w:rsidR="00E63E87" w:rsidRPr="006C79C3" w:rsidRDefault="00E63E87" w:rsidP="006C79C3">
            <w:pPr>
              <w:jc w:val="center"/>
              <w:rPr>
                <w:rFonts w:ascii="Arial" w:hAnsi="Arial" w:cs="Arial"/>
                <w:b/>
                <w:sz w:val="20"/>
                <w:szCs w:val="20"/>
              </w:rPr>
            </w:pPr>
            <w:r w:rsidRPr="006C79C3">
              <w:rPr>
                <w:rFonts w:ascii="Arial" w:hAnsi="Arial" w:cs="Arial"/>
                <w:b/>
                <w:sz w:val="20"/>
                <w:szCs w:val="20"/>
              </w:rPr>
              <w:t>умеренный</w:t>
            </w:r>
          </w:p>
        </w:tc>
        <w:tc>
          <w:tcPr>
            <w:tcW w:w="1470"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Повышенный</w:t>
            </w:r>
          </w:p>
        </w:tc>
        <w:tc>
          <w:tcPr>
            <w:tcW w:w="1565" w:type="dxa"/>
            <w:tcBorders>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Значительный</w:t>
            </w:r>
          </w:p>
        </w:tc>
      </w:tr>
      <w:tr w:rsidR="00E63E87" w:rsidRPr="00A676B3" w:rsidTr="006F11D5">
        <w:trPr>
          <w:trHeight w:val="21"/>
        </w:trPr>
        <w:tc>
          <w:tcPr>
            <w:tcW w:w="540" w:type="dxa"/>
            <w:tcBorders>
              <w:top w:val="nil"/>
              <w:left w:val="nil"/>
              <w:bottom w:val="nil"/>
              <w:right w:val="nil"/>
            </w:tcBorders>
            <w:shd w:val="clear" w:color="auto" w:fill="auto"/>
          </w:tcPr>
          <w:p w:rsidR="00E63E87" w:rsidRPr="00A676B3" w:rsidRDefault="00E63E87" w:rsidP="00A676B3">
            <w:pPr>
              <w:jc w:val="both"/>
              <w:rPr>
                <w:rFonts w:ascii="Calibri" w:hAnsi="Calibri"/>
                <w:sz w:val="18"/>
                <w:szCs w:val="18"/>
              </w:rPr>
            </w:pPr>
          </w:p>
        </w:tc>
        <w:tc>
          <w:tcPr>
            <w:tcW w:w="1814" w:type="dxa"/>
            <w:tcBorders>
              <w:top w:val="nil"/>
              <w:left w:val="nil"/>
              <w:bottom w:val="nil"/>
              <w:right w:val="nil"/>
            </w:tcBorders>
            <w:shd w:val="clear" w:color="auto" w:fill="auto"/>
          </w:tcPr>
          <w:p w:rsidR="00E63E87" w:rsidRPr="006C79C3" w:rsidRDefault="00E63E87" w:rsidP="00A676B3">
            <w:pPr>
              <w:jc w:val="both"/>
              <w:rPr>
                <w:rFonts w:ascii="Arial" w:hAnsi="Arial" w:cs="Arial"/>
                <w:sz w:val="20"/>
                <w:szCs w:val="20"/>
              </w:rPr>
            </w:pPr>
          </w:p>
        </w:tc>
        <w:tc>
          <w:tcPr>
            <w:tcW w:w="357" w:type="dxa"/>
            <w:tcBorders>
              <w:top w:val="nil"/>
              <w:left w:val="nil"/>
              <w:bottom w:val="nil"/>
            </w:tcBorders>
            <w:shd w:val="clear" w:color="auto" w:fill="auto"/>
          </w:tcPr>
          <w:p w:rsidR="00E63E87" w:rsidRPr="006C79C3" w:rsidRDefault="00E63E87" w:rsidP="00A676B3">
            <w:pPr>
              <w:jc w:val="both"/>
              <w:rPr>
                <w:rFonts w:ascii="Arial" w:hAnsi="Arial" w:cs="Arial"/>
                <w:sz w:val="20"/>
                <w:szCs w:val="20"/>
              </w:rPr>
            </w:pPr>
          </w:p>
        </w:tc>
        <w:tc>
          <w:tcPr>
            <w:tcW w:w="7463" w:type="dxa"/>
            <w:gridSpan w:val="5"/>
            <w:tcBorders>
              <w:top w:val="single" w:sz="18" w:space="0" w:color="auto"/>
              <w:bottom w:val="single" w:sz="18" w:space="0" w:color="auto"/>
            </w:tcBorders>
            <w:shd w:val="clear" w:color="auto" w:fill="auto"/>
            <w:vAlign w:val="center"/>
          </w:tcPr>
          <w:p w:rsidR="00E63E87" w:rsidRPr="006C79C3" w:rsidRDefault="00E63E87" w:rsidP="006C79C3">
            <w:pPr>
              <w:jc w:val="center"/>
              <w:rPr>
                <w:rFonts w:ascii="Arial" w:hAnsi="Arial" w:cs="Arial"/>
                <w:sz w:val="20"/>
                <w:szCs w:val="20"/>
              </w:rPr>
            </w:pPr>
            <w:r w:rsidRPr="006C79C3">
              <w:rPr>
                <w:rFonts w:ascii="Arial" w:hAnsi="Arial" w:cs="Arial"/>
                <w:sz w:val="20"/>
                <w:szCs w:val="20"/>
              </w:rPr>
              <w:t>последствие</w:t>
            </w:r>
          </w:p>
        </w:tc>
      </w:tr>
    </w:tbl>
    <w:p w:rsidR="00E63E87" w:rsidRDefault="008B1279" w:rsidP="00E63E87">
      <w:pPr>
        <w:spacing w:before="120"/>
        <w:jc w:val="center"/>
        <w:rPr>
          <w:rFonts w:ascii="Arial" w:hAnsi="Arial" w:cs="Arial"/>
          <w:b/>
          <w:sz w:val="18"/>
          <w:szCs w:val="18"/>
        </w:rPr>
      </w:pPr>
      <w:r w:rsidRPr="006C79C3">
        <w:rPr>
          <w:rFonts w:ascii="Arial" w:hAnsi="Arial" w:cs="Arial"/>
          <w:b/>
          <w:sz w:val="18"/>
          <w:szCs w:val="18"/>
        </w:rPr>
        <w:t>Рисунок А.</w:t>
      </w:r>
      <w:r w:rsidR="00E85ACC">
        <w:rPr>
          <w:rFonts w:ascii="Arial" w:hAnsi="Arial" w:cs="Arial"/>
          <w:b/>
          <w:sz w:val="18"/>
          <w:szCs w:val="18"/>
        </w:rPr>
        <w:t>3</w:t>
      </w:r>
      <w:r w:rsidRPr="006C79C3">
        <w:rPr>
          <w:rFonts w:ascii="Arial" w:hAnsi="Arial" w:cs="Arial"/>
          <w:b/>
          <w:sz w:val="18"/>
          <w:szCs w:val="18"/>
        </w:rPr>
        <w:t xml:space="preserve"> </w:t>
      </w:r>
      <w:r w:rsidR="006C79C3">
        <w:rPr>
          <w:rFonts w:ascii="Arial" w:hAnsi="Arial" w:cs="Arial"/>
          <w:b/>
          <w:sz w:val="18"/>
          <w:szCs w:val="18"/>
        </w:rPr>
        <w:t>–</w:t>
      </w:r>
      <w:r w:rsidR="00E63E87" w:rsidRPr="006C79C3">
        <w:rPr>
          <w:rFonts w:ascii="Arial" w:hAnsi="Arial" w:cs="Arial"/>
          <w:b/>
          <w:sz w:val="18"/>
          <w:szCs w:val="18"/>
        </w:rPr>
        <w:t xml:space="preserve"> </w:t>
      </w:r>
      <w:r w:rsidR="00AD6890" w:rsidRPr="006C79C3">
        <w:rPr>
          <w:rFonts w:ascii="Arial" w:hAnsi="Arial" w:cs="Arial"/>
          <w:b/>
          <w:sz w:val="18"/>
          <w:szCs w:val="18"/>
        </w:rPr>
        <w:t>Матрица</w:t>
      </w:r>
      <w:r w:rsidR="00E63E87" w:rsidRPr="006C79C3">
        <w:rPr>
          <w:rFonts w:ascii="Arial" w:hAnsi="Arial" w:cs="Arial"/>
          <w:b/>
          <w:sz w:val="18"/>
          <w:szCs w:val="18"/>
        </w:rPr>
        <w:t xml:space="preserve"> риска</w:t>
      </w:r>
    </w:p>
    <w:p w:rsidR="00E85ACC" w:rsidRPr="00E85ACC" w:rsidRDefault="00E85ACC" w:rsidP="00E85ACC">
      <w:pPr>
        <w:jc w:val="center"/>
        <w:rPr>
          <w:rFonts w:ascii="Arial" w:hAnsi="Arial" w:cs="Arial"/>
          <w:b/>
          <w:sz w:val="20"/>
          <w:szCs w:val="20"/>
        </w:rPr>
      </w:pPr>
    </w:p>
    <w:p w:rsidR="00E63E87" w:rsidRDefault="00AD6890" w:rsidP="00957838">
      <w:pPr>
        <w:pStyle w:val="1"/>
        <w:spacing w:before="0" w:after="0"/>
        <w:ind w:firstLine="397"/>
        <w:jc w:val="both"/>
        <w:rPr>
          <w:sz w:val="22"/>
          <w:szCs w:val="22"/>
        </w:rPr>
      </w:pPr>
      <w:bookmarkStart w:id="8" w:name="_Toc451260202"/>
      <w:r w:rsidRPr="00957838">
        <w:rPr>
          <w:sz w:val="22"/>
          <w:szCs w:val="22"/>
        </w:rPr>
        <w:t>А.</w:t>
      </w:r>
      <w:r w:rsidR="00E63E87" w:rsidRPr="00957838">
        <w:rPr>
          <w:sz w:val="22"/>
          <w:szCs w:val="22"/>
        </w:rPr>
        <w:t>3 Факторы, определяющие оценку риска</w:t>
      </w:r>
      <w:bookmarkEnd w:id="8"/>
    </w:p>
    <w:p w:rsidR="00957838" w:rsidRPr="00957838" w:rsidRDefault="00957838" w:rsidP="00957838">
      <w:pPr>
        <w:rPr>
          <w:rFonts w:ascii="Arial" w:hAnsi="Arial" w:cs="Arial"/>
          <w:sz w:val="16"/>
          <w:szCs w:val="16"/>
        </w:rPr>
      </w:pPr>
    </w:p>
    <w:p w:rsidR="00E63E87" w:rsidRPr="008B1279" w:rsidRDefault="00E63E87" w:rsidP="00957838">
      <w:pPr>
        <w:ind w:firstLine="397"/>
        <w:jc w:val="both"/>
        <w:rPr>
          <w:rFonts w:ascii="Arial" w:hAnsi="Arial" w:cs="Arial"/>
          <w:sz w:val="20"/>
          <w:szCs w:val="20"/>
        </w:rPr>
      </w:pPr>
      <w:r w:rsidRPr="008B1279">
        <w:rPr>
          <w:rFonts w:ascii="Arial" w:hAnsi="Arial" w:cs="Arial"/>
          <w:sz w:val="20"/>
          <w:szCs w:val="20"/>
        </w:rPr>
        <w:t xml:space="preserve">Окончательный риск может быть оценен </w:t>
      </w:r>
      <w:r w:rsidR="00FA5AB4">
        <w:rPr>
          <w:rFonts w:ascii="Arial" w:hAnsi="Arial" w:cs="Arial"/>
          <w:sz w:val="20"/>
          <w:szCs w:val="20"/>
        </w:rPr>
        <w:t xml:space="preserve">на основе многокритериального анализа (Таблица А.3.1) </w:t>
      </w:r>
      <w:r w:rsidRPr="008B1279">
        <w:rPr>
          <w:rFonts w:ascii="Arial" w:hAnsi="Arial" w:cs="Arial"/>
          <w:sz w:val="20"/>
          <w:szCs w:val="20"/>
        </w:rPr>
        <w:t>с учетом</w:t>
      </w:r>
      <w:r w:rsidR="00FA5AB4">
        <w:rPr>
          <w:rFonts w:ascii="Arial" w:hAnsi="Arial" w:cs="Arial"/>
          <w:sz w:val="20"/>
          <w:szCs w:val="20"/>
        </w:rPr>
        <w:t xml:space="preserve"> </w:t>
      </w:r>
      <w:r w:rsidRPr="008B1279">
        <w:rPr>
          <w:rFonts w:ascii="Arial" w:hAnsi="Arial" w:cs="Arial"/>
          <w:sz w:val="20"/>
          <w:szCs w:val="20"/>
        </w:rPr>
        <w:t xml:space="preserve">дополнительных факторов, например, политических последствий, </w:t>
      </w:r>
      <w:r w:rsidR="008B1279">
        <w:rPr>
          <w:rFonts w:ascii="Arial" w:hAnsi="Arial" w:cs="Arial"/>
          <w:sz w:val="20"/>
          <w:szCs w:val="20"/>
        </w:rPr>
        <w:t>освещения в средствах массовой информации</w:t>
      </w:r>
      <w:r w:rsidRPr="008B1279">
        <w:rPr>
          <w:rFonts w:ascii="Arial" w:hAnsi="Arial" w:cs="Arial"/>
          <w:sz w:val="20"/>
          <w:szCs w:val="20"/>
        </w:rPr>
        <w:t xml:space="preserve"> и стоимости устранения последствий. Иногда в случае незначительного риска могут быть выделены существенные факторы. </w:t>
      </w:r>
      <w:r w:rsidRPr="00AD6890">
        <w:rPr>
          <w:rFonts w:ascii="Arial" w:hAnsi="Arial" w:cs="Arial"/>
          <w:sz w:val="20"/>
          <w:szCs w:val="20"/>
        </w:rPr>
        <w:t>Вышеуказанная матрица</w:t>
      </w:r>
      <w:r w:rsidRPr="008B1279">
        <w:rPr>
          <w:rFonts w:ascii="Arial" w:hAnsi="Arial" w:cs="Arial"/>
          <w:sz w:val="20"/>
          <w:szCs w:val="20"/>
        </w:rPr>
        <w:t xml:space="preserve"> рисков может быть расширена следующими критериями: восприятие и стоимость.</w:t>
      </w:r>
    </w:p>
    <w:p w:rsidR="00E63E87" w:rsidRDefault="00E63E87" w:rsidP="00957838">
      <w:pPr>
        <w:ind w:firstLine="397"/>
        <w:jc w:val="both"/>
        <w:rPr>
          <w:rFonts w:ascii="Arial" w:hAnsi="Arial" w:cs="Arial"/>
          <w:sz w:val="20"/>
          <w:szCs w:val="20"/>
        </w:rPr>
      </w:pPr>
      <w:r w:rsidRPr="008B1279">
        <w:rPr>
          <w:rFonts w:ascii="Arial" w:hAnsi="Arial" w:cs="Arial"/>
          <w:sz w:val="20"/>
          <w:szCs w:val="20"/>
        </w:rPr>
        <w:t xml:space="preserve">Все расчеты, приведенные далее, являются дополнительными к определению риска применения </w:t>
      </w:r>
      <w:r w:rsidR="00063E4B">
        <w:rPr>
          <w:rFonts w:ascii="Arial" w:hAnsi="Arial" w:cs="Arial"/>
          <w:sz w:val="20"/>
          <w:szCs w:val="20"/>
        </w:rPr>
        <w:t xml:space="preserve">измерительного оборудования </w:t>
      </w:r>
      <w:r w:rsidRPr="008B1279">
        <w:rPr>
          <w:rFonts w:ascii="Arial" w:hAnsi="Arial" w:cs="Arial"/>
          <w:sz w:val="20"/>
          <w:szCs w:val="20"/>
        </w:rPr>
        <w:t xml:space="preserve">и назначения </w:t>
      </w:r>
      <w:r w:rsidR="00063E4B">
        <w:rPr>
          <w:rFonts w:ascii="Arial" w:hAnsi="Arial" w:cs="Arial"/>
          <w:sz w:val="20"/>
          <w:szCs w:val="20"/>
        </w:rPr>
        <w:t>МП</w:t>
      </w:r>
      <w:r w:rsidR="008169C6">
        <w:rPr>
          <w:rFonts w:ascii="Arial" w:hAnsi="Arial" w:cs="Arial"/>
          <w:sz w:val="20"/>
          <w:szCs w:val="20"/>
        </w:rPr>
        <w:t>К</w:t>
      </w:r>
      <w:r w:rsidR="00063E4B">
        <w:rPr>
          <w:rFonts w:ascii="Arial" w:hAnsi="Arial" w:cs="Arial"/>
          <w:sz w:val="20"/>
          <w:szCs w:val="20"/>
        </w:rPr>
        <w:t xml:space="preserve">И </w:t>
      </w:r>
      <w:r w:rsidRPr="008B1279">
        <w:rPr>
          <w:rFonts w:ascii="Arial" w:hAnsi="Arial" w:cs="Arial"/>
          <w:sz w:val="20"/>
          <w:szCs w:val="20"/>
        </w:rPr>
        <w:t xml:space="preserve">и могут являться основой для проведения более тщательного изучения вопроса применения определенного </w:t>
      </w:r>
      <w:r w:rsidR="00063E4B" w:rsidRPr="00063E4B">
        <w:rPr>
          <w:rFonts w:ascii="Arial" w:hAnsi="Arial" w:cs="Arial"/>
          <w:sz w:val="20"/>
          <w:szCs w:val="20"/>
        </w:rPr>
        <w:t>измерительного оборудования</w:t>
      </w:r>
      <w:r w:rsidRPr="008B1279">
        <w:rPr>
          <w:rFonts w:ascii="Arial" w:hAnsi="Arial" w:cs="Arial"/>
          <w:sz w:val="20"/>
          <w:szCs w:val="20"/>
        </w:rPr>
        <w:t>, например, в ходе метрологического надзора.</w:t>
      </w:r>
    </w:p>
    <w:p w:rsidR="00540861" w:rsidRPr="00540861" w:rsidRDefault="00540861" w:rsidP="00957838">
      <w:pPr>
        <w:ind w:firstLine="397"/>
        <w:jc w:val="both"/>
        <w:rPr>
          <w:rFonts w:ascii="Arial" w:hAnsi="Arial" w:cs="Arial"/>
          <w:sz w:val="16"/>
          <w:szCs w:val="16"/>
        </w:rPr>
      </w:pPr>
    </w:p>
    <w:p w:rsidR="00E63E87" w:rsidRDefault="00E63E87" w:rsidP="00540861">
      <w:pPr>
        <w:ind w:firstLine="397"/>
        <w:rPr>
          <w:rFonts w:ascii="Arial" w:hAnsi="Arial" w:cs="Arial"/>
          <w:b/>
          <w:sz w:val="18"/>
          <w:szCs w:val="18"/>
        </w:rPr>
      </w:pPr>
      <w:r w:rsidRPr="0092164E">
        <w:rPr>
          <w:rFonts w:ascii="Arial" w:hAnsi="Arial" w:cs="Arial"/>
          <w:b/>
          <w:sz w:val="18"/>
          <w:szCs w:val="18"/>
        </w:rPr>
        <w:t xml:space="preserve">Таблица </w:t>
      </w:r>
      <w:r w:rsidR="007E6DBD" w:rsidRPr="0092164E">
        <w:rPr>
          <w:rFonts w:ascii="Arial" w:hAnsi="Arial" w:cs="Arial"/>
          <w:b/>
          <w:sz w:val="18"/>
          <w:szCs w:val="18"/>
        </w:rPr>
        <w:t>А.3.1</w:t>
      </w:r>
      <w:r w:rsidR="00940342" w:rsidRPr="0092164E">
        <w:rPr>
          <w:rFonts w:ascii="Arial" w:hAnsi="Arial" w:cs="Arial"/>
          <w:b/>
          <w:sz w:val="18"/>
          <w:szCs w:val="18"/>
        </w:rPr>
        <w:t xml:space="preserve"> </w:t>
      </w:r>
      <w:r w:rsidR="006F2A1B" w:rsidRPr="0092164E">
        <w:rPr>
          <w:rFonts w:ascii="Arial" w:hAnsi="Arial" w:cs="Arial"/>
          <w:b/>
          <w:sz w:val="18"/>
          <w:szCs w:val="18"/>
        </w:rPr>
        <w:t>–</w:t>
      </w:r>
      <w:r w:rsidR="00940342" w:rsidRPr="0092164E">
        <w:rPr>
          <w:rFonts w:ascii="Arial" w:hAnsi="Arial" w:cs="Arial"/>
          <w:b/>
          <w:sz w:val="18"/>
          <w:szCs w:val="18"/>
        </w:rPr>
        <w:t xml:space="preserve"> </w:t>
      </w:r>
      <w:r w:rsidRPr="0092164E">
        <w:rPr>
          <w:rFonts w:ascii="Arial" w:hAnsi="Arial" w:cs="Arial"/>
          <w:b/>
          <w:sz w:val="18"/>
          <w:szCs w:val="18"/>
        </w:rPr>
        <w:t>Многокритериальный анализ</w:t>
      </w:r>
    </w:p>
    <w:p w:rsidR="00540861" w:rsidRPr="00540861" w:rsidRDefault="00540861" w:rsidP="00540861">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31"/>
        <w:gridCol w:w="1132"/>
        <w:gridCol w:w="1132"/>
        <w:gridCol w:w="1132"/>
        <w:gridCol w:w="824"/>
        <w:gridCol w:w="820"/>
        <w:gridCol w:w="1080"/>
        <w:gridCol w:w="894"/>
        <w:gridCol w:w="766"/>
        <w:gridCol w:w="704"/>
        <w:gridCol w:w="979"/>
      </w:tblGrid>
      <w:tr w:rsidR="00E63E87" w:rsidRPr="006F2A1B" w:rsidTr="00BA5FE1">
        <w:tc>
          <w:tcPr>
            <w:tcW w:w="119" w:type="pct"/>
            <w:vMerge w:val="restart"/>
            <w:shd w:val="clear" w:color="auto" w:fill="auto"/>
            <w:vAlign w:val="center"/>
          </w:tcPr>
          <w:p w:rsidR="00E63E87" w:rsidRPr="006F2A1B" w:rsidRDefault="00E63E87" w:rsidP="00A676B3">
            <w:pPr>
              <w:jc w:val="center"/>
              <w:rPr>
                <w:rFonts w:ascii="Arial" w:hAnsi="Arial" w:cs="Arial"/>
                <w:sz w:val="18"/>
                <w:szCs w:val="18"/>
              </w:rPr>
            </w:pPr>
          </w:p>
        </w:tc>
        <w:tc>
          <w:tcPr>
            <w:tcW w:w="2177" w:type="pct"/>
            <w:gridSpan w:val="4"/>
            <w:shd w:val="clear" w:color="auto" w:fill="auto"/>
            <w:vAlign w:val="center"/>
          </w:tcPr>
          <w:p w:rsidR="00E63E87" w:rsidRPr="006F2A1B" w:rsidRDefault="007E6DBD" w:rsidP="006F2A1B">
            <w:pPr>
              <w:jc w:val="center"/>
              <w:rPr>
                <w:rFonts w:ascii="Arial" w:hAnsi="Arial" w:cs="Arial"/>
                <w:sz w:val="18"/>
                <w:szCs w:val="18"/>
              </w:rPr>
            </w:pPr>
            <w:r>
              <w:rPr>
                <w:rFonts w:ascii="Arial" w:hAnsi="Arial" w:cs="Arial"/>
                <w:sz w:val="18"/>
                <w:szCs w:val="18"/>
              </w:rPr>
              <w:t>П</w:t>
            </w:r>
            <w:r w:rsidR="00E63E87" w:rsidRPr="006F2A1B">
              <w:rPr>
                <w:rFonts w:ascii="Arial" w:hAnsi="Arial" w:cs="Arial"/>
                <w:sz w:val="18"/>
                <w:szCs w:val="18"/>
              </w:rPr>
              <w:t>оследствие</w:t>
            </w:r>
          </w:p>
        </w:tc>
        <w:tc>
          <w:tcPr>
            <w:tcW w:w="423" w:type="pct"/>
            <w:vMerge w:val="restart"/>
            <w:shd w:val="clear" w:color="auto" w:fill="auto"/>
            <w:vAlign w:val="center"/>
          </w:tcPr>
          <w:p w:rsidR="00BA5FE1" w:rsidRDefault="00E63E87" w:rsidP="006F2A1B">
            <w:pPr>
              <w:jc w:val="center"/>
              <w:rPr>
                <w:rFonts w:ascii="Arial" w:hAnsi="Arial" w:cs="Arial"/>
                <w:sz w:val="18"/>
                <w:szCs w:val="18"/>
              </w:rPr>
            </w:pPr>
            <w:r w:rsidRPr="006F2A1B">
              <w:rPr>
                <w:rFonts w:ascii="Arial" w:hAnsi="Arial" w:cs="Arial"/>
                <w:sz w:val="18"/>
                <w:szCs w:val="18"/>
              </w:rPr>
              <w:t xml:space="preserve">Вероятность </w:t>
            </w:r>
          </w:p>
          <w:p w:rsidR="00E63E87" w:rsidRPr="006F2A1B" w:rsidRDefault="00E63E87" w:rsidP="006F2A1B">
            <w:pPr>
              <w:jc w:val="center"/>
              <w:rPr>
                <w:rFonts w:ascii="Arial" w:hAnsi="Arial" w:cs="Arial"/>
                <w:sz w:val="18"/>
                <w:szCs w:val="18"/>
              </w:rPr>
            </w:pPr>
            <w:r w:rsidRPr="006F2A1B">
              <w:rPr>
                <w:rFonts w:ascii="Arial" w:hAnsi="Arial" w:cs="Arial"/>
                <w:sz w:val="18"/>
                <w:szCs w:val="18"/>
              </w:rPr>
              <w:t>(5)</w:t>
            </w:r>
          </w:p>
        </w:tc>
        <w:tc>
          <w:tcPr>
            <w:tcW w:w="557" w:type="pct"/>
            <w:vMerge w:val="restart"/>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Риск (6)</w:t>
            </w:r>
          </w:p>
        </w:tc>
        <w:tc>
          <w:tcPr>
            <w:tcW w:w="1219" w:type="pct"/>
            <w:gridSpan w:val="3"/>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Критерии (факторы)</w:t>
            </w:r>
          </w:p>
        </w:tc>
        <w:tc>
          <w:tcPr>
            <w:tcW w:w="506" w:type="pct"/>
            <w:vMerge w:val="restart"/>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Окончательная оценка (10)</w:t>
            </w:r>
          </w:p>
        </w:tc>
      </w:tr>
      <w:tr w:rsidR="00E63E87" w:rsidRPr="006F2A1B" w:rsidTr="007E6DBD">
        <w:trPr>
          <w:cantSplit/>
          <w:trHeight w:val="1204"/>
        </w:trPr>
        <w:tc>
          <w:tcPr>
            <w:tcW w:w="119" w:type="pct"/>
            <w:vMerge/>
            <w:tcBorders>
              <w:bottom w:val="double" w:sz="4" w:space="0" w:color="auto"/>
            </w:tcBorders>
            <w:shd w:val="clear" w:color="auto" w:fill="auto"/>
            <w:vAlign w:val="center"/>
          </w:tcPr>
          <w:p w:rsidR="00E63E87" w:rsidRPr="006F2A1B" w:rsidRDefault="00E63E87" w:rsidP="00E63E87">
            <w:pPr>
              <w:rPr>
                <w:rFonts w:ascii="Arial" w:hAnsi="Arial" w:cs="Arial"/>
                <w:sz w:val="18"/>
                <w:szCs w:val="18"/>
              </w:rPr>
            </w:pPr>
          </w:p>
        </w:tc>
        <w:tc>
          <w:tcPr>
            <w:tcW w:w="584" w:type="pct"/>
            <w:tcBorders>
              <w:bottom w:val="double" w:sz="4" w:space="0" w:color="auto"/>
            </w:tcBorders>
            <w:shd w:val="clear" w:color="auto" w:fill="auto"/>
            <w:vAlign w:val="center"/>
          </w:tcPr>
          <w:p w:rsidR="00E63E87" w:rsidRPr="006F2A1B" w:rsidRDefault="00E63E87" w:rsidP="007E6DBD">
            <w:pPr>
              <w:jc w:val="center"/>
              <w:rPr>
                <w:rFonts w:ascii="Arial" w:hAnsi="Arial" w:cs="Arial"/>
                <w:sz w:val="18"/>
                <w:szCs w:val="18"/>
              </w:rPr>
            </w:pPr>
            <w:r w:rsidRPr="006F2A1B">
              <w:rPr>
                <w:rFonts w:ascii="Arial" w:hAnsi="Arial" w:cs="Arial"/>
                <w:sz w:val="18"/>
                <w:szCs w:val="18"/>
              </w:rPr>
              <w:t>Законодательные интересы (2)</w:t>
            </w:r>
          </w:p>
        </w:tc>
        <w:tc>
          <w:tcPr>
            <w:tcW w:w="584"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Законодательные интересы (2)</w:t>
            </w:r>
          </w:p>
        </w:tc>
        <w:tc>
          <w:tcPr>
            <w:tcW w:w="584"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Законодательные интересы (2)</w:t>
            </w:r>
          </w:p>
        </w:tc>
        <w:tc>
          <w:tcPr>
            <w:tcW w:w="423" w:type="pct"/>
            <w:tcBorders>
              <w:bottom w:val="double" w:sz="4" w:space="0" w:color="auto"/>
            </w:tcBorders>
            <w:shd w:val="clear" w:color="auto" w:fill="auto"/>
            <w:vAlign w:val="center"/>
          </w:tcPr>
          <w:p w:rsidR="00BA5FE1" w:rsidRDefault="005A0198" w:rsidP="006F2A1B">
            <w:pPr>
              <w:jc w:val="center"/>
              <w:rPr>
                <w:rFonts w:ascii="Arial" w:hAnsi="Arial" w:cs="Arial"/>
                <w:sz w:val="18"/>
                <w:szCs w:val="18"/>
              </w:rPr>
            </w:pPr>
            <w:r>
              <w:rPr>
                <w:rFonts w:ascii="Arial" w:hAnsi="Arial" w:cs="Arial"/>
                <w:sz w:val="18"/>
                <w:szCs w:val="18"/>
              </w:rPr>
              <w:t>Среднее</w:t>
            </w:r>
            <w:r w:rsidR="00E63E87" w:rsidRPr="006F2A1B">
              <w:rPr>
                <w:rFonts w:ascii="Arial" w:hAnsi="Arial" w:cs="Arial"/>
                <w:sz w:val="18"/>
                <w:szCs w:val="18"/>
              </w:rPr>
              <w:t xml:space="preserve"> </w:t>
            </w:r>
          </w:p>
          <w:p w:rsidR="00E63E87" w:rsidRPr="006F2A1B" w:rsidRDefault="00E63E87" w:rsidP="005A0198">
            <w:pPr>
              <w:jc w:val="center"/>
              <w:rPr>
                <w:rFonts w:ascii="Arial" w:hAnsi="Arial" w:cs="Arial"/>
                <w:sz w:val="18"/>
                <w:szCs w:val="18"/>
              </w:rPr>
            </w:pPr>
            <w:r w:rsidRPr="006F2A1B">
              <w:rPr>
                <w:rFonts w:ascii="Arial" w:hAnsi="Arial" w:cs="Arial"/>
                <w:sz w:val="18"/>
                <w:szCs w:val="18"/>
              </w:rPr>
              <w:t>последстви</w:t>
            </w:r>
            <w:r w:rsidR="005A0198">
              <w:rPr>
                <w:rFonts w:ascii="Arial" w:hAnsi="Arial" w:cs="Arial"/>
                <w:sz w:val="18"/>
                <w:szCs w:val="18"/>
              </w:rPr>
              <w:t>й</w:t>
            </w:r>
            <w:r w:rsidRPr="006F2A1B">
              <w:rPr>
                <w:rFonts w:ascii="Arial" w:hAnsi="Arial" w:cs="Arial"/>
                <w:sz w:val="18"/>
                <w:szCs w:val="18"/>
              </w:rPr>
              <w:t xml:space="preserve"> (4) = (2 + 2 +2)/3</w:t>
            </w:r>
          </w:p>
        </w:tc>
        <w:tc>
          <w:tcPr>
            <w:tcW w:w="423" w:type="pct"/>
            <w:vMerge/>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p>
        </w:tc>
        <w:tc>
          <w:tcPr>
            <w:tcW w:w="557" w:type="pct"/>
            <w:vMerge/>
            <w:tcBorders>
              <w:bottom w:val="double" w:sz="4" w:space="0" w:color="auto"/>
            </w:tcBorders>
            <w:shd w:val="clear" w:color="auto" w:fill="auto"/>
            <w:textDirection w:val="btLr"/>
            <w:vAlign w:val="center"/>
          </w:tcPr>
          <w:p w:rsidR="00E63E87" w:rsidRPr="006F2A1B" w:rsidRDefault="00E63E87" w:rsidP="006F2A1B">
            <w:pPr>
              <w:ind w:left="113" w:right="113"/>
              <w:jc w:val="center"/>
              <w:rPr>
                <w:rFonts w:ascii="Arial" w:hAnsi="Arial" w:cs="Arial"/>
                <w:sz w:val="18"/>
                <w:szCs w:val="18"/>
              </w:rPr>
            </w:pPr>
          </w:p>
        </w:tc>
        <w:tc>
          <w:tcPr>
            <w:tcW w:w="461" w:type="pct"/>
            <w:tcBorders>
              <w:bottom w:val="double" w:sz="4" w:space="0" w:color="auto"/>
            </w:tcBorders>
            <w:shd w:val="clear" w:color="auto" w:fill="auto"/>
            <w:vAlign w:val="center"/>
          </w:tcPr>
          <w:p w:rsidR="00EE00E5" w:rsidRDefault="00E63E87" w:rsidP="006F2A1B">
            <w:pPr>
              <w:jc w:val="center"/>
              <w:rPr>
                <w:rFonts w:ascii="Arial" w:hAnsi="Arial" w:cs="Arial"/>
                <w:sz w:val="18"/>
                <w:szCs w:val="18"/>
              </w:rPr>
            </w:pPr>
            <w:r w:rsidRPr="006F2A1B">
              <w:rPr>
                <w:rFonts w:ascii="Arial" w:hAnsi="Arial" w:cs="Arial"/>
                <w:sz w:val="18"/>
                <w:szCs w:val="18"/>
              </w:rPr>
              <w:t xml:space="preserve">Преобразование риска </w:t>
            </w:r>
          </w:p>
          <w:p w:rsidR="00E63E87" w:rsidRPr="006F2A1B" w:rsidRDefault="00E63E87" w:rsidP="006F2A1B">
            <w:pPr>
              <w:jc w:val="center"/>
              <w:rPr>
                <w:rFonts w:ascii="Arial" w:hAnsi="Arial" w:cs="Arial"/>
                <w:sz w:val="18"/>
                <w:szCs w:val="18"/>
              </w:rPr>
            </w:pPr>
            <w:r w:rsidRPr="006F2A1B">
              <w:rPr>
                <w:rFonts w:ascii="Arial" w:hAnsi="Arial" w:cs="Arial"/>
                <w:sz w:val="18"/>
                <w:szCs w:val="18"/>
              </w:rPr>
              <w:t>(7)</w:t>
            </w:r>
          </w:p>
        </w:tc>
        <w:tc>
          <w:tcPr>
            <w:tcW w:w="395" w:type="pct"/>
            <w:tcBorders>
              <w:bottom w:val="double" w:sz="4" w:space="0" w:color="auto"/>
            </w:tcBorders>
            <w:shd w:val="clear" w:color="auto" w:fill="auto"/>
            <w:vAlign w:val="center"/>
          </w:tcPr>
          <w:p w:rsidR="00BA5FE1" w:rsidRDefault="00E63E87" w:rsidP="006F2A1B">
            <w:pPr>
              <w:jc w:val="center"/>
              <w:rPr>
                <w:rFonts w:ascii="Arial" w:hAnsi="Arial" w:cs="Arial"/>
                <w:sz w:val="18"/>
                <w:szCs w:val="18"/>
              </w:rPr>
            </w:pPr>
            <w:r w:rsidRPr="006F2A1B">
              <w:rPr>
                <w:rFonts w:ascii="Arial" w:hAnsi="Arial" w:cs="Arial"/>
                <w:sz w:val="18"/>
                <w:szCs w:val="18"/>
              </w:rPr>
              <w:t xml:space="preserve">Восприятие </w:t>
            </w:r>
          </w:p>
          <w:p w:rsidR="00E63E87" w:rsidRPr="006F2A1B" w:rsidRDefault="00E63E87" w:rsidP="006F2A1B">
            <w:pPr>
              <w:jc w:val="center"/>
              <w:rPr>
                <w:rFonts w:ascii="Arial" w:hAnsi="Arial" w:cs="Arial"/>
                <w:sz w:val="18"/>
                <w:szCs w:val="18"/>
              </w:rPr>
            </w:pPr>
            <w:r w:rsidRPr="006F2A1B">
              <w:rPr>
                <w:rFonts w:ascii="Arial" w:hAnsi="Arial" w:cs="Arial"/>
                <w:sz w:val="18"/>
                <w:szCs w:val="18"/>
              </w:rPr>
              <w:t>(8)</w:t>
            </w:r>
          </w:p>
        </w:tc>
        <w:tc>
          <w:tcPr>
            <w:tcW w:w="363" w:type="pct"/>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r w:rsidRPr="006F2A1B">
              <w:rPr>
                <w:rFonts w:ascii="Arial" w:hAnsi="Arial" w:cs="Arial"/>
                <w:sz w:val="18"/>
                <w:szCs w:val="18"/>
              </w:rPr>
              <w:t>Стоимость (9)</w:t>
            </w:r>
          </w:p>
        </w:tc>
        <w:tc>
          <w:tcPr>
            <w:tcW w:w="506" w:type="pct"/>
            <w:vMerge/>
            <w:tcBorders>
              <w:bottom w:val="double" w:sz="4" w:space="0" w:color="auto"/>
            </w:tcBorders>
            <w:shd w:val="clear" w:color="auto" w:fill="auto"/>
            <w:vAlign w:val="center"/>
          </w:tcPr>
          <w:p w:rsidR="00E63E87" w:rsidRPr="006F2A1B" w:rsidRDefault="00E63E87" w:rsidP="006F2A1B">
            <w:pPr>
              <w:jc w:val="center"/>
              <w:rPr>
                <w:rFonts w:ascii="Arial" w:hAnsi="Arial" w:cs="Arial"/>
                <w:sz w:val="18"/>
                <w:szCs w:val="18"/>
              </w:rPr>
            </w:pPr>
          </w:p>
        </w:tc>
      </w:tr>
      <w:tr w:rsidR="00E63E87" w:rsidRPr="00BA5FE1" w:rsidTr="007E6DBD">
        <w:trPr>
          <w:cantSplit/>
          <w:trHeight w:val="1296"/>
        </w:trPr>
        <w:tc>
          <w:tcPr>
            <w:tcW w:w="119" w:type="pct"/>
            <w:tcBorders>
              <w:top w:val="double" w:sz="4" w:space="0" w:color="auto"/>
            </w:tcBorders>
            <w:shd w:val="clear" w:color="auto" w:fill="auto"/>
            <w:textDirection w:val="btLr"/>
            <w:vAlign w:val="center"/>
          </w:tcPr>
          <w:p w:rsidR="00E63E87" w:rsidRPr="00BA5FE1" w:rsidRDefault="00E63E87" w:rsidP="00BA5FE1">
            <w:pPr>
              <w:ind w:left="113" w:right="113"/>
              <w:rPr>
                <w:rFonts w:ascii="Arial" w:hAnsi="Arial" w:cs="Arial"/>
                <w:sz w:val="20"/>
                <w:szCs w:val="20"/>
              </w:rPr>
            </w:pPr>
            <w:r w:rsidRPr="00BA5FE1">
              <w:rPr>
                <w:rFonts w:ascii="Arial" w:hAnsi="Arial" w:cs="Arial"/>
                <w:sz w:val="20"/>
                <w:szCs w:val="20"/>
              </w:rPr>
              <w:t xml:space="preserve">Группы </w:t>
            </w:r>
            <w:r w:rsidR="00BA5FE1">
              <w:rPr>
                <w:rFonts w:ascii="Arial" w:hAnsi="Arial" w:cs="Arial"/>
                <w:sz w:val="20"/>
                <w:szCs w:val="20"/>
              </w:rPr>
              <w:t>(</w:t>
            </w:r>
            <w:r w:rsidRPr="00BA5FE1">
              <w:rPr>
                <w:rFonts w:ascii="Arial" w:hAnsi="Arial" w:cs="Arial"/>
                <w:sz w:val="20"/>
                <w:szCs w:val="20"/>
              </w:rPr>
              <w:t>1)</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84"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423"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Оценка</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423"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557" w:type="pct"/>
            <w:tcBorders>
              <w:top w:val="double" w:sz="4" w:space="0" w:color="auto"/>
            </w:tcBorders>
            <w:shd w:val="clear" w:color="auto" w:fill="auto"/>
            <w:vAlign w:val="center"/>
          </w:tcPr>
          <w:p w:rsidR="00E63E87" w:rsidRPr="00BA5FE1" w:rsidRDefault="008169C6" w:rsidP="0014548E">
            <w:pPr>
              <w:jc w:val="center"/>
              <w:rPr>
                <w:rFonts w:ascii="Arial" w:hAnsi="Arial" w:cs="Arial"/>
                <w:sz w:val="20"/>
                <w:szCs w:val="20"/>
              </w:rPr>
            </w:pPr>
            <w:r>
              <w:rPr>
                <w:rFonts w:ascii="Arial" w:hAnsi="Arial" w:cs="Arial"/>
                <w:sz w:val="20"/>
                <w:szCs w:val="20"/>
              </w:rPr>
              <w:t xml:space="preserve">Суммарное </w:t>
            </w:r>
            <w:r w:rsidR="00E63E87" w:rsidRPr="00BA5FE1">
              <w:rPr>
                <w:rFonts w:ascii="Arial" w:hAnsi="Arial" w:cs="Arial"/>
                <w:sz w:val="20"/>
                <w:szCs w:val="20"/>
              </w:rPr>
              <w:t xml:space="preserve">последствие (4) </w:t>
            </w:r>
            <w:r w:rsidR="0014548E" w:rsidRPr="0014548E">
              <w:rPr>
                <w:rFonts w:ascii="Arial" w:hAnsi="Arial" w:cs="Arial"/>
                <w:sz w:val="20"/>
                <w:szCs w:val="20"/>
              </w:rPr>
              <w:t>×</w:t>
            </w:r>
            <w:r w:rsidR="00E63E87" w:rsidRPr="00BA5FE1">
              <w:rPr>
                <w:rFonts w:ascii="Arial" w:hAnsi="Arial" w:cs="Arial"/>
                <w:sz w:val="20"/>
                <w:szCs w:val="20"/>
              </w:rPr>
              <w:t xml:space="preserve"> вероятность (5)</w:t>
            </w:r>
          </w:p>
        </w:tc>
        <w:tc>
          <w:tcPr>
            <w:tcW w:w="461"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395" w:type="pct"/>
            <w:tcBorders>
              <w:top w:val="double" w:sz="4" w:space="0" w:color="auto"/>
            </w:tcBorders>
            <w:shd w:val="clear" w:color="auto" w:fill="auto"/>
            <w:vAlign w:val="center"/>
          </w:tcPr>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Оценка 1 </w:t>
            </w:r>
            <w:r w:rsidR="00C73996">
              <w:rPr>
                <w:rFonts w:ascii="Arial" w:hAnsi="Arial" w:cs="Arial"/>
                <w:sz w:val="20"/>
                <w:szCs w:val="20"/>
              </w:rPr>
              <w:t>–</w:t>
            </w:r>
            <w:r w:rsidRPr="00BA5FE1">
              <w:rPr>
                <w:rFonts w:ascii="Arial" w:hAnsi="Arial" w:cs="Arial"/>
                <w:sz w:val="20"/>
                <w:szCs w:val="20"/>
              </w:rPr>
              <w:t xml:space="preserve"> 5</w:t>
            </w:r>
          </w:p>
        </w:tc>
        <w:tc>
          <w:tcPr>
            <w:tcW w:w="363" w:type="pct"/>
            <w:tcBorders>
              <w:top w:val="double" w:sz="4" w:space="0" w:color="auto"/>
            </w:tcBorders>
            <w:shd w:val="clear" w:color="auto" w:fill="auto"/>
            <w:vAlign w:val="center"/>
          </w:tcPr>
          <w:p w:rsidR="00BA5FE1" w:rsidRDefault="00E63E87" w:rsidP="00BA5FE1">
            <w:pPr>
              <w:jc w:val="center"/>
              <w:rPr>
                <w:rFonts w:ascii="Arial" w:hAnsi="Arial" w:cs="Arial"/>
                <w:sz w:val="20"/>
                <w:szCs w:val="20"/>
              </w:rPr>
            </w:pPr>
            <w:r w:rsidRPr="00BA5FE1">
              <w:rPr>
                <w:rFonts w:ascii="Arial" w:hAnsi="Arial" w:cs="Arial"/>
                <w:sz w:val="20"/>
                <w:szCs w:val="20"/>
              </w:rPr>
              <w:t xml:space="preserve">Оценка </w:t>
            </w:r>
          </w:p>
          <w:p w:rsidR="00E63E87" w:rsidRPr="00BA5FE1" w:rsidRDefault="00E63E87" w:rsidP="00C73996">
            <w:pPr>
              <w:jc w:val="center"/>
              <w:rPr>
                <w:rFonts w:ascii="Arial" w:hAnsi="Arial" w:cs="Arial"/>
                <w:sz w:val="20"/>
                <w:szCs w:val="20"/>
              </w:rPr>
            </w:pPr>
            <w:r w:rsidRPr="00BA5FE1">
              <w:rPr>
                <w:rFonts w:ascii="Arial" w:hAnsi="Arial" w:cs="Arial"/>
                <w:sz w:val="20"/>
                <w:szCs w:val="20"/>
              </w:rPr>
              <w:t xml:space="preserve">1 </w:t>
            </w:r>
            <w:r w:rsidR="00C73996">
              <w:rPr>
                <w:rFonts w:ascii="Arial" w:hAnsi="Arial" w:cs="Arial"/>
                <w:sz w:val="20"/>
                <w:szCs w:val="20"/>
              </w:rPr>
              <w:t>–</w:t>
            </w:r>
            <w:r w:rsidRPr="00BA5FE1">
              <w:rPr>
                <w:rFonts w:ascii="Arial" w:hAnsi="Arial" w:cs="Arial"/>
                <w:sz w:val="20"/>
                <w:szCs w:val="20"/>
              </w:rPr>
              <w:t xml:space="preserve"> 5</w:t>
            </w:r>
          </w:p>
        </w:tc>
        <w:tc>
          <w:tcPr>
            <w:tcW w:w="506" w:type="pct"/>
            <w:tcBorders>
              <w:top w:val="double" w:sz="4" w:space="0" w:color="auto"/>
            </w:tcBorders>
            <w:shd w:val="clear" w:color="auto" w:fill="auto"/>
            <w:vAlign w:val="center"/>
          </w:tcPr>
          <w:p w:rsidR="00E63E87" w:rsidRPr="00BA5FE1" w:rsidRDefault="00E63E87" w:rsidP="00BA5FE1">
            <w:pPr>
              <w:jc w:val="center"/>
              <w:rPr>
                <w:rFonts w:ascii="Arial" w:hAnsi="Arial" w:cs="Arial"/>
                <w:sz w:val="20"/>
                <w:szCs w:val="20"/>
              </w:rPr>
            </w:pPr>
            <w:r w:rsidRPr="00BA5FE1">
              <w:rPr>
                <w:rFonts w:ascii="Arial" w:hAnsi="Arial" w:cs="Arial"/>
                <w:sz w:val="20"/>
                <w:szCs w:val="20"/>
              </w:rPr>
              <w:t>= (7) + (8) + (9)</w:t>
            </w:r>
          </w:p>
        </w:tc>
      </w:tr>
    </w:tbl>
    <w:p w:rsidR="00E63E87" w:rsidRPr="0044221E" w:rsidRDefault="00E63E87" w:rsidP="00E63E87">
      <w:pPr>
        <w:jc w:val="both"/>
        <w:rPr>
          <w:sz w:val="28"/>
          <w:szCs w:val="28"/>
        </w:rPr>
      </w:pPr>
    </w:p>
    <w:p w:rsidR="00E63E87" w:rsidRPr="00940342" w:rsidRDefault="00E63E87" w:rsidP="00BA5FE1">
      <w:pPr>
        <w:ind w:firstLine="397"/>
        <w:jc w:val="both"/>
        <w:rPr>
          <w:rFonts w:ascii="Arial" w:hAnsi="Arial" w:cs="Arial"/>
          <w:sz w:val="20"/>
          <w:szCs w:val="20"/>
        </w:rPr>
      </w:pPr>
      <w:r w:rsidRPr="00940342">
        <w:rPr>
          <w:rFonts w:ascii="Arial" w:hAnsi="Arial" w:cs="Arial"/>
          <w:b/>
          <w:sz w:val="20"/>
          <w:szCs w:val="20"/>
        </w:rPr>
        <w:t>Шаг 7</w:t>
      </w:r>
      <w:r w:rsidR="00940342">
        <w:rPr>
          <w:rFonts w:ascii="Arial" w:hAnsi="Arial" w:cs="Arial"/>
          <w:b/>
          <w:sz w:val="20"/>
          <w:szCs w:val="20"/>
        </w:rPr>
        <w:t>:</w:t>
      </w:r>
      <w:r w:rsidRPr="00940342">
        <w:rPr>
          <w:rFonts w:ascii="Arial" w:hAnsi="Arial" w:cs="Arial"/>
          <w:sz w:val="20"/>
          <w:szCs w:val="20"/>
        </w:rPr>
        <w:t xml:space="preserve"> Оценка </w:t>
      </w:r>
      <w:r w:rsidR="00AE099D" w:rsidRPr="00AE099D">
        <w:rPr>
          <w:rFonts w:ascii="Arial" w:hAnsi="Arial" w:cs="Arial"/>
          <w:color w:val="FF0000"/>
          <w:sz w:val="20"/>
          <w:szCs w:val="20"/>
        </w:rPr>
        <w:t>(</w:t>
      </w:r>
      <w:r w:rsidR="00AE099D" w:rsidRPr="00AE099D">
        <w:rPr>
          <w:rFonts w:ascii="Arial" w:hAnsi="Arial" w:cs="Arial"/>
          <w:b/>
          <w:color w:val="FF0000"/>
          <w:sz w:val="18"/>
          <w:szCs w:val="18"/>
        </w:rPr>
        <w:t>Конвертация риска)</w:t>
      </w:r>
      <w:r w:rsidR="00BA5FE1" w:rsidRPr="00AE099D">
        <w:rPr>
          <w:rFonts w:ascii="Arial" w:hAnsi="Arial" w:cs="Arial"/>
          <w:color w:val="FF0000"/>
          <w:sz w:val="20"/>
          <w:szCs w:val="20"/>
        </w:rPr>
        <w:t>.</w:t>
      </w:r>
      <w:r w:rsidRPr="00940342">
        <w:rPr>
          <w:rFonts w:ascii="Arial" w:hAnsi="Arial" w:cs="Arial"/>
          <w:sz w:val="20"/>
          <w:szCs w:val="20"/>
        </w:rPr>
        <w:t xml:space="preserve"> </w:t>
      </w:r>
    </w:p>
    <w:p w:rsidR="00E63E87" w:rsidRPr="00940342" w:rsidRDefault="00E63E87" w:rsidP="00BA5FE1">
      <w:pPr>
        <w:ind w:firstLine="397"/>
        <w:jc w:val="both"/>
        <w:rPr>
          <w:rFonts w:ascii="Arial" w:hAnsi="Arial" w:cs="Arial"/>
          <w:sz w:val="20"/>
          <w:szCs w:val="20"/>
        </w:rPr>
      </w:pPr>
      <w:r w:rsidRPr="00940342">
        <w:rPr>
          <w:rFonts w:ascii="Arial" w:hAnsi="Arial" w:cs="Arial"/>
          <w:sz w:val="20"/>
          <w:szCs w:val="20"/>
        </w:rPr>
        <w:t xml:space="preserve">Как только определена окончательная оценка риска данная оценка может быть </w:t>
      </w:r>
      <w:r w:rsidR="00AE099D" w:rsidRPr="00AE099D">
        <w:rPr>
          <w:rFonts w:ascii="Arial" w:hAnsi="Arial" w:cs="Arial"/>
          <w:color w:val="FF0000"/>
          <w:sz w:val="20"/>
          <w:szCs w:val="20"/>
        </w:rPr>
        <w:t>конвертирована</w:t>
      </w:r>
      <w:r w:rsidRPr="00940342">
        <w:rPr>
          <w:rFonts w:ascii="Arial" w:hAnsi="Arial" w:cs="Arial"/>
          <w:sz w:val="20"/>
          <w:szCs w:val="20"/>
        </w:rPr>
        <w:t xml:space="preserve"> и использована в вычислении суммарной оценки. </w:t>
      </w:r>
    </w:p>
    <w:p w:rsidR="00E63E87" w:rsidRPr="00BA5FE1" w:rsidRDefault="00E63E87" w:rsidP="00E63E87">
      <w:pPr>
        <w:jc w:val="both"/>
        <w:rPr>
          <w:sz w:val="16"/>
          <w:szCs w:val="16"/>
        </w:rPr>
      </w:pPr>
    </w:p>
    <w:p w:rsidR="00E63E87" w:rsidRPr="00BA5FE1" w:rsidRDefault="00E63E87" w:rsidP="00BA5FE1">
      <w:pPr>
        <w:ind w:firstLine="397"/>
        <w:rPr>
          <w:rFonts w:ascii="Arial" w:hAnsi="Arial" w:cs="Arial"/>
          <w:b/>
          <w:sz w:val="18"/>
          <w:szCs w:val="18"/>
        </w:rPr>
      </w:pPr>
      <w:r w:rsidRPr="00EE00E5">
        <w:rPr>
          <w:rFonts w:ascii="Arial" w:hAnsi="Arial" w:cs="Arial"/>
          <w:b/>
          <w:sz w:val="18"/>
          <w:szCs w:val="18"/>
        </w:rPr>
        <w:t xml:space="preserve">Таблица </w:t>
      </w:r>
      <w:r w:rsidR="007E6DBD" w:rsidRPr="00EE00E5">
        <w:rPr>
          <w:rFonts w:ascii="Arial" w:hAnsi="Arial" w:cs="Arial"/>
          <w:b/>
          <w:sz w:val="18"/>
          <w:szCs w:val="18"/>
        </w:rPr>
        <w:t>А.3.2</w:t>
      </w:r>
      <w:r w:rsidR="00940342" w:rsidRPr="00EE00E5">
        <w:rPr>
          <w:rFonts w:ascii="Arial" w:hAnsi="Arial" w:cs="Arial"/>
          <w:b/>
          <w:sz w:val="18"/>
          <w:szCs w:val="18"/>
        </w:rPr>
        <w:t xml:space="preserve"> </w:t>
      </w:r>
      <w:r w:rsidR="00861E72" w:rsidRPr="00EE00E5">
        <w:rPr>
          <w:rFonts w:ascii="Arial" w:hAnsi="Arial" w:cs="Arial"/>
          <w:b/>
          <w:sz w:val="18"/>
          <w:szCs w:val="18"/>
        </w:rPr>
        <w:t>–</w:t>
      </w:r>
      <w:r w:rsidRPr="00EE00E5">
        <w:rPr>
          <w:rFonts w:ascii="Arial" w:hAnsi="Arial" w:cs="Arial"/>
          <w:b/>
          <w:sz w:val="18"/>
          <w:szCs w:val="18"/>
        </w:rPr>
        <w:t xml:space="preserve"> Конвертация риска</w:t>
      </w:r>
      <w:r w:rsidR="00AE099D">
        <w:rPr>
          <w:rFonts w:ascii="Arial" w:hAnsi="Arial" w:cs="Arial"/>
          <w:b/>
          <w:sz w:val="18"/>
          <w:szCs w:val="18"/>
        </w:rPr>
        <w:t xml:space="preserve"> </w:t>
      </w:r>
      <w:r w:rsidR="00AE099D" w:rsidRPr="00AE099D">
        <w:rPr>
          <w:rFonts w:ascii="Arial" w:hAnsi="Arial" w:cs="Arial"/>
          <w:b/>
          <w:color w:val="FF0000"/>
          <w:sz w:val="18"/>
          <w:szCs w:val="18"/>
        </w:rPr>
        <w:t>(конвертируется при расчетах</w:t>
      </w:r>
      <w:r w:rsidR="00AE099D">
        <w:rPr>
          <w:rFonts w:ascii="Arial" w:hAnsi="Arial" w:cs="Arial"/>
          <w:b/>
          <w:color w:val="FF0000"/>
          <w:sz w:val="18"/>
          <w:szCs w:val="18"/>
        </w:rPr>
        <w:t>?</w:t>
      </w:r>
      <w:r w:rsidR="00AE099D" w:rsidRPr="00AE099D">
        <w:rPr>
          <w:rFonts w:ascii="Arial" w:hAnsi="Arial" w:cs="Arial"/>
          <w:b/>
          <w:color w:val="FF0000"/>
          <w:sz w:val="18"/>
          <w:szCs w:val="18"/>
        </w:rPr>
        <w:t>)</w:t>
      </w:r>
    </w:p>
    <w:p w:rsidR="00940342" w:rsidRPr="00BA5FE1" w:rsidRDefault="00940342" w:rsidP="00940342">
      <w:pPr>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9"/>
        <w:gridCol w:w="5165"/>
      </w:tblGrid>
      <w:tr w:rsidR="00E63E87" w:rsidRPr="009D5889" w:rsidTr="009D5889">
        <w:tc>
          <w:tcPr>
            <w:tcW w:w="2379" w:type="pct"/>
            <w:tcBorders>
              <w:bottom w:val="double" w:sz="4" w:space="0" w:color="auto"/>
            </w:tcBorders>
            <w:shd w:val="clear" w:color="auto" w:fill="auto"/>
          </w:tcPr>
          <w:p w:rsidR="00E63E87" w:rsidRPr="009D5889" w:rsidRDefault="00E63E87" w:rsidP="00A676B3">
            <w:pPr>
              <w:jc w:val="center"/>
              <w:rPr>
                <w:rFonts w:ascii="Arial" w:hAnsi="Arial" w:cs="Arial"/>
                <w:sz w:val="18"/>
                <w:szCs w:val="18"/>
              </w:rPr>
            </w:pPr>
            <w:r w:rsidRPr="009D5889">
              <w:rPr>
                <w:rFonts w:ascii="Arial" w:hAnsi="Arial" w:cs="Arial"/>
                <w:sz w:val="18"/>
                <w:szCs w:val="18"/>
              </w:rPr>
              <w:t>Риск (6)</w:t>
            </w:r>
          </w:p>
        </w:tc>
        <w:tc>
          <w:tcPr>
            <w:tcW w:w="2621" w:type="pct"/>
            <w:tcBorders>
              <w:bottom w:val="double" w:sz="4" w:space="0" w:color="auto"/>
            </w:tcBorders>
            <w:shd w:val="clear" w:color="auto" w:fill="auto"/>
          </w:tcPr>
          <w:p w:rsidR="00E63E87" w:rsidRPr="009D5889" w:rsidRDefault="00E63E87" w:rsidP="00A676B3">
            <w:pPr>
              <w:jc w:val="center"/>
              <w:rPr>
                <w:rFonts w:ascii="Arial" w:hAnsi="Arial" w:cs="Arial"/>
                <w:sz w:val="18"/>
                <w:szCs w:val="18"/>
              </w:rPr>
            </w:pPr>
            <w:r w:rsidRPr="009D5889">
              <w:rPr>
                <w:rFonts w:ascii="Arial" w:hAnsi="Arial" w:cs="Arial"/>
                <w:sz w:val="18"/>
                <w:szCs w:val="18"/>
              </w:rPr>
              <w:t>Конвертация</w:t>
            </w:r>
          </w:p>
        </w:tc>
      </w:tr>
      <w:tr w:rsidR="00E63E87" w:rsidRPr="00A676B3" w:rsidTr="009D5889">
        <w:tc>
          <w:tcPr>
            <w:tcW w:w="2379" w:type="pct"/>
            <w:tcBorders>
              <w:top w:val="double" w:sz="4" w:space="0" w:color="auto"/>
            </w:tcBorders>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 </w:t>
            </w:r>
            <w:r w:rsidR="009D5889">
              <w:rPr>
                <w:rFonts w:ascii="Arial" w:hAnsi="Arial" w:cs="Arial"/>
                <w:sz w:val="20"/>
                <w:szCs w:val="20"/>
              </w:rPr>
              <w:t>–</w:t>
            </w:r>
            <w:r w:rsidRPr="009D5889">
              <w:rPr>
                <w:rFonts w:ascii="Arial" w:hAnsi="Arial" w:cs="Arial"/>
                <w:sz w:val="20"/>
                <w:szCs w:val="20"/>
              </w:rPr>
              <w:t xml:space="preserve"> 5</w:t>
            </w:r>
          </w:p>
        </w:tc>
        <w:tc>
          <w:tcPr>
            <w:tcW w:w="2621" w:type="pct"/>
            <w:tcBorders>
              <w:top w:val="double" w:sz="4" w:space="0" w:color="auto"/>
            </w:tcBorders>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1</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6 </w:t>
            </w:r>
            <w:r w:rsidR="009D5889">
              <w:rPr>
                <w:rFonts w:ascii="Arial" w:hAnsi="Arial" w:cs="Arial"/>
                <w:sz w:val="20"/>
                <w:szCs w:val="20"/>
              </w:rPr>
              <w:t>–</w:t>
            </w:r>
            <w:r w:rsidRPr="009D5889">
              <w:rPr>
                <w:rFonts w:ascii="Arial" w:hAnsi="Arial" w:cs="Arial"/>
                <w:sz w:val="20"/>
                <w:szCs w:val="20"/>
              </w:rPr>
              <w:t xml:space="preserve"> 10</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2</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11 </w:t>
            </w:r>
            <w:r w:rsidR="009D5889">
              <w:rPr>
                <w:rFonts w:ascii="Arial" w:hAnsi="Arial" w:cs="Arial"/>
                <w:sz w:val="20"/>
                <w:szCs w:val="20"/>
              </w:rPr>
              <w:t>–</w:t>
            </w:r>
            <w:r w:rsidRPr="009D5889">
              <w:rPr>
                <w:rFonts w:ascii="Arial" w:hAnsi="Arial" w:cs="Arial"/>
                <w:sz w:val="20"/>
                <w:szCs w:val="20"/>
              </w:rPr>
              <w:t xml:space="preserve"> 15</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3</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16 </w:t>
            </w:r>
            <w:r w:rsidR="009D5889">
              <w:rPr>
                <w:rFonts w:ascii="Arial" w:hAnsi="Arial" w:cs="Arial"/>
                <w:sz w:val="20"/>
                <w:szCs w:val="20"/>
              </w:rPr>
              <w:t>–</w:t>
            </w:r>
            <w:r w:rsidRPr="009D5889">
              <w:rPr>
                <w:rFonts w:ascii="Arial" w:hAnsi="Arial" w:cs="Arial"/>
                <w:sz w:val="20"/>
                <w:szCs w:val="20"/>
              </w:rPr>
              <w:t xml:space="preserve"> 20</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4</w:t>
            </w:r>
          </w:p>
        </w:tc>
      </w:tr>
      <w:tr w:rsidR="00E63E87" w:rsidRPr="00A676B3" w:rsidTr="00A676B3">
        <w:tc>
          <w:tcPr>
            <w:tcW w:w="2379"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 xml:space="preserve">21 </w:t>
            </w:r>
            <w:r w:rsidR="009D5889">
              <w:rPr>
                <w:rFonts w:ascii="Arial" w:hAnsi="Arial" w:cs="Arial"/>
                <w:sz w:val="20"/>
                <w:szCs w:val="20"/>
              </w:rPr>
              <w:t>–</w:t>
            </w:r>
            <w:r w:rsidRPr="009D5889">
              <w:rPr>
                <w:rFonts w:ascii="Arial" w:hAnsi="Arial" w:cs="Arial"/>
                <w:sz w:val="20"/>
                <w:szCs w:val="20"/>
              </w:rPr>
              <w:t xml:space="preserve"> 25</w:t>
            </w:r>
          </w:p>
        </w:tc>
        <w:tc>
          <w:tcPr>
            <w:tcW w:w="2621" w:type="pct"/>
            <w:shd w:val="clear" w:color="auto" w:fill="auto"/>
          </w:tcPr>
          <w:p w:rsidR="00E63E87" w:rsidRPr="009D5889" w:rsidRDefault="00E63E87" w:rsidP="009D5889">
            <w:pPr>
              <w:jc w:val="center"/>
              <w:rPr>
                <w:rFonts w:ascii="Arial" w:hAnsi="Arial" w:cs="Arial"/>
                <w:sz w:val="20"/>
                <w:szCs w:val="20"/>
              </w:rPr>
            </w:pPr>
            <w:r w:rsidRPr="009D5889">
              <w:rPr>
                <w:rFonts w:ascii="Arial" w:hAnsi="Arial" w:cs="Arial"/>
                <w:sz w:val="20"/>
                <w:szCs w:val="20"/>
              </w:rPr>
              <w:t>5</w:t>
            </w:r>
          </w:p>
        </w:tc>
      </w:tr>
    </w:tbl>
    <w:p w:rsidR="00E63E87" w:rsidRPr="009D5889" w:rsidRDefault="00E63E87" w:rsidP="009D5889">
      <w:pPr>
        <w:ind w:firstLine="708"/>
        <w:jc w:val="center"/>
        <w:rPr>
          <w:sz w:val="20"/>
          <w:szCs w:val="20"/>
        </w:rPr>
      </w:pPr>
    </w:p>
    <w:p w:rsidR="00E63E87" w:rsidRPr="00940342" w:rsidRDefault="00E63E87" w:rsidP="001322F8">
      <w:pPr>
        <w:ind w:firstLine="397"/>
        <w:jc w:val="both"/>
        <w:rPr>
          <w:rFonts w:ascii="Arial" w:hAnsi="Arial" w:cs="Arial"/>
          <w:sz w:val="20"/>
          <w:szCs w:val="20"/>
        </w:rPr>
      </w:pPr>
      <w:r w:rsidRPr="00940342">
        <w:rPr>
          <w:rFonts w:ascii="Arial" w:hAnsi="Arial" w:cs="Arial"/>
          <w:b/>
          <w:sz w:val="20"/>
          <w:szCs w:val="20"/>
        </w:rPr>
        <w:t>Шаг 8:</w:t>
      </w:r>
      <w:r w:rsidRPr="00940342">
        <w:rPr>
          <w:rFonts w:ascii="Arial" w:hAnsi="Arial" w:cs="Arial"/>
          <w:sz w:val="20"/>
          <w:szCs w:val="20"/>
        </w:rPr>
        <w:t xml:space="preserve"> Восприятие</w:t>
      </w:r>
    </w:p>
    <w:p w:rsidR="00E63E87" w:rsidRPr="00940342" w:rsidRDefault="00E63E87" w:rsidP="009D5889">
      <w:pPr>
        <w:jc w:val="both"/>
        <w:rPr>
          <w:rFonts w:ascii="Arial" w:hAnsi="Arial" w:cs="Arial"/>
          <w:sz w:val="20"/>
          <w:szCs w:val="20"/>
        </w:rPr>
      </w:pPr>
      <w:r w:rsidRPr="00940342">
        <w:rPr>
          <w:rFonts w:ascii="Arial" w:hAnsi="Arial" w:cs="Arial"/>
          <w:sz w:val="20"/>
          <w:szCs w:val="20"/>
        </w:rPr>
        <w:t>Матрица рисков позволяет найти оценку приоритетов, принятых обществом в отношении определенной продукции. Оценка риска включает:</w:t>
      </w:r>
    </w:p>
    <w:p w:rsidR="00E63E87" w:rsidRPr="009D5889"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 xml:space="preserve">внимание </w:t>
      </w:r>
      <w:r w:rsidR="00AD6890" w:rsidRPr="009D5889">
        <w:rPr>
          <w:rFonts w:ascii="Arial" w:hAnsi="Arial" w:cs="Arial"/>
          <w:sz w:val="20"/>
          <w:szCs w:val="20"/>
        </w:rPr>
        <w:t>государственных органов</w:t>
      </w:r>
      <w:r w:rsidR="00E63E87" w:rsidRPr="009D5889">
        <w:rPr>
          <w:rFonts w:ascii="Arial" w:hAnsi="Arial" w:cs="Arial"/>
          <w:sz w:val="20"/>
          <w:szCs w:val="20"/>
        </w:rPr>
        <w:t xml:space="preserve"> и СМИ в отношении конкретного вида продукции</w:t>
      </w:r>
      <w:r>
        <w:rPr>
          <w:rFonts w:ascii="Arial" w:hAnsi="Arial" w:cs="Arial"/>
          <w:sz w:val="20"/>
          <w:szCs w:val="20"/>
        </w:rPr>
        <w:t>;</w:t>
      </w:r>
      <w:r w:rsidR="00E63E87" w:rsidRPr="009D5889">
        <w:rPr>
          <w:rFonts w:ascii="Arial" w:hAnsi="Arial" w:cs="Arial"/>
          <w:sz w:val="20"/>
          <w:szCs w:val="20"/>
        </w:rPr>
        <w:t xml:space="preserve"> </w:t>
      </w:r>
    </w:p>
    <w:p w:rsidR="00E63E87" w:rsidRPr="009D5889"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оценка риска со стороны общества</w:t>
      </w:r>
      <w:r>
        <w:rPr>
          <w:rFonts w:ascii="Arial" w:hAnsi="Arial" w:cs="Arial"/>
          <w:sz w:val="20"/>
          <w:szCs w:val="20"/>
        </w:rPr>
        <w:t>;</w:t>
      </w:r>
      <w:r w:rsidR="00E63E87" w:rsidRPr="009D5889">
        <w:rPr>
          <w:rFonts w:ascii="Arial" w:hAnsi="Arial" w:cs="Arial"/>
          <w:sz w:val="20"/>
          <w:szCs w:val="20"/>
        </w:rPr>
        <w:t xml:space="preserve">  </w:t>
      </w:r>
    </w:p>
    <w:p w:rsidR="00E63E87" w:rsidRDefault="009D5889" w:rsidP="009D5889">
      <w:pPr>
        <w:ind w:firstLine="397"/>
        <w:rPr>
          <w:rFonts w:ascii="Arial" w:hAnsi="Arial" w:cs="Arial"/>
          <w:sz w:val="20"/>
          <w:szCs w:val="20"/>
        </w:rPr>
      </w:pPr>
      <w:r>
        <w:rPr>
          <w:rFonts w:ascii="Arial" w:hAnsi="Arial" w:cs="Arial"/>
          <w:sz w:val="20"/>
          <w:szCs w:val="20"/>
        </w:rPr>
        <w:t xml:space="preserve">- </w:t>
      </w:r>
      <w:r w:rsidR="00E63E87" w:rsidRPr="009D5889">
        <w:rPr>
          <w:rFonts w:ascii="Arial" w:hAnsi="Arial" w:cs="Arial"/>
          <w:sz w:val="20"/>
          <w:szCs w:val="20"/>
        </w:rPr>
        <w:t>частота жалоб со стороны потребителей.</w:t>
      </w:r>
    </w:p>
    <w:p w:rsidR="009D5889" w:rsidRPr="009D5889" w:rsidRDefault="009D5889" w:rsidP="009D5889">
      <w:pPr>
        <w:ind w:firstLine="397"/>
        <w:rPr>
          <w:rFonts w:ascii="Arial" w:hAnsi="Arial" w:cs="Arial"/>
          <w:sz w:val="16"/>
          <w:szCs w:val="16"/>
        </w:rPr>
      </w:pPr>
    </w:p>
    <w:p w:rsidR="00E63E87" w:rsidRPr="00AE099D" w:rsidRDefault="002F4CF1" w:rsidP="00AE099D">
      <w:pPr>
        <w:ind w:firstLine="397"/>
        <w:rPr>
          <w:rFonts w:ascii="Arial" w:hAnsi="Arial" w:cs="Arial"/>
          <w:b/>
          <w:color w:val="FF0000"/>
          <w:sz w:val="18"/>
          <w:szCs w:val="18"/>
        </w:rPr>
      </w:pPr>
      <w:r>
        <w:rPr>
          <w:rFonts w:ascii="Arial" w:hAnsi="Arial" w:cs="Arial"/>
          <w:b/>
          <w:sz w:val="18"/>
          <w:szCs w:val="18"/>
        </w:rPr>
        <w:br w:type="page"/>
      </w:r>
      <w:r w:rsidR="00E63E87" w:rsidRPr="00EE00E5">
        <w:rPr>
          <w:rFonts w:ascii="Arial" w:hAnsi="Arial" w:cs="Arial"/>
          <w:b/>
          <w:sz w:val="18"/>
          <w:szCs w:val="18"/>
        </w:rPr>
        <w:lastRenderedPageBreak/>
        <w:t xml:space="preserve">Таблица </w:t>
      </w:r>
      <w:r w:rsidR="008975CC" w:rsidRPr="00EE00E5">
        <w:rPr>
          <w:rFonts w:ascii="Arial" w:hAnsi="Arial" w:cs="Arial"/>
          <w:b/>
          <w:sz w:val="18"/>
          <w:szCs w:val="18"/>
        </w:rPr>
        <w:t>А.3.3</w:t>
      </w:r>
      <w:r w:rsidR="00940342" w:rsidRPr="00EE00E5">
        <w:rPr>
          <w:rFonts w:ascii="Arial" w:hAnsi="Arial" w:cs="Arial"/>
          <w:b/>
          <w:sz w:val="18"/>
          <w:szCs w:val="18"/>
        </w:rPr>
        <w:t xml:space="preserve"> </w:t>
      </w:r>
      <w:r w:rsidR="00AB2E40" w:rsidRPr="00EE00E5">
        <w:rPr>
          <w:rFonts w:ascii="Arial" w:hAnsi="Arial" w:cs="Arial"/>
          <w:b/>
          <w:sz w:val="18"/>
          <w:szCs w:val="18"/>
        </w:rPr>
        <w:t>–</w:t>
      </w:r>
      <w:r w:rsidR="00E63E87" w:rsidRPr="00EE00E5">
        <w:rPr>
          <w:rFonts w:ascii="Arial" w:hAnsi="Arial" w:cs="Arial"/>
          <w:b/>
          <w:sz w:val="18"/>
          <w:szCs w:val="18"/>
        </w:rPr>
        <w:t xml:space="preserve"> Уровень восприятия</w:t>
      </w:r>
      <w:r w:rsidR="00AE099D">
        <w:rPr>
          <w:rFonts w:ascii="Arial" w:hAnsi="Arial" w:cs="Arial"/>
          <w:b/>
          <w:sz w:val="18"/>
          <w:szCs w:val="18"/>
        </w:rPr>
        <w:t xml:space="preserve"> </w:t>
      </w:r>
      <w:r w:rsidR="00AE099D" w:rsidRPr="00AE099D">
        <w:rPr>
          <w:rFonts w:ascii="Arial" w:hAnsi="Arial" w:cs="Arial"/>
          <w:b/>
          <w:color w:val="FF0000"/>
          <w:sz w:val="18"/>
          <w:szCs w:val="18"/>
        </w:rPr>
        <w:t>(Доверие потребителя)</w:t>
      </w:r>
    </w:p>
    <w:p w:rsidR="009D5889" w:rsidRPr="009D5889" w:rsidRDefault="009D5889" w:rsidP="009D5889">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5"/>
        <w:gridCol w:w="4929"/>
      </w:tblGrid>
      <w:tr w:rsidR="00E63E87" w:rsidRPr="00AB2E40" w:rsidTr="00AB2E40">
        <w:tc>
          <w:tcPr>
            <w:tcW w:w="2499" w:type="pct"/>
            <w:tcBorders>
              <w:bottom w:val="double" w:sz="4" w:space="0" w:color="auto"/>
            </w:tcBorders>
            <w:shd w:val="clear" w:color="auto" w:fill="auto"/>
          </w:tcPr>
          <w:p w:rsidR="00E63E87" w:rsidRPr="00AB2E40" w:rsidRDefault="00E63E87" w:rsidP="00AB2E40">
            <w:pPr>
              <w:jc w:val="center"/>
              <w:rPr>
                <w:rFonts w:ascii="Arial" w:hAnsi="Arial" w:cs="Arial"/>
                <w:sz w:val="18"/>
                <w:szCs w:val="18"/>
              </w:rPr>
            </w:pPr>
            <w:r w:rsidRPr="00AB2E40">
              <w:rPr>
                <w:rFonts w:ascii="Arial" w:hAnsi="Arial" w:cs="Arial"/>
                <w:sz w:val="18"/>
                <w:szCs w:val="18"/>
              </w:rPr>
              <w:t>Уровень восприятия</w:t>
            </w:r>
          </w:p>
        </w:tc>
        <w:tc>
          <w:tcPr>
            <w:tcW w:w="2501" w:type="pct"/>
            <w:tcBorders>
              <w:bottom w:val="double" w:sz="4" w:space="0" w:color="auto"/>
            </w:tcBorders>
            <w:shd w:val="clear" w:color="auto" w:fill="auto"/>
          </w:tcPr>
          <w:p w:rsidR="00E63E87" w:rsidRPr="00AB2E40" w:rsidRDefault="00E63E87" w:rsidP="00AB2E40">
            <w:pPr>
              <w:jc w:val="center"/>
              <w:rPr>
                <w:rFonts w:ascii="Arial" w:hAnsi="Arial" w:cs="Arial"/>
                <w:sz w:val="18"/>
                <w:szCs w:val="18"/>
              </w:rPr>
            </w:pPr>
            <w:r w:rsidRPr="00AB2E40">
              <w:rPr>
                <w:rFonts w:ascii="Arial" w:hAnsi="Arial" w:cs="Arial"/>
                <w:sz w:val="18"/>
                <w:szCs w:val="18"/>
              </w:rPr>
              <w:t>Оценка</w:t>
            </w:r>
          </w:p>
        </w:tc>
      </w:tr>
      <w:tr w:rsidR="00E63E87" w:rsidRPr="00A676B3" w:rsidTr="00AB2E40">
        <w:tc>
          <w:tcPr>
            <w:tcW w:w="2499" w:type="pct"/>
            <w:tcBorders>
              <w:top w:val="double" w:sz="4" w:space="0" w:color="auto"/>
            </w:tcBorders>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Минимальный</w:t>
            </w:r>
          </w:p>
        </w:tc>
        <w:tc>
          <w:tcPr>
            <w:tcW w:w="2501" w:type="pct"/>
            <w:tcBorders>
              <w:top w:val="double" w:sz="4" w:space="0" w:color="auto"/>
            </w:tcBorders>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1</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Ограниченный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2</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Умеренный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3</w:t>
            </w:r>
          </w:p>
        </w:tc>
      </w:tr>
      <w:tr w:rsidR="00E63E87" w:rsidRPr="00A676B3" w:rsidTr="00A676B3">
        <w:tc>
          <w:tcPr>
            <w:tcW w:w="2499"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Повышенный</w:t>
            </w:r>
          </w:p>
        </w:tc>
        <w:tc>
          <w:tcPr>
            <w:tcW w:w="2501" w:type="pct"/>
            <w:shd w:val="clear" w:color="auto" w:fill="auto"/>
          </w:tcPr>
          <w:p w:rsidR="00E63E87" w:rsidRPr="00AB2E40" w:rsidRDefault="00E63E87" w:rsidP="00AB2E40">
            <w:pPr>
              <w:jc w:val="center"/>
              <w:rPr>
                <w:rFonts w:ascii="Arial" w:hAnsi="Arial" w:cs="Arial"/>
                <w:sz w:val="20"/>
                <w:szCs w:val="20"/>
              </w:rPr>
            </w:pPr>
            <w:r w:rsidRPr="00AB2E40">
              <w:rPr>
                <w:rFonts w:ascii="Arial" w:hAnsi="Arial" w:cs="Arial"/>
                <w:sz w:val="20"/>
                <w:szCs w:val="20"/>
              </w:rPr>
              <w:t>4</w:t>
            </w:r>
          </w:p>
        </w:tc>
      </w:tr>
    </w:tbl>
    <w:p w:rsidR="00E63E87" w:rsidRPr="008A5C64" w:rsidRDefault="00E63E87" w:rsidP="00E63E87">
      <w:pPr>
        <w:jc w:val="both"/>
        <w:rPr>
          <w:rFonts w:ascii="Arial" w:hAnsi="Arial" w:cs="Arial"/>
          <w:sz w:val="20"/>
          <w:szCs w:val="20"/>
        </w:rPr>
      </w:pPr>
    </w:p>
    <w:p w:rsidR="00E63E87" w:rsidRPr="008A5C64" w:rsidRDefault="00E63E87" w:rsidP="00AB2E40">
      <w:pPr>
        <w:ind w:firstLine="397"/>
        <w:jc w:val="both"/>
        <w:rPr>
          <w:rFonts w:ascii="Arial" w:hAnsi="Arial" w:cs="Arial"/>
          <w:sz w:val="20"/>
          <w:szCs w:val="20"/>
        </w:rPr>
      </w:pPr>
      <w:r w:rsidRPr="008A5C64">
        <w:rPr>
          <w:rFonts w:ascii="Arial" w:hAnsi="Arial" w:cs="Arial"/>
          <w:b/>
          <w:sz w:val="20"/>
          <w:szCs w:val="20"/>
        </w:rPr>
        <w:t>Шаг 9:</w:t>
      </w:r>
      <w:r w:rsidRPr="008A5C64">
        <w:rPr>
          <w:rFonts w:ascii="Arial" w:hAnsi="Arial" w:cs="Arial"/>
          <w:sz w:val="20"/>
          <w:szCs w:val="20"/>
        </w:rPr>
        <w:t xml:space="preserve"> Стоимость</w:t>
      </w:r>
    </w:p>
    <w:p w:rsidR="00E63E87" w:rsidRPr="008A5C64" w:rsidRDefault="00E63E87" w:rsidP="00AB2E40">
      <w:pPr>
        <w:ind w:firstLine="397"/>
        <w:jc w:val="both"/>
        <w:rPr>
          <w:rFonts w:ascii="Arial" w:hAnsi="Arial" w:cs="Arial"/>
          <w:sz w:val="20"/>
          <w:szCs w:val="20"/>
        </w:rPr>
      </w:pPr>
      <w:r w:rsidRPr="008A5C64">
        <w:rPr>
          <w:rFonts w:ascii="Arial" w:hAnsi="Arial" w:cs="Arial"/>
          <w:sz w:val="20"/>
          <w:szCs w:val="20"/>
        </w:rPr>
        <w:t>Стоимость также важна при принятии решения о приоритетах и может быть определена следующим образом:</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наличие применимых законодательных требований и требований ТНПА</w:t>
      </w:r>
      <w:r w:rsidR="008A5C64" w:rsidRPr="00AB2E40">
        <w:rPr>
          <w:rFonts w:ascii="Arial" w:hAnsi="Arial" w:cs="Arial"/>
          <w:sz w:val="20"/>
          <w:szCs w:val="20"/>
        </w:rPr>
        <w:t>;</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уровень изученности проблемы (из исторической справки)</w:t>
      </w:r>
      <w:r w:rsidR="008A5C64" w:rsidRPr="00AB2E40">
        <w:rPr>
          <w:rFonts w:ascii="Arial" w:hAnsi="Arial" w:cs="Arial"/>
          <w:sz w:val="20"/>
          <w:szCs w:val="20"/>
        </w:rPr>
        <w:t>;</w:t>
      </w:r>
    </w:p>
    <w:p w:rsidR="00E63E87" w:rsidRPr="00AB2E40" w:rsidRDefault="00AB2E40" w:rsidP="0014548E">
      <w:pPr>
        <w:ind w:firstLine="397"/>
        <w:jc w:val="both"/>
        <w:rPr>
          <w:rFonts w:ascii="Arial" w:hAnsi="Arial" w:cs="Arial"/>
          <w:sz w:val="20"/>
          <w:szCs w:val="20"/>
        </w:rPr>
      </w:pPr>
      <w:r>
        <w:rPr>
          <w:rFonts w:ascii="Arial" w:hAnsi="Arial" w:cs="Arial"/>
          <w:sz w:val="20"/>
          <w:szCs w:val="20"/>
        </w:rPr>
        <w:t xml:space="preserve">- </w:t>
      </w:r>
      <w:r w:rsidR="00E63E87" w:rsidRPr="00AB2E40">
        <w:rPr>
          <w:rFonts w:ascii="Arial" w:hAnsi="Arial" w:cs="Arial"/>
          <w:sz w:val="20"/>
          <w:szCs w:val="20"/>
        </w:rPr>
        <w:t>ресурсы, требуемые для воздействия на риск</w:t>
      </w:r>
      <w:r w:rsidR="008A5C64" w:rsidRPr="00AB2E40">
        <w:rPr>
          <w:rFonts w:ascii="Arial" w:hAnsi="Arial" w:cs="Arial"/>
          <w:sz w:val="20"/>
          <w:szCs w:val="20"/>
        </w:rPr>
        <w:t>.</w:t>
      </w:r>
    </w:p>
    <w:p w:rsidR="00C15253" w:rsidRPr="00C15253" w:rsidRDefault="00C15253" w:rsidP="00861E72">
      <w:pPr>
        <w:ind w:firstLine="397"/>
        <w:rPr>
          <w:rFonts w:ascii="Arial" w:hAnsi="Arial" w:cs="Arial"/>
          <w:b/>
          <w:sz w:val="16"/>
          <w:szCs w:val="16"/>
        </w:rPr>
      </w:pPr>
    </w:p>
    <w:p w:rsidR="00E63E87" w:rsidRPr="00AE099D" w:rsidRDefault="00E63E87" w:rsidP="00861E72">
      <w:pPr>
        <w:ind w:firstLine="397"/>
        <w:rPr>
          <w:rFonts w:ascii="Arial" w:hAnsi="Arial" w:cs="Arial"/>
          <w:b/>
          <w:color w:val="FF0000"/>
          <w:sz w:val="18"/>
          <w:szCs w:val="18"/>
        </w:rPr>
      </w:pPr>
      <w:r w:rsidRPr="00EE00E5">
        <w:rPr>
          <w:rFonts w:ascii="Arial" w:hAnsi="Arial" w:cs="Arial"/>
          <w:b/>
          <w:sz w:val="18"/>
          <w:szCs w:val="18"/>
        </w:rPr>
        <w:t xml:space="preserve">Таблица </w:t>
      </w:r>
      <w:r w:rsidR="008975CC" w:rsidRPr="00EE00E5">
        <w:rPr>
          <w:rFonts w:ascii="Arial" w:hAnsi="Arial" w:cs="Arial"/>
          <w:b/>
          <w:sz w:val="18"/>
          <w:szCs w:val="18"/>
        </w:rPr>
        <w:t>А.</w:t>
      </w:r>
      <w:r w:rsidR="008A5C64" w:rsidRPr="00EE00E5">
        <w:rPr>
          <w:rFonts w:ascii="Arial" w:hAnsi="Arial" w:cs="Arial"/>
          <w:b/>
          <w:sz w:val="18"/>
          <w:szCs w:val="18"/>
        </w:rPr>
        <w:t>3</w:t>
      </w:r>
      <w:r w:rsidR="008975CC" w:rsidRPr="00EE00E5">
        <w:rPr>
          <w:rFonts w:ascii="Arial" w:hAnsi="Arial" w:cs="Arial"/>
          <w:b/>
          <w:sz w:val="18"/>
          <w:szCs w:val="18"/>
        </w:rPr>
        <w:t>.4</w:t>
      </w:r>
      <w:r w:rsidR="008A5C64" w:rsidRPr="00EE00E5">
        <w:rPr>
          <w:rFonts w:ascii="Arial" w:hAnsi="Arial" w:cs="Arial"/>
          <w:b/>
          <w:sz w:val="18"/>
          <w:szCs w:val="18"/>
        </w:rPr>
        <w:t xml:space="preserve"> </w:t>
      </w:r>
      <w:r w:rsidR="00861E72" w:rsidRPr="00EE00E5">
        <w:rPr>
          <w:rFonts w:ascii="Arial" w:hAnsi="Arial" w:cs="Arial"/>
          <w:b/>
          <w:sz w:val="18"/>
          <w:szCs w:val="18"/>
        </w:rPr>
        <w:t>–</w:t>
      </w:r>
      <w:r w:rsidR="008A5C64" w:rsidRPr="00EE00E5">
        <w:rPr>
          <w:rFonts w:ascii="Arial" w:hAnsi="Arial" w:cs="Arial"/>
          <w:b/>
          <w:sz w:val="18"/>
          <w:szCs w:val="18"/>
        </w:rPr>
        <w:t xml:space="preserve"> </w:t>
      </w:r>
      <w:r w:rsidRPr="00EE00E5">
        <w:rPr>
          <w:rFonts w:ascii="Arial" w:hAnsi="Arial" w:cs="Arial"/>
          <w:b/>
          <w:sz w:val="18"/>
          <w:szCs w:val="18"/>
        </w:rPr>
        <w:t>Уровень стоимости</w:t>
      </w:r>
      <w:r w:rsidR="00AE099D">
        <w:rPr>
          <w:rFonts w:ascii="Arial" w:hAnsi="Arial" w:cs="Arial"/>
          <w:b/>
          <w:sz w:val="18"/>
          <w:szCs w:val="18"/>
        </w:rPr>
        <w:t xml:space="preserve"> </w:t>
      </w:r>
      <w:r w:rsidR="00AE099D" w:rsidRPr="00AE099D">
        <w:rPr>
          <w:rFonts w:ascii="Arial" w:hAnsi="Arial" w:cs="Arial"/>
          <w:b/>
          <w:color w:val="FF0000"/>
          <w:sz w:val="18"/>
          <w:szCs w:val="18"/>
        </w:rPr>
        <w:t xml:space="preserve">(экономические последствия) </w:t>
      </w:r>
    </w:p>
    <w:p w:rsidR="00861E72" w:rsidRPr="00861E72" w:rsidRDefault="00861E72" w:rsidP="00861E72">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E63E87" w:rsidRPr="00A676B3" w:rsidTr="00861E72">
        <w:tc>
          <w:tcPr>
            <w:tcW w:w="2500" w:type="pct"/>
            <w:tcBorders>
              <w:bottom w:val="double" w:sz="4" w:space="0" w:color="auto"/>
            </w:tcBorders>
            <w:shd w:val="clear" w:color="auto" w:fill="auto"/>
          </w:tcPr>
          <w:p w:rsidR="00E63E87" w:rsidRPr="00861E72" w:rsidRDefault="00E63E87" w:rsidP="00861E72">
            <w:pPr>
              <w:jc w:val="center"/>
              <w:rPr>
                <w:rFonts w:ascii="Arial" w:hAnsi="Arial" w:cs="Arial"/>
                <w:sz w:val="18"/>
                <w:szCs w:val="18"/>
              </w:rPr>
            </w:pPr>
            <w:r w:rsidRPr="00861E72">
              <w:rPr>
                <w:rFonts w:ascii="Arial" w:hAnsi="Arial" w:cs="Arial"/>
                <w:sz w:val="18"/>
                <w:szCs w:val="18"/>
              </w:rPr>
              <w:t>Уровень стоимости</w:t>
            </w:r>
          </w:p>
        </w:tc>
        <w:tc>
          <w:tcPr>
            <w:tcW w:w="2500" w:type="pct"/>
            <w:tcBorders>
              <w:bottom w:val="double" w:sz="4" w:space="0" w:color="auto"/>
            </w:tcBorders>
            <w:shd w:val="clear" w:color="auto" w:fill="auto"/>
          </w:tcPr>
          <w:p w:rsidR="00E63E87" w:rsidRPr="00861E72" w:rsidRDefault="00E63E87" w:rsidP="00861E72">
            <w:pPr>
              <w:jc w:val="center"/>
              <w:rPr>
                <w:rFonts w:ascii="Arial" w:hAnsi="Arial" w:cs="Arial"/>
                <w:sz w:val="18"/>
                <w:szCs w:val="18"/>
              </w:rPr>
            </w:pPr>
            <w:r w:rsidRPr="00861E72">
              <w:rPr>
                <w:rFonts w:ascii="Arial" w:hAnsi="Arial" w:cs="Arial"/>
                <w:sz w:val="18"/>
                <w:szCs w:val="18"/>
              </w:rPr>
              <w:t>Оценка</w:t>
            </w:r>
          </w:p>
        </w:tc>
      </w:tr>
      <w:tr w:rsidR="00E63E87" w:rsidRPr="00A676B3" w:rsidTr="00861E72">
        <w:tc>
          <w:tcPr>
            <w:tcW w:w="2500" w:type="pct"/>
            <w:tcBorders>
              <w:top w:val="doub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Минимальный</w:t>
            </w:r>
          </w:p>
        </w:tc>
        <w:tc>
          <w:tcPr>
            <w:tcW w:w="2500" w:type="pct"/>
            <w:tcBorders>
              <w:top w:val="doub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5</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Ограниченный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4</w:t>
            </w:r>
          </w:p>
        </w:tc>
      </w:tr>
      <w:tr w:rsidR="00E63E87" w:rsidRPr="00A676B3" w:rsidTr="00A676B3">
        <w:tc>
          <w:tcPr>
            <w:tcW w:w="2500" w:type="pct"/>
            <w:tcBorders>
              <w:top w:val="sing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Умеренный</w:t>
            </w:r>
          </w:p>
        </w:tc>
        <w:tc>
          <w:tcPr>
            <w:tcW w:w="2500" w:type="pct"/>
            <w:tcBorders>
              <w:top w:val="single" w:sz="4" w:space="0" w:color="auto"/>
            </w:tcBorders>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3</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Повышенный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2</w:t>
            </w:r>
          </w:p>
        </w:tc>
      </w:tr>
      <w:tr w:rsidR="00E63E87" w:rsidRPr="00A676B3" w:rsidTr="00A676B3">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Высокий</w:t>
            </w:r>
          </w:p>
        </w:tc>
        <w:tc>
          <w:tcPr>
            <w:tcW w:w="2500" w:type="pct"/>
            <w:shd w:val="clear" w:color="auto" w:fill="auto"/>
          </w:tcPr>
          <w:p w:rsidR="00E63E87" w:rsidRPr="00861E72" w:rsidRDefault="00E63E87" w:rsidP="00861E72">
            <w:pPr>
              <w:jc w:val="center"/>
              <w:rPr>
                <w:rFonts w:ascii="Arial" w:hAnsi="Arial" w:cs="Arial"/>
                <w:sz w:val="20"/>
                <w:szCs w:val="20"/>
              </w:rPr>
            </w:pPr>
            <w:r w:rsidRPr="00861E72">
              <w:rPr>
                <w:rFonts w:ascii="Arial" w:hAnsi="Arial" w:cs="Arial"/>
                <w:sz w:val="20"/>
                <w:szCs w:val="20"/>
              </w:rPr>
              <w:t>1</w:t>
            </w:r>
          </w:p>
        </w:tc>
      </w:tr>
    </w:tbl>
    <w:p w:rsidR="008F79DE" w:rsidRDefault="008F79DE" w:rsidP="00861E72">
      <w:pPr>
        <w:ind w:firstLine="397"/>
        <w:jc w:val="both"/>
        <w:rPr>
          <w:rFonts w:ascii="Arial" w:hAnsi="Arial" w:cs="Arial"/>
          <w:b/>
          <w:sz w:val="20"/>
          <w:szCs w:val="20"/>
        </w:rPr>
      </w:pPr>
    </w:p>
    <w:p w:rsidR="00E63E87" w:rsidRPr="00860229" w:rsidRDefault="00E63E87" w:rsidP="00861E72">
      <w:pPr>
        <w:ind w:firstLine="397"/>
        <w:jc w:val="both"/>
        <w:rPr>
          <w:rFonts w:ascii="Arial" w:hAnsi="Arial" w:cs="Arial"/>
          <w:sz w:val="20"/>
          <w:szCs w:val="20"/>
        </w:rPr>
      </w:pPr>
      <w:r w:rsidRPr="00860229">
        <w:rPr>
          <w:rFonts w:ascii="Arial" w:hAnsi="Arial" w:cs="Arial"/>
          <w:b/>
          <w:sz w:val="20"/>
          <w:szCs w:val="20"/>
        </w:rPr>
        <w:t>Шаг 10:</w:t>
      </w:r>
      <w:r w:rsidRPr="00860229">
        <w:rPr>
          <w:rFonts w:ascii="Arial" w:hAnsi="Arial" w:cs="Arial"/>
          <w:sz w:val="20"/>
          <w:szCs w:val="20"/>
        </w:rPr>
        <w:t xml:space="preserve"> </w:t>
      </w:r>
      <w:r w:rsidR="00AE099D">
        <w:rPr>
          <w:rFonts w:ascii="Arial" w:hAnsi="Arial" w:cs="Arial"/>
          <w:color w:val="FF0000"/>
          <w:sz w:val="20"/>
          <w:szCs w:val="20"/>
        </w:rPr>
        <w:t>С</w:t>
      </w:r>
      <w:r w:rsidR="00AE099D" w:rsidRPr="00AE099D">
        <w:rPr>
          <w:rFonts w:ascii="Arial" w:hAnsi="Arial" w:cs="Arial"/>
          <w:color w:val="FF0000"/>
          <w:sz w:val="20"/>
          <w:szCs w:val="20"/>
        </w:rPr>
        <w:t>уммарная</w:t>
      </w:r>
      <w:r w:rsidRPr="00860229">
        <w:rPr>
          <w:rFonts w:ascii="Arial" w:hAnsi="Arial" w:cs="Arial"/>
          <w:sz w:val="20"/>
          <w:szCs w:val="20"/>
        </w:rPr>
        <w:t xml:space="preserve"> оценка</w:t>
      </w:r>
    </w:p>
    <w:p w:rsidR="00E63E87" w:rsidRPr="00AE099D" w:rsidRDefault="00FA5AB4" w:rsidP="00861E72">
      <w:pPr>
        <w:ind w:firstLine="397"/>
        <w:jc w:val="both"/>
        <w:rPr>
          <w:rFonts w:ascii="Arial" w:hAnsi="Arial" w:cs="Arial"/>
          <w:color w:val="FF0000"/>
          <w:sz w:val="20"/>
          <w:szCs w:val="20"/>
        </w:rPr>
      </w:pPr>
      <w:r w:rsidRPr="00FA5AB4">
        <w:rPr>
          <w:rFonts w:ascii="Arial" w:hAnsi="Arial" w:cs="Arial"/>
          <w:color w:val="FF0000"/>
          <w:sz w:val="20"/>
          <w:szCs w:val="20"/>
        </w:rPr>
        <w:t>Суммарная</w:t>
      </w:r>
      <w:r w:rsidR="00E63E87" w:rsidRPr="00860229">
        <w:rPr>
          <w:rFonts w:ascii="Arial" w:hAnsi="Arial" w:cs="Arial"/>
          <w:sz w:val="20"/>
          <w:szCs w:val="20"/>
        </w:rPr>
        <w:t xml:space="preserve"> оценка включает суммирование преобразованной оценки риска, уровня восприятия и уровня стоимости и имеет максимальное значение 15</w:t>
      </w:r>
      <w:r w:rsidR="00AE099D">
        <w:rPr>
          <w:rFonts w:ascii="Arial" w:hAnsi="Arial" w:cs="Arial"/>
          <w:sz w:val="20"/>
          <w:szCs w:val="20"/>
        </w:rPr>
        <w:t xml:space="preserve"> </w:t>
      </w:r>
      <w:r w:rsidR="00AE099D" w:rsidRPr="00EA48F3">
        <w:rPr>
          <w:rFonts w:ascii="Arial" w:hAnsi="Arial" w:cs="Arial"/>
          <w:sz w:val="20"/>
          <w:szCs w:val="20"/>
        </w:rPr>
        <w:t>(</w:t>
      </w:r>
      <w:r w:rsidR="00AE099D">
        <w:rPr>
          <w:rFonts w:ascii="Arial" w:hAnsi="Arial" w:cs="Arial"/>
          <w:color w:val="FF0000"/>
          <w:sz w:val="20"/>
          <w:szCs w:val="20"/>
        </w:rPr>
        <w:t>таблица А.3.5)</w:t>
      </w:r>
      <w:r w:rsidR="00E63E87" w:rsidRPr="00AE099D">
        <w:rPr>
          <w:rFonts w:ascii="Arial" w:hAnsi="Arial" w:cs="Arial"/>
          <w:color w:val="FF0000"/>
          <w:sz w:val="20"/>
          <w:szCs w:val="20"/>
        </w:rPr>
        <w:t>.</w:t>
      </w:r>
      <w:r w:rsidR="00AE099D">
        <w:rPr>
          <w:rFonts w:ascii="Arial" w:hAnsi="Arial" w:cs="Arial"/>
          <w:color w:val="FF0000"/>
          <w:sz w:val="20"/>
          <w:szCs w:val="20"/>
        </w:rPr>
        <w:t xml:space="preserve"> </w:t>
      </w:r>
    </w:p>
    <w:p w:rsidR="008F79DE" w:rsidRPr="008F79DE" w:rsidRDefault="008F79DE" w:rsidP="00861E72">
      <w:pPr>
        <w:ind w:firstLine="397"/>
        <w:jc w:val="both"/>
        <w:rPr>
          <w:rFonts w:ascii="Arial" w:hAnsi="Arial" w:cs="Arial"/>
          <w:sz w:val="16"/>
          <w:szCs w:val="16"/>
        </w:rPr>
      </w:pPr>
    </w:p>
    <w:p w:rsidR="00E63E87" w:rsidRPr="00AE099D" w:rsidRDefault="00E63E87" w:rsidP="008F79DE">
      <w:pPr>
        <w:ind w:firstLine="397"/>
        <w:rPr>
          <w:rFonts w:ascii="Arial" w:hAnsi="Arial" w:cs="Arial"/>
          <w:b/>
          <w:sz w:val="18"/>
          <w:szCs w:val="18"/>
        </w:rPr>
      </w:pPr>
      <w:r w:rsidRPr="00EE00E5">
        <w:rPr>
          <w:rFonts w:ascii="Arial" w:hAnsi="Arial" w:cs="Arial"/>
          <w:b/>
          <w:sz w:val="18"/>
          <w:szCs w:val="18"/>
        </w:rPr>
        <w:t xml:space="preserve">Таблица </w:t>
      </w:r>
      <w:r w:rsidR="008975CC" w:rsidRPr="00EE00E5">
        <w:rPr>
          <w:rFonts w:ascii="Arial" w:hAnsi="Arial" w:cs="Arial"/>
          <w:b/>
          <w:sz w:val="18"/>
          <w:szCs w:val="18"/>
        </w:rPr>
        <w:t>А.3.5</w:t>
      </w:r>
      <w:r w:rsidR="00860229" w:rsidRPr="00EE00E5">
        <w:rPr>
          <w:rFonts w:ascii="Arial" w:hAnsi="Arial" w:cs="Arial"/>
          <w:b/>
          <w:sz w:val="18"/>
          <w:szCs w:val="18"/>
        </w:rPr>
        <w:t xml:space="preserve"> </w:t>
      </w:r>
      <w:r w:rsidR="008F79DE" w:rsidRPr="00EE00E5">
        <w:rPr>
          <w:rFonts w:ascii="Arial" w:hAnsi="Arial" w:cs="Arial"/>
          <w:b/>
          <w:sz w:val="18"/>
          <w:szCs w:val="18"/>
        </w:rPr>
        <w:t>–</w:t>
      </w:r>
      <w:r w:rsidR="00860229" w:rsidRPr="00EE00E5">
        <w:rPr>
          <w:rFonts w:ascii="Arial" w:hAnsi="Arial" w:cs="Arial"/>
          <w:b/>
          <w:sz w:val="18"/>
          <w:szCs w:val="18"/>
        </w:rPr>
        <w:t xml:space="preserve"> </w:t>
      </w:r>
      <w:r w:rsidRPr="00EE00E5">
        <w:rPr>
          <w:rFonts w:ascii="Arial" w:hAnsi="Arial" w:cs="Arial"/>
          <w:b/>
          <w:sz w:val="18"/>
          <w:szCs w:val="18"/>
        </w:rPr>
        <w:t>Уровни окончательной оценки для выделения приоритетов</w:t>
      </w:r>
      <w:r w:rsidR="00AE099D" w:rsidRPr="00EA48F3">
        <w:rPr>
          <w:rFonts w:ascii="Arial" w:hAnsi="Arial" w:cs="Arial"/>
          <w:b/>
          <w:sz w:val="18"/>
          <w:szCs w:val="18"/>
        </w:rPr>
        <w:t xml:space="preserve"> </w:t>
      </w:r>
    </w:p>
    <w:p w:rsidR="008F79DE" w:rsidRPr="008F79DE" w:rsidRDefault="008F79DE" w:rsidP="008F79DE">
      <w:pPr>
        <w:ind w:firstLine="397"/>
        <w:rPr>
          <w:rFonts w:ascii="Arial" w:hAnsi="Arial" w:cs="Arial"/>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E63E87" w:rsidRPr="008F79DE" w:rsidTr="008F79DE">
        <w:trPr>
          <w:trHeight w:val="160"/>
        </w:trPr>
        <w:tc>
          <w:tcPr>
            <w:tcW w:w="2500" w:type="pct"/>
            <w:tcBorders>
              <w:bottom w:val="double" w:sz="4" w:space="0" w:color="auto"/>
            </w:tcBorders>
            <w:shd w:val="clear" w:color="auto" w:fill="auto"/>
          </w:tcPr>
          <w:p w:rsidR="00E63E87" w:rsidRPr="008F79DE" w:rsidRDefault="00E63E87" w:rsidP="008F79DE">
            <w:pPr>
              <w:jc w:val="center"/>
              <w:rPr>
                <w:rFonts w:ascii="Arial" w:hAnsi="Arial" w:cs="Arial"/>
                <w:sz w:val="18"/>
                <w:szCs w:val="18"/>
              </w:rPr>
            </w:pPr>
            <w:r w:rsidRPr="008F79DE">
              <w:rPr>
                <w:rFonts w:ascii="Arial" w:hAnsi="Arial" w:cs="Arial"/>
                <w:sz w:val="18"/>
                <w:szCs w:val="18"/>
              </w:rPr>
              <w:t>Уровень окончательной оценки</w:t>
            </w:r>
          </w:p>
        </w:tc>
        <w:tc>
          <w:tcPr>
            <w:tcW w:w="2500" w:type="pct"/>
            <w:tcBorders>
              <w:bottom w:val="double" w:sz="4" w:space="0" w:color="auto"/>
            </w:tcBorders>
            <w:shd w:val="clear" w:color="auto" w:fill="auto"/>
          </w:tcPr>
          <w:p w:rsidR="00E63E87" w:rsidRPr="008F79DE" w:rsidRDefault="00E63E87" w:rsidP="008F79DE">
            <w:pPr>
              <w:jc w:val="center"/>
              <w:rPr>
                <w:rFonts w:ascii="Arial" w:hAnsi="Arial" w:cs="Arial"/>
                <w:sz w:val="18"/>
                <w:szCs w:val="18"/>
              </w:rPr>
            </w:pPr>
            <w:r w:rsidRPr="008F79DE">
              <w:rPr>
                <w:rFonts w:ascii="Arial" w:hAnsi="Arial" w:cs="Arial"/>
                <w:sz w:val="18"/>
                <w:szCs w:val="18"/>
              </w:rPr>
              <w:t>Оценка</w:t>
            </w:r>
          </w:p>
        </w:tc>
      </w:tr>
      <w:tr w:rsidR="00E63E87" w:rsidRPr="00A676B3" w:rsidTr="008F79DE">
        <w:tc>
          <w:tcPr>
            <w:tcW w:w="2500" w:type="pct"/>
            <w:tcBorders>
              <w:top w:val="double" w:sz="4" w:space="0" w:color="auto"/>
            </w:tcBorders>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Минимальный</w:t>
            </w:r>
          </w:p>
        </w:tc>
        <w:tc>
          <w:tcPr>
            <w:tcW w:w="2500" w:type="pct"/>
            <w:tcBorders>
              <w:top w:val="double" w:sz="4" w:space="0" w:color="auto"/>
            </w:tcBorders>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0 </w:t>
            </w:r>
            <w:r w:rsidR="008F79DE">
              <w:rPr>
                <w:rFonts w:ascii="Arial" w:hAnsi="Arial" w:cs="Arial"/>
                <w:sz w:val="20"/>
                <w:szCs w:val="20"/>
              </w:rPr>
              <w:t>–</w:t>
            </w:r>
            <w:r w:rsidRPr="008F79DE">
              <w:rPr>
                <w:rFonts w:ascii="Arial" w:hAnsi="Arial" w:cs="Arial"/>
                <w:sz w:val="20"/>
                <w:szCs w:val="20"/>
              </w:rPr>
              <w:t xml:space="preserve"> 5</w:t>
            </w:r>
          </w:p>
        </w:tc>
      </w:tr>
      <w:tr w:rsidR="00E63E87" w:rsidRPr="00A676B3" w:rsidTr="00A676B3">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Умеренный</w:t>
            </w:r>
          </w:p>
        </w:tc>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6 </w:t>
            </w:r>
            <w:r w:rsidR="008F79DE">
              <w:rPr>
                <w:rFonts w:ascii="Arial" w:hAnsi="Arial" w:cs="Arial"/>
                <w:sz w:val="20"/>
                <w:szCs w:val="20"/>
              </w:rPr>
              <w:t>–</w:t>
            </w:r>
            <w:r w:rsidRPr="008F79DE">
              <w:rPr>
                <w:rFonts w:ascii="Arial" w:hAnsi="Arial" w:cs="Arial"/>
                <w:sz w:val="20"/>
                <w:szCs w:val="20"/>
              </w:rPr>
              <w:t xml:space="preserve"> 10</w:t>
            </w:r>
          </w:p>
        </w:tc>
      </w:tr>
      <w:tr w:rsidR="00E63E87" w:rsidRPr="00A676B3" w:rsidTr="00A676B3">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Высокий</w:t>
            </w:r>
          </w:p>
        </w:tc>
        <w:tc>
          <w:tcPr>
            <w:tcW w:w="2500" w:type="pct"/>
            <w:shd w:val="clear" w:color="auto" w:fill="auto"/>
          </w:tcPr>
          <w:p w:rsidR="00E63E87" w:rsidRPr="008F79DE" w:rsidRDefault="00E63E87" w:rsidP="008F79DE">
            <w:pPr>
              <w:jc w:val="center"/>
              <w:rPr>
                <w:rFonts w:ascii="Arial" w:hAnsi="Arial" w:cs="Arial"/>
                <w:sz w:val="20"/>
                <w:szCs w:val="20"/>
              </w:rPr>
            </w:pPr>
            <w:r w:rsidRPr="008F79DE">
              <w:rPr>
                <w:rFonts w:ascii="Arial" w:hAnsi="Arial" w:cs="Arial"/>
                <w:sz w:val="20"/>
                <w:szCs w:val="20"/>
              </w:rPr>
              <w:t xml:space="preserve">11 </w:t>
            </w:r>
            <w:r w:rsidR="008F79DE">
              <w:rPr>
                <w:rFonts w:ascii="Arial" w:hAnsi="Arial" w:cs="Arial"/>
                <w:sz w:val="20"/>
                <w:szCs w:val="20"/>
              </w:rPr>
              <w:t>–</w:t>
            </w:r>
            <w:r w:rsidRPr="008F79DE">
              <w:rPr>
                <w:rFonts w:ascii="Arial" w:hAnsi="Arial" w:cs="Arial"/>
                <w:sz w:val="20"/>
                <w:szCs w:val="20"/>
              </w:rPr>
              <w:t xml:space="preserve"> 15</w:t>
            </w:r>
          </w:p>
        </w:tc>
      </w:tr>
    </w:tbl>
    <w:p w:rsidR="008F79DE" w:rsidRDefault="008F79DE" w:rsidP="00E63E87">
      <w:pPr>
        <w:ind w:firstLine="708"/>
        <w:jc w:val="both"/>
        <w:rPr>
          <w:rFonts w:ascii="Arial" w:hAnsi="Arial" w:cs="Arial"/>
          <w:sz w:val="20"/>
          <w:szCs w:val="20"/>
        </w:rPr>
      </w:pPr>
    </w:p>
    <w:p w:rsidR="00E63E87" w:rsidRPr="00CD4E8D" w:rsidRDefault="00E63E87" w:rsidP="008F79DE">
      <w:pPr>
        <w:ind w:firstLine="397"/>
        <w:jc w:val="both"/>
        <w:rPr>
          <w:rFonts w:ascii="Arial" w:hAnsi="Arial" w:cs="Arial"/>
          <w:sz w:val="20"/>
          <w:szCs w:val="20"/>
        </w:rPr>
      </w:pPr>
      <w:r w:rsidRPr="00CD4E8D">
        <w:rPr>
          <w:rFonts w:ascii="Arial" w:hAnsi="Arial" w:cs="Arial"/>
          <w:sz w:val="20"/>
          <w:szCs w:val="20"/>
        </w:rPr>
        <w:t xml:space="preserve">Результаты позволяют выделить </w:t>
      </w:r>
      <w:r w:rsidR="00063E4B">
        <w:rPr>
          <w:rFonts w:ascii="Arial" w:hAnsi="Arial" w:cs="Arial"/>
          <w:sz w:val="20"/>
          <w:szCs w:val="20"/>
        </w:rPr>
        <w:t>измерительное оборудование</w:t>
      </w:r>
      <w:r w:rsidRPr="00CD4E8D">
        <w:rPr>
          <w:rFonts w:ascii="Arial" w:hAnsi="Arial" w:cs="Arial"/>
          <w:sz w:val="20"/>
          <w:szCs w:val="20"/>
        </w:rPr>
        <w:t xml:space="preserve"> и необходимост</w:t>
      </w:r>
      <w:r w:rsidR="00063E4B">
        <w:rPr>
          <w:rFonts w:ascii="Arial" w:hAnsi="Arial" w:cs="Arial"/>
          <w:sz w:val="20"/>
          <w:szCs w:val="20"/>
        </w:rPr>
        <w:t>ь</w:t>
      </w:r>
      <w:r w:rsidRPr="00CD4E8D">
        <w:rPr>
          <w:rFonts w:ascii="Arial" w:hAnsi="Arial" w:cs="Arial"/>
          <w:sz w:val="20"/>
          <w:szCs w:val="20"/>
        </w:rPr>
        <w:t xml:space="preserve"> воздействия на риски </w:t>
      </w:r>
      <w:r w:rsidR="00063E4B">
        <w:rPr>
          <w:rFonts w:ascii="Arial" w:hAnsi="Arial" w:cs="Arial"/>
          <w:sz w:val="20"/>
          <w:szCs w:val="20"/>
        </w:rPr>
        <w:t>его</w:t>
      </w:r>
      <w:r w:rsidRPr="00CD4E8D">
        <w:rPr>
          <w:rFonts w:ascii="Arial" w:hAnsi="Arial" w:cs="Arial"/>
          <w:sz w:val="20"/>
          <w:szCs w:val="20"/>
        </w:rPr>
        <w:t xml:space="preserve"> использования, соответственно, с корректировкой </w:t>
      </w:r>
      <w:r w:rsidR="008F79DE">
        <w:rPr>
          <w:rFonts w:ascii="Arial" w:hAnsi="Arial" w:cs="Arial"/>
          <w:sz w:val="20"/>
          <w:szCs w:val="20"/>
        </w:rPr>
        <w:t>МПИ (МКИ)</w:t>
      </w:r>
      <w:r w:rsidR="00CD4E8D">
        <w:rPr>
          <w:rFonts w:ascii="Arial" w:hAnsi="Arial" w:cs="Arial"/>
          <w:sz w:val="20"/>
          <w:szCs w:val="20"/>
        </w:rPr>
        <w:t xml:space="preserve"> </w:t>
      </w:r>
      <w:r w:rsidRPr="00CD4E8D">
        <w:rPr>
          <w:rFonts w:ascii="Arial" w:hAnsi="Arial" w:cs="Arial"/>
          <w:sz w:val="20"/>
          <w:szCs w:val="20"/>
        </w:rPr>
        <w:t>в зависимости от суммарного риска. Однако если продукция уже отнесена к категории высокого риска на уровне нормативн</w:t>
      </w:r>
      <w:r w:rsidR="00CD4E8D">
        <w:rPr>
          <w:rFonts w:ascii="Arial" w:hAnsi="Arial" w:cs="Arial"/>
          <w:sz w:val="20"/>
          <w:szCs w:val="20"/>
        </w:rPr>
        <w:t xml:space="preserve">ых правовых </w:t>
      </w:r>
      <w:r w:rsidR="00CD4E8D" w:rsidRPr="00EE00E5">
        <w:rPr>
          <w:rFonts w:ascii="Arial" w:hAnsi="Arial" w:cs="Arial"/>
          <w:sz w:val="20"/>
          <w:szCs w:val="20"/>
        </w:rPr>
        <w:t>актов</w:t>
      </w:r>
      <w:r w:rsidRPr="00EE00E5">
        <w:rPr>
          <w:rFonts w:ascii="Arial" w:hAnsi="Arial" w:cs="Arial"/>
          <w:sz w:val="20"/>
          <w:szCs w:val="20"/>
        </w:rPr>
        <w:t xml:space="preserve"> (например, в техническом регламенте), то дополнительных</w:t>
      </w:r>
      <w:r w:rsidRPr="00CD4E8D">
        <w:rPr>
          <w:rFonts w:ascii="Arial" w:hAnsi="Arial" w:cs="Arial"/>
          <w:sz w:val="20"/>
          <w:szCs w:val="20"/>
        </w:rPr>
        <w:t xml:space="preserve"> действий может не потребоваться.  </w:t>
      </w:r>
    </w:p>
    <w:p w:rsidR="008F79DE" w:rsidRPr="008F79DE" w:rsidRDefault="008F79DE" w:rsidP="008F79DE">
      <w:pPr>
        <w:rPr>
          <w:rFonts w:ascii="Arial" w:hAnsi="Arial" w:cs="Arial"/>
          <w:b/>
          <w:sz w:val="22"/>
          <w:szCs w:val="22"/>
        </w:rPr>
      </w:pPr>
    </w:p>
    <w:p w:rsidR="00E63E87" w:rsidRPr="008F79DE" w:rsidRDefault="00BB197E" w:rsidP="00240389">
      <w:pPr>
        <w:ind w:firstLine="397"/>
        <w:jc w:val="both"/>
        <w:rPr>
          <w:rFonts w:ascii="Arial" w:hAnsi="Arial" w:cs="Arial"/>
          <w:b/>
          <w:sz w:val="22"/>
          <w:szCs w:val="22"/>
        </w:rPr>
      </w:pPr>
      <w:r w:rsidRPr="008F79DE">
        <w:rPr>
          <w:rFonts w:ascii="Arial" w:hAnsi="Arial" w:cs="Arial"/>
          <w:b/>
          <w:sz w:val="22"/>
          <w:szCs w:val="22"/>
        </w:rPr>
        <w:t xml:space="preserve">A.4 </w:t>
      </w:r>
      <w:r w:rsidR="00E63E87" w:rsidRPr="005D2B55">
        <w:rPr>
          <w:rFonts w:ascii="Arial" w:hAnsi="Arial" w:cs="Arial"/>
          <w:b/>
          <w:spacing w:val="-2"/>
          <w:sz w:val="22"/>
          <w:szCs w:val="22"/>
        </w:rPr>
        <w:t xml:space="preserve">Пример расчета </w:t>
      </w:r>
      <w:r w:rsidR="00240389" w:rsidRPr="005D2B55">
        <w:rPr>
          <w:rFonts w:ascii="Arial" w:hAnsi="Arial" w:cs="Arial"/>
          <w:b/>
          <w:spacing w:val="-2"/>
          <w:sz w:val="22"/>
          <w:szCs w:val="22"/>
        </w:rPr>
        <w:t xml:space="preserve">межповерочного интервала </w:t>
      </w:r>
      <w:r w:rsidR="00CD4E8D" w:rsidRPr="005D2B55">
        <w:rPr>
          <w:rFonts w:ascii="Arial" w:hAnsi="Arial" w:cs="Arial"/>
          <w:b/>
          <w:spacing w:val="-2"/>
          <w:sz w:val="22"/>
          <w:szCs w:val="22"/>
        </w:rPr>
        <w:t xml:space="preserve">для </w:t>
      </w:r>
      <w:r w:rsidR="00063E4B" w:rsidRPr="005D2B55">
        <w:rPr>
          <w:rFonts w:ascii="Arial" w:hAnsi="Arial" w:cs="Arial"/>
          <w:b/>
          <w:spacing w:val="-2"/>
          <w:sz w:val="22"/>
          <w:szCs w:val="22"/>
        </w:rPr>
        <w:t>измерительного оборудования</w:t>
      </w:r>
      <w:r w:rsidR="00CD4E8D" w:rsidRPr="005D2B55">
        <w:rPr>
          <w:rFonts w:ascii="Arial" w:hAnsi="Arial" w:cs="Arial"/>
          <w:b/>
          <w:spacing w:val="-2"/>
          <w:sz w:val="22"/>
          <w:szCs w:val="22"/>
        </w:rPr>
        <w:t>, применяем</w:t>
      </w:r>
      <w:r w:rsidR="00063E4B" w:rsidRPr="005D2B55">
        <w:rPr>
          <w:rFonts w:ascii="Arial" w:hAnsi="Arial" w:cs="Arial"/>
          <w:b/>
          <w:spacing w:val="-2"/>
          <w:sz w:val="22"/>
          <w:szCs w:val="22"/>
        </w:rPr>
        <w:t>ого</w:t>
      </w:r>
      <w:r w:rsidR="00CD4E8D" w:rsidRPr="005D2B55">
        <w:rPr>
          <w:rFonts w:ascii="Arial" w:hAnsi="Arial" w:cs="Arial"/>
          <w:b/>
          <w:spacing w:val="-2"/>
          <w:sz w:val="22"/>
          <w:szCs w:val="22"/>
        </w:rPr>
        <w:t xml:space="preserve"> </w:t>
      </w:r>
      <w:r w:rsidR="00E63E87" w:rsidRPr="005D2B55">
        <w:rPr>
          <w:rFonts w:ascii="Arial" w:hAnsi="Arial" w:cs="Arial"/>
          <w:b/>
          <w:spacing w:val="-2"/>
          <w:sz w:val="22"/>
          <w:szCs w:val="22"/>
        </w:rPr>
        <w:t>в</w:t>
      </w:r>
      <w:r w:rsidR="00CD4E8D" w:rsidRPr="005D2B55">
        <w:rPr>
          <w:rFonts w:ascii="Arial" w:hAnsi="Arial" w:cs="Arial"/>
          <w:b/>
          <w:spacing w:val="-2"/>
          <w:sz w:val="22"/>
          <w:szCs w:val="22"/>
        </w:rPr>
        <w:t xml:space="preserve"> </w:t>
      </w:r>
      <w:r w:rsidR="008975CC" w:rsidRPr="005D2B55">
        <w:rPr>
          <w:rFonts w:ascii="Arial" w:hAnsi="Arial" w:cs="Arial"/>
          <w:b/>
          <w:spacing w:val="-2"/>
          <w:sz w:val="22"/>
          <w:szCs w:val="22"/>
        </w:rPr>
        <w:t>сфере законодательной метрологии</w:t>
      </w:r>
    </w:p>
    <w:p w:rsidR="00E63E87" w:rsidRPr="008F79DE" w:rsidRDefault="00E63E87" w:rsidP="008F79DE">
      <w:pPr>
        <w:ind w:firstLine="397"/>
        <w:jc w:val="both"/>
        <w:rPr>
          <w:rFonts w:ascii="Arial" w:hAnsi="Arial" w:cs="Arial"/>
          <w:b/>
          <w:sz w:val="16"/>
          <w:szCs w:val="16"/>
        </w:rPr>
      </w:pPr>
    </w:p>
    <w:p w:rsidR="00E63E87" w:rsidRPr="00CD4E8D" w:rsidRDefault="00E63E87" w:rsidP="008F79DE">
      <w:pPr>
        <w:ind w:firstLine="397"/>
        <w:jc w:val="both"/>
        <w:rPr>
          <w:rFonts w:ascii="Arial" w:hAnsi="Arial" w:cs="Arial"/>
          <w:color w:val="000000"/>
          <w:sz w:val="20"/>
          <w:szCs w:val="20"/>
        </w:rPr>
      </w:pPr>
      <w:r w:rsidRPr="00CD4E8D">
        <w:rPr>
          <w:rFonts w:ascii="Arial" w:hAnsi="Arial" w:cs="Arial"/>
          <w:b/>
          <w:color w:val="000000"/>
          <w:sz w:val="20"/>
          <w:szCs w:val="20"/>
        </w:rPr>
        <w:t>Шаг 1:</w:t>
      </w:r>
      <w:r w:rsidRPr="00CD4E8D">
        <w:rPr>
          <w:rFonts w:ascii="Arial" w:hAnsi="Arial" w:cs="Arial"/>
          <w:color w:val="000000"/>
          <w:sz w:val="20"/>
          <w:szCs w:val="20"/>
        </w:rPr>
        <w:t xml:space="preserve"> Область применения </w:t>
      </w:r>
      <w:r w:rsidR="00063E4B">
        <w:rPr>
          <w:rFonts w:ascii="Arial" w:hAnsi="Arial" w:cs="Arial"/>
          <w:sz w:val="20"/>
          <w:szCs w:val="20"/>
        </w:rPr>
        <w:t>измерительного оборудования</w:t>
      </w:r>
    </w:p>
    <w:p w:rsidR="00E63E87" w:rsidRPr="00CD4E8D" w:rsidRDefault="00E63E87" w:rsidP="008F79DE">
      <w:pPr>
        <w:ind w:firstLine="397"/>
        <w:jc w:val="both"/>
        <w:rPr>
          <w:rFonts w:ascii="Arial" w:hAnsi="Arial" w:cs="Arial"/>
          <w:color w:val="000000"/>
          <w:sz w:val="20"/>
          <w:szCs w:val="20"/>
        </w:rPr>
      </w:pPr>
      <w:r w:rsidRPr="00CD4E8D">
        <w:rPr>
          <w:rFonts w:ascii="Arial" w:hAnsi="Arial" w:cs="Arial"/>
          <w:color w:val="000000"/>
          <w:sz w:val="20"/>
          <w:szCs w:val="20"/>
        </w:rPr>
        <w:t xml:space="preserve">Анализ применения </w:t>
      </w:r>
      <w:r w:rsidR="00063E4B">
        <w:rPr>
          <w:rFonts w:ascii="Arial" w:hAnsi="Arial" w:cs="Arial"/>
          <w:sz w:val="20"/>
          <w:szCs w:val="20"/>
        </w:rPr>
        <w:t xml:space="preserve">измерительного оборудования </w:t>
      </w:r>
      <w:r w:rsidRPr="00CD4E8D">
        <w:rPr>
          <w:rFonts w:ascii="Arial" w:hAnsi="Arial" w:cs="Arial"/>
          <w:color w:val="000000"/>
          <w:sz w:val="20"/>
          <w:szCs w:val="20"/>
        </w:rPr>
        <w:t xml:space="preserve">и участников опроса: изготовители (поставщики) бытовых счетчиков воды, </w:t>
      </w:r>
      <w:r w:rsidR="006E4374">
        <w:rPr>
          <w:rFonts w:ascii="Arial" w:hAnsi="Arial" w:cs="Arial"/>
          <w:color w:val="000000"/>
          <w:sz w:val="20"/>
          <w:szCs w:val="20"/>
        </w:rPr>
        <w:t>ж</w:t>
      </w:r>
      <w:r w:rsidR="006E4374" w:rsidRPr="006E4374">
        <w:rPr>
          <w:rFonts w:ascii="Arial" w:hAnsi="Arial" w:cs="Arial"/>
          <w:color w:val="000000"/>
          <w:sz w:val="20"/>
          <w:szCs w:val="20"/>
        </w:rPr>
        <w:t>илищно-эксплуатационн</w:t>
      </w:r>
      <w:r w:rsidR="006E4374">
        <w:rPr>
          <w:rFonts w:ascii="Arial" w:hAnsi="Arial" w:cs="Arial"/>
          <w:color w:val="000000"/>
          <w:sz w:val="20"/>
          <w:szCs w:val="20"/>
        </w:rPr>
        <w:t>ые</w:t>
      </w:r>
      <w:r w:rsidR="006E4374" w:rsidRPr="006E4374">
        <w:rPr>
          <w:rFonts w:ascii="Arial" w:hAnsi="Arial" w:cs="Arial"/>
          <w:color w:val="000000"/>
          <w:sz w:val="20"/>
          <w:szCs w:val="20"/>
        </w:rPr>
        <w:t xml:space="preserve"> служб</w:t>
      </w:r>
      <w:r w:rsidR="006E4374">
        <w:rPr>
          <w:rFonts w:ascii="Arial" w:hAnsi="Arial" w:cs="Arial"/>
          <w:color w:val="000000"/>
          <w:sz w:val="20"/>
          <w:szCs w:val="20"/>
        </w:rPr>
        <w:t>ы</w:t>
      </w:r>
      <w:r w:rsidRPr="00CD4E8D">
        <w:rPr>
          <w:rFonts w:ascii="Arial" w:hAnsi="Arial" w:cs="Arial"/>
          <w:color w:val="000000"/>
          <w:sz w:val="20"/>
          <w:szCs w:val="20"/>
        </w:rPr>
        <w:t xml:space="preserve">, </w:t>
      </w:r>
      <w:r w:rsidR="006E4374">
        <w:rPr>
          <w:rFonts w:ascii="Arial" w:hAnsi="Arial" w:cs="Arial"/>
          <w:color w:val="000000"/>
          <w:sz w:val="20"/>
          <w:szCs w:val="20"/>
        </w:rPr>
        <w:t>р</w:t>
      </w:r>
      <w:r w:rsidRPr="00CD4E8D">
        <w:rPr>
          <w:rFonts w:ascii="Arial" w:hAnsi="Arial" w:cs="Arial"/>
          <w:color w:val="000000"/>
          <w:sz w:val="20"/>
          <w:szCs w:val="20"/>
        </w:rPr>
        <w:t>егиональные подразделения водоканала, территориальные</w:t>
      </w:r>
      <w:r w:rsidR="00AD6890">
        <w:rPr>
          <w:rFonts w:ascii="Arial" w:hAnsi="Arial" w:cs="Arial"/>
          <w:color w:val="000000"/>
          <w:sz w:val="20"/>
          <w:szCs w:val="20"/>
        </w:rPr>
        <w:t xml:space="preserve"> организации </w:t>
      </w:r>
      <w:r w:rsidRPr="00CD4E8D">
        <w:rPr>
          <w:rFonts w:ascii="Arial" w:hAnsi="Arial" w:cs="Arial"/>
          <w:color w:val="000000"/>
          <w:sz w:val="20"/>
          <w:szCs w:val="20"/>
        </w:rPr>
        <w:t xml:space="preserve">ГМС. </w:t>
      </w:r>
    </w:p>
    <w:p w:rsidR="00E63E87" w:rsidRPr="00CD4E8D" w:rsidRDefault="00E63E87" w:rsidP="008F79DE">
      <w:pPr>
        <w:ind w:firstLine="397"/>
        <w:jc w:val="both"/>
        <w:rPr>
          <w:rFonts w:ascii="Arial" w:hAnsi="Arial" w:cs="Arial"/>
          <w:color w:val="000000"/>
          <w:sz w:val="20"/>
          <w:szCs w:val="20"/>
        </w:rPr>
      </w:pPr>
      <w:r w:rsidRPr="00CD4E8D">
        <w:rPr>
          <w:rFonts w:ascii="Arial" w:hAnsi="Arial" w:cs="Arial"/>
          <w:color w:val="000000"/>
          <w:sz w:val="20"/>
          <w:szCs w:val="20"/>
        </w:rPr>
        <w:t>Примерный вопрос: обоснованы ли МПИ в рассматриваемой области применения</w:t>
      </w:r>
      <w:r w:rsidR="006E4374">
        <w:rPr>
          <w:rFonts w:ascii="Arial" w:hAnsi="Arial" w:cs="Arial"/>
          <w:color w:val="000000"/>
          <w:sz w:val="20"/>
          <w:szCs w:val="20"/>
        </w:rPr>
        <w:t>?</w:t>
      </w:r>
    </w:p>
    <w:p w:rsidR="00E63E87" w:rsidRPr="00CD4E8D" w:rsidRDefault="008B1336" w:rsidP="008F79DE">
      <w:pPr>
        <w:ind w:firstLine="397"/>
        <w:jc w:val="both"/>
        <w:rPr>
          <w:rFonts w:ascii="Arial" w:hAnsi="Arial" w:cs="Arial"/>
          <w:color w:val="000000"/>
          <w:sz w:val="20"/>
          <w:szCs w:val="20"/>
        </w:rPr>
      </w:pPr>
      <w:r>
        <w:rPr>
          <w:rFonts w:ascii="Arial" w:hAnsi="Arial" w:cs="Arial"/>
          <w:b/>
          <w:color w:val="000000"/>
          <w:sz w:val="20"/>
          <w:szCs w:val="20"/>
        </w:rPr>
        <w:t xml:space="preserve">Шаг </w:t>
      </w:r>
      <w:r w:rsidR="00E63E87" w:rsidRPr="00CD4E8D">
        <w:rPr>
          <w:rFonts w:ascii="Arial" w:hAnsi="Arial" w:cs="Arial"/>
          <w:b/>
          <w:color w:val="000000"/>
          <w:sz w:val="20"/>
          <w:szCs w:val="20"/>
        </w:rPr>
        <w:t>2:</w:t>
      </w:r>
      <w:r w:rsidR="00E63E87" w:rsidRPr="00CD4E8D">
        <w:rPr>
          <w:rFonts w:ascii="Arial" w:hAnsi="Arial" w:cs="Arial"/>
          <w:color w:val="000000"/>
          <w:sz w:val="20"/>
          <w:szCs w:val="20"/>
        </w:rPr>
        <w:t xml:space="preserve"> </w:t>
      </w:r>
      <w:r w:rsidR="00CD4E8D">
        <w:rPr>
          <w:rFonts w:ascii="Arial" w:hAnsi="Arial" w:cs="Arial"/>
          <w:color w:val="000000"/>
          <w:sz w:val="20"/>
          <w:szCs w:val="20"/>
        </w:rPr>
        <w:t>З</w:t>
      </w:r>
      <w:r w:rsidR="00E63E87" w:rsidRPr="00CD4E8D">
        <w:rPr>
          <w:rFonts w:ascii="Arial" w:hAnsi="Arial" w:cs="Arial"/>
          <w:color w:val="000000"/>
          <w:sz w:val="20"/>
          <w:szCs w:val="20"/>
        </w:rPr>
        <w:t xml:space="preserve">аконодательные интересы </w:t>
      </w:r>
    </w:p>
    <w:p w:rsidR="00E63E87" w:rsidRPr="00CD4E8D" w:rsidRDefault="00E63E87" w:rsidP="008F79DE">
      <w:pPr>
        <w:ind w:firstLine="397"/>
        <w:jc w:val="both"/>
        <w:rPr>
          <w:rFonts w:ascii="Arial" w:hAnsi="Arial" w:cs="Arial"/>
          <w:sz w:val="20"/>
          <w:szCs w:val="20"/>
        </w:rPr>
      </w:pPr>
      <w:r w:rsidRPr="00CD4E8D">
        <w:rPr>
          <w:rFonts w:ascii="Arial" w:hAnsi="Arial" w:cs="Arial"/>
          <w:sz w:val="20"/>
          <w:szCs w:val="20"/>
        </w:rPr>
        <w:t xml:space="preserve">Для целей установления </w:t>
      </w:r>
      <w:r w:rsidR="0096645D">
        <w:rPr>
          <w:rFonts w:ascii="Arial" w:hAnsi="Arial" w:cs="Arial"/>
          <w:sz w:val="20"/>
          <w:szCs w:val="20"/>
        </w:rPr>
        <w:t>МПИ</w:t>
      </w:r>
      <w:r w:rsidR="005E7B2D">
        <w:rPr>
          <w:rFonts w:ascii="Arial" w:hAnsi="Arial" w:cs="Arial"/>
          <w:sz w:val="20"/>
          <w:szCs w:val="20"/>
        </w:rPr>
        <w:t xml:space="preserve"> </w:t>
      </w:r>
      <w:r w:rsidRPr="00CD4E8D">
        <w:rPr>
          <w:rFonts w:ascii="Arial" w:hAnsi="Arial" w:cs="Arial"/>
          <w:sz w:val="20"/>
          <w:szCs w:val="20"/>
        </w:rPr>
        <w:t>в данном примере выделены следующие законодательные интересы:</w:t>
      </w:r>
    </w:p>
    <w:p w:rsidR="00E63E87" w:rsidRPr="006E4374"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экономические последствия от недостоверных измерений</w:t>
      </w:r>
      <w:r w:rsidR="005E7B2D" w:rsidRPr="006E4374">
        <w:rPr>
          <w:rFonts w:ascii="Arial" w:hAnsi="Arial" w:cs="Arial"/>
          <w:sz w:val="20"/>
          <w:szCs w:val="20"/>
        </w:rPr>
        <w:t>;</w:t>
      </w:r>
      <w:r w:rsidR="00E63E87" w:rsidRPr="006E4374">
        <w:rPr>
          <w:rFonts w:ascii="Arial" w:hAnsi="Arial" w:cs="Arial"/>
          <w:sz w:val="20"/>
          <w:szCs w:val="20"/>
        </w:rPr>
        <w:t xml:space="preserve"> </w:t>
      </w:r>
    </w:p>
    <w:p w:rsidR="00E63E87" w:rsidRPr="006E4374"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доверие потребителя</w:t>
      </w:r>
      <w:r w:rsidR="005E7B2D" w:rsidRPr="006E4374">
        <w:rPr>
          <w:rFonts w:ascii="Arial" w:hAnsi="Arial" w:cs="Arial"/>
          <w:sz w:val="20"/>
          <w:szCs w:val="20"/>
        </w:rPr>
        <w:t>;</w:t>
      </w:r>
    </w:p>
    <w:p w:rsidR="00E63E87" w:rsidRPr="00EA48F3" w:rsidRDefault="006E4374" w:rsidP="006E4374">
      <w:pPr>
        <w:ind w:firstLine="397"/>
        <w:rPr>
          <w:rFonts w:ascii="Arial" w:hAnsi="Arial" w:cs="Arial"/>
          <w:sz w:val="20"/>
          <w:szCs w:val="20"/>
        </w:rPr>
      </w:pPr>
      <w:r>
        <w:rPr>
          <w:rFonts w:ascii="Arial" w:hAnsi="Arial" w:cs="Arial"/>
          <w:sz w:val="20"/>
          <w:szCs w:val="20"/>
        </w:rPr>
        <w:t xml:space="preserve">- </w:t>
      </w:r>
      <w:r w:rsidR="00E63E87" w:rsidRPr="006E4374">
        <w:rPr>
          <w:rFonts w:ascii="Arial" w:hAnsi="Arial" w:cs="Arial"/>
          <w:sz w:val="20"/>
          <w:szCs w:val="20"/>
        </w:rPr>
        <w:t>затраты на обслуживание</w:t>
      </w:r>
      <w:r w:rsidR="005E7B2D" w:rsidRPr="006E4374">
        <w:rPr>
          <w:rFonts w:ascii="Arial" w:hAnsi="Arial" w:cs="Arial"/>
          <w:sz w:val="20"/>
          <w:szCs w:val="20"/>
        </w:rPr>
        <w:t>.</w:t>
      </w:r>
    </w:p>
    <w:p w:rsidR="00AE099D" w:rsidRPr="00AE099D" w:rsidRDefault="00AE099D" w:rsidP="00AE099D">
      <w:pPr>
        <w:ind w:firstLine="397"/>
        <w:jc w:val="right"/>
        <w:rPr>
          <w:rFonts w:ascii="Arial" w:hAnsi="Arial" w:cs="Arial"/>
          <w:color w:val="FF0000"/>
          <w:sz w:val="20"/>
          <w:szCs w:val="20"/>
          <w:lang w:val="en-US"/>
        </w:rPr>
      </w:pPr>
      <w:r w:rsidRPr="00AE099D">
        <w:rPr>
          <w:rFonts w:ascii="Arial" w:hAnsi="Arial" w:cs="Arial"/>
          <w:color w:val="FF0000"/>
          <w:sz w:val="20"/>
          <w:szCs w:val="20"/>
          <w:lang w:val="en-US"/>
        </w:rPr>
        <w:t>Таблица</w:t>
      </w:r>
      <w:r w:rsidRPr="00AE099D">
        <w:rPr>
          <w:rFonts w:ascii="Arial" w:hAnsi="Arial" w:cs="Arial"/>
          <w:color w:val="FF0000"/>
          <w:sz w:val="20"/>
          <w:szCs w:val="20"/>
        </w:rPr>
        <w:t xml:space="preserve"> N</w:t>
      </w:r>
    </w:p>
    <w:p w:rsidR="006F11D5" w:rsidRPr="006C7C5E" w:rsidRDefault="006F11D5" w:rsidP="006E4374">
      <w:pPr>
        <w:ind w:firstLine="397"/>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446"/>
        <w:gridCol w:w="2446"/>
        <w:gridCol w:w="2444"/>
      </w:tblGrid>
      <w:tr w:rsidR="00E63E87" w:rsidRPr="00A676B3" w:rsidTr="006F11D5">
        <w:tc>
          <w:tcPr>
            <w:tcW w:w="1278" w:type="pct"/>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t>Группа</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Экономические</w:t>
            </w:r>
          </w:p>
          <w:p w:rsidR="00E63E87" w:rsidRPr="006F11D5" w:rsidRDefault="00AE099D" w:rsidP="006F11D5">
            <w:pPr>
              <w:jc w:val="center"/>
              <w:rPr>
                <w:rFonts w:ascii="Arial" w:hAnsi="Arial" w:cs="Arial"/>
                <w:sz w:val="18"/>
                <w:szCs w:val="18"/>
              </w:rPr>
            </w:pPr>
            <w:r w:rsidRPr="006F11D5">
              <w:rPr>
                <w:rFonts w:ascii="Arial" w:hAnsi="Arial" w:cs="Arial"/>
                <w:sz w:val="18"/>
                <w:szCs w:val="18"/>
              </w:rPr>
              <w:t>П</w:t>
            </w:r>
            <w:r w:rsidR="00E63E87" w:rsidRPr="006F11D5">
              <w:rPr>
                <w:rFonts w:ascii="Arial" w:hAnsi="Arial" w:cs="Arial"/>
                <w:sz w:val="18"/>
                <w:szCs w:val="18"/>
              </w:rPr>
              <w:t>оследствия</w:t>
            </w:r>
            <w:r>
              <w:rPr>
                <w:rFonts w:ascii="Arial" w:hAnsi="Arial" w:cs="Arial"/>
                <w:sz w:val="18"/>
                <w:szCs w:val="18"/>
              </w:rPr>
              <w:t xml:space="preserve"> </w:t>
            </w:r>
            <w:r w:rsidRPr="00AE099D">
              <w:rPr>
                <w:rFonts w:ascii="Arial" w:hAnsi="Arial" w:cs="Arial"/>
                <w:color w:val="FF0000"/>
                <w:sz w:val="18"/>
                <w:szCs w:val="18"/>
              </w:rPr>
              <w:t>(уровень стоимости)</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Доверие</w:t>
            </w:r>
          </w:p>
          <w:p w:rsidR="00E63E87" w:rsidRPr="006F11D5" w:rsidRDefault="00AE099D" w:rsidP="006F11D5">
            <w:pPr>
              <w:jc w:val="center"/>
              <w:rPr>
                <w:rFonts w:ascii="Arial" w:hAnsi="Arial" w:cs="Arial"/>
                <w:sz w:val="18"/>
                <w:szCs w:val="18"/>
              </w:rPr>
            </w:pPr>
            <w:r w:rsidRPr="006F11D5">
              <w:rPr>
                <w:rFonts w:ascii="Arial" w:hAnsi="Arial" w:cs="Arial"/>
                <w:sz w:val="18"/>
                <w:szCs w:val="18"/>
              </w:rPr>
              <w:t>П</w:t>
            </w:r>
            <w:r w:rsidR="00E63E87" w:rsidRPr="006F11D5">
              <w:rPr>
                <w:rFonts w:ascii="Arial" w:hAnsi="Arial" w:cs="Arial"/>
                <w:sz w:val="18"/>
                <w:szCs w:val="18"/>
              </w:rPr>
              <w:t>отребителя</w:t>
            </w:r>
            <w:r>
              <w:rPr>
                <w:rFonts w:ascii="Arial" w:hAnsi="Arial" w:cs="Arial"/>
                <w:sz w:val="18"/>
                <w:szCs w:val="18"/>
              </w:rPr>
              <w:t xml:space="preserve"> </w:t>
            </w:r>
            <w:r w:rsidRPr="00AE099D">
              <w:rPr>
                <w:rFonts w:ascii="Arial" w:hAnsi="Arial" w:cs="Arial"/>
                <w:color w:val="FF0000"/>
                <w:sz w:val="18"/>
                <w:szCs w:val="18"/>
              </w:rPr>
              <w:t>(восприятие)</w:t>
            </w:r>
          </w:p>
        </w:tc>
        <w:tc>
          <w:tcPr>
            <w:tcW w:w="124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Затраты</w:t>
            </w:r>
          </w:p>
          <w:p w:rsidR="00E63E87" w:rsidRPr="006F11D5" w:rsidRDefault="00E63E87" w:rsidP="006F11D5">
            <w:pPr>
              <w:jc w:val="center"/>
              <w:rPr>
                <w:rFonts w:ascii="Arial" w:hAnsi="Arial" w:cs="Arial"/>
                <w:sz w:val="18"/>
                <w:szCs w:val="18"/>
              </w:rPr>
            </w:pPr>
            <w:r w:rsidRPr="006F11D5">
              <w:rPr>
                <w:rFonts w:ascii="Arial" w:hAnsi="Arial" w:cs="Arial"/>
                <w:sz w:val="18"/>
                <w:szCs w:val="18"/>
              </w:rPr>
              <w:t>на обслуживание</w:t>
            </w:r>
          </w:p>
        </w:tc>
      </w:tr>
      <w:tr w:rsidR="00E63E87" w:rsidRPr="00A676B3" w:rsidTr="006F11D5">
        <w:tc>
          <w:tcPr>
            <w:tcW w:w="1278"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Бытовые счетчики воды</w:t>
            </w:r>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bookmarkStart w:id="9" w:name="OLE_LINK3"/>
            <w:bookmarkStart w:id="10" w:name="OLE_LINK4"/>
            <w:r w:rsidRPr="006F11D5">
              <w:rPr>
                <w:rFonts w:ascii="Arial" w:hAnsi="Arial" w:cs="Arial"/>
                <w:sz w:val="20"/>
                <w:szCs w:val="20"/>
              </w:rPr>
              <w:t>√</w:t>
            </w:r>
            <w:bookmarkEnd w:id="9"/>
            <w:bookmarkEnd w:id="10"/>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w:t>
            </w:r>
          </w:p>
        </w:tc>
        <w:tc>
          <w:tcPr>
            <w:tcW w:w="124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w:t>
            </w:r>
          </w:p>
        </w:tc>
      </w:tr>
    </w:tbl>
    <w:p w:rsidR="006F11D5" w:rsidRDefault="006F11D5" w:rsidP="006F11D5">
      <w:pPr>
        <w:ind w:firstLine="397"/>
        <w:jc w:val="both"/>
        <w:rPr>
          <w:rFonts w:ascii="Arial" w:hAnsi="Arial" w:cs="Arial"/>
          <w:b/>
          <w:sz w:val="20"/>
          <w:szCs w:val="20"/>
        </w:rPr>
      </w:pPr>
    </w:p>
    <w:p w:rsidR="00E63E87" w:rsidRPr="005E7B2D" w:rsidRDefault="00E63E87" w:rsidP="006F11D5">
      <w:pPr>
        <w:ind w:firstLine="397"/>
        <w:jc w:val="both"/>
        <w:rPr>
          <w:rFonts w:ascii="Arial" w:hAnsi="Arial" w:cs="Arial"/>
          <w:sz w:val="20"/>
          <w:szCs w:val="20"/>
        </w:rPr>
      </w:pPr>
      <w:r w:rsidRPr="005E7B2D">
        <w:rPr>
          <w:rFonts w:ascii="Arial" w:hAnsi="Arial" w:cs="Arial"/>
          <w:b/>
          <w:sz w:val="20"/>
          <w:szCs w:val="20"/>
        </w:rPr>
        <w:t>Шаг</w:t>
      </w:r>
      <w:r w:rsidR="008B1336">
        <w:rPr>
          <w:rFonts w:ascii="Arial" w:hAnsi="Arial" w:cs="Arial"/>
          <w:b/>
          <w:sz w:val="20"/>
          <w:szCs w:val="20"/>
        </w:rPr>
        <w:t xml:space="preserve"> </w:t>
      </w:r>
      <w:r w:rsidRPr="005E7B2D">
        <w:rPr>
          <w:rFonts w:ascii="Arial" w:hAnsi="Arial" w:cs="Arial"/>
          <w:b/>
          <w:sz w:val="20"/>
          <w:szCs w:val="20"/>
        </w:rPr>
        <w:t>3:</w:t>
      </w:r>
      <w:r w:rsidRPr="0044221E">
        <w:rPr>
          <w:sz w:val="28"/>
          <w:szCs w:val="28"/>
        </w:rPr>
        <w:t xml:space="preserve"> </w:t>
      </w:r>
      <w:r w:rsidRPr="005E7B2D">
        <w:rPr>
          <w:rFonts w:ascii="Arial" w:hAnsi="Arial" w:cs="Arial"/>
          <w:sz w:val="20"/>
          <w:szCs w:val="20"/>
        </w:rPr>
        <w:t>Оценка последствий</w:t>
      </w:r>
    </w:p>
    <w:p w:rsidR="00E63E87" w:rsidRDefault="00E63E87" w:rsidP="006F11D5">
      <w:pPr>
        <w:ind w:firstLine="397"/>
        <w:jc w:val="both"/>
        <w:rPr>
          <w:rFonts w:ascii="Arial" w:hAnsi="Arial" w:cs="Arial"/>
          <w:sz w:val="20"/>
          <w:szCs w:val="20"/>
        </w:rPr>
      </w:pPr>
      <w:r w:rsidRPr="005E7B2D">
        <w:rPr>
          <w:rFonts w:ascii="Arial" w:hAnsi="Arial" w:cs="Arial"/>
          <w:sz w:val="20"/>
          <w:szCs w:val="20"/>
        </w:rPr>
        <w:t>Устанавливаются последствия для каждого из интересов</w:t>
      </w:r>
    </w:p>
    <w:p w:rsidR="006F11D5" w:rsidRPr="006C7C5E" w:rsidRDefault="00C15253" w:rsidP="006F11D5">
      <w:pPr>
        <w:ind w:firstLine="397"/>
        <w:jc w:val="both"/>
        <w:rPr>
          <w:rFonts w:ascii="Arial" w:hAnsi="Arial" w:cs="Arial"/>
          <w:sz w:val="8"/>
          <w:szCs w:val="8"/>
        </w:rPr>
      </w:pPr>
      <w:r>
        <w:rPr>
          <w:rFonts w:ascii="Arial" w:hAnsi="Arial" w:cs="Arial"/>
          <w:sz w:val="8"/>
          <w:szCs w:val="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2190"/>
        <w:gridCol w:w="2190"/>
        <w:gridCol w:w="2194"/>
      </w:tblGrid>
      <w:tr w:rsidR="00E63E87" w:rsidRPr="00A676B3" w:rsidTr="006F11D5">
        <w:tc>
          <w:tcPr>
            <w:tcW w:w="1665" w:type="pct"/>
            <w:vMerge w:val="restart"/>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lastRenderedPageBreak/>
              <w:t>Группа</w:t>
            </w:r>
          </w:p>
        </w:tc>
        <w:tc>
          <w:tcPr>
            <w:tcW w:w="3335" w:type="pct"/>
            <w:gridSpan w:val="3"/>
            <w:shd w:val="clear" w:color="auto" w:fill="auto"/>
            <w:vAlign w:val="center"/>
          </w:tcPr>
          <w:p w:rsidR="00E63E87" w:rsidRPr="006F11D5" w:rsidRDefault="005E7B2D" w:rsidP="006F11D5">
            <w:pPr>
              <w:jc w:val="center"/>
              <w:rPr>
                <w:rFonts w:ascii="Arial" w:hAnsi="Arial" w:cs="Arial"/>
                <w:sz w:val="18"/>
                <w:szCs w:val="18"/>
              </w:rPr>
            </w:pPr>
            <w:r w:rsidRPr="006F11D5">
              <w:rPr>
                <w:rFonts w:ascii="Arial" w:hAnsi="Arial" w:cs="Arial"/>
                <w:sz w:val="18"/>
                <w:szCs w:val="18"/>
              </w:rPr>
              <w:t>И</w:t>
            </w:r>
            <w:r w:rsidR="00E63E87" w:rsidRPr="006F11D5">
              <w:rPr>
                <w:rFonts w:ascii="Arial" w:hAnsi="Arial" w:cs="Arial"/>
                <w:sz w:val="18"/>
                <w:szCs w:val="18"/>
              </w:rPr>
              <w:t>нтересы</w:t>
            </w:r>
          </w:p>
        </w:tc>
      </w:tr>
      <w:tr w:rsidR="00E63E87" w:rsidRPr="00A676B3" w:rsidTr="006F11D5">
        <w:tc>
          <w:tcPr>
            <w:tcW w:w="1665" w:type="pct"/>
            <w:vMerge/>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p>
        </w:tc>
        <w:tc>
          <w:tcPr>
            <w:tcW w:w="1111"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 xml:space="preserve">Экономические </w:t>
            </w:r>
          </w:p>
          <w:p w:rsidR="00E63E87" w:rsidRPr="006F11D5" w:rsidRDefault="00E63E87" w:rsidP="006F11D5">
            <w:pPr>
              <w:jc w:val="center"/>
              <w:rPr>
                <w:rFonts w:ascii="Arial" w:hAnsi="Arial" w:cs="Arial"/>
                <w:sz w:val="18"/>
                <w:szCs w:val="18"/>
              </w:rPr>
            </w:pPr>
            <w:r w:rsidRPr="006F11D5">
              <w:rPr>
                <w:rFonts w:ascii="Arial" w:hAnsi="Arial" w:cs="Arial"/>
                <w:sz w:val="18"/>
                <w:szCs w:val="18"/>
              </w:rPr>
              <w:t>последствия</w:t>
            </w:r>
          </w:p>
        </w:tc>
        <w:tc>
          <w:tcPr>
            <w:tcW w:w="1111" w:type="pct"/>
            <w:tcBorders>
              <w:bottom w:val="double" w:sz="4" w:space="0" w:color="auto"/>
            </w:tcBorders>
            <w:shd w:val="clear" w:color="auto" w:fill="auto"/>
            <w:vAlign w:val="center"/>
          </w:tcPr>
          <w:p w:rsidR="00E63E87" w:rsidRPr="006F11D5" w:rsidRDefault="00E63E87" w:rsidP="006F11D5">
            <w:pPr>
              <w:jc w:val="center"/>
              <w:rPr>
                <w:rFonts w:ascii="Arial" w:hAnsi="Arial" w:cs="Arial"/>
                <w:sz w:val="18"/>
                <w:szCs w:val="18"/>
              </w:rPr>
            </w:pPr>
            <w:r w:rsidRPr="006F11D5">
              <w:rPr>
                <w:rFonts w:ascii="Arial" w:hAnsi="Arial" w:cs="Arial"/>
                <w:sz w:val="18"/>
                <w:szCs w:val="18"/>
              </w:rPr>
              <w:t>Доверие потребителя</w:t>
            </w:r>
          </w:p>
        </w:tc>
        <w:tc>
          <w:tcPr>
            <w:tcW w:w="1112" w:type="pct"/>
            <w:tcBorders>
              <w:bottom w:val="double" w:sz="4" w:space="0" w:color="auto"/>
            </w:tcBorders>
            <w:shd w:val="clear" w:color="auto" w:fill="auto"/>
            <w:vAlign w:val="center"/>
          </w:tcPr>
          <w:p w:rsidR="006F11D5" w:rsidRDefault="00E63E87" w:rsidP="006F11D5">
            <w:pPr>
              <w:jc w:val="center"/>
              <w:rPr>
                <w:rFonts w:ascii="Arial" w:hAnsi="Arial" w:cs="Arial"/>
                <w:sz w:val="18"/>
                <w:szCs w:val="18"/>
              </w:rPr>
            </w:pPr>
            <w:r w:rsidRPr="006F11D5">
              <w:rPr>
                <w:rFonts w:ascii="Arial" w:hAnsi="Arial" w:cs="Arial"/>
                <w:sz w:val="18"/>
                <w:szCs w:val="18"/>
              </w:rPr>
              <w:t xml:space="preserve">Затраты </w:t>
            </w:r>
          </w:p>
          <w:p w:rsidR="00E63E87" w:rsidRPr="006F11D5" w:rsidRDefault="00E63E87" w:rsidP="006F11D5">
            <w:pPr>
              <w:jc w:val="center"/>
              <w:rPr>
                <w:rFonts w:ascii="Arial" w:hAnsi="Arial" w:cs="Arial"/>
                <w:sz w:val="18"/>
                <w:szCs w:val="18"/>
              </w:rPr>
            </w:pPr>
            <w:r w:rsidRPr="006F11D5">
              <w:rPr>
                <w:rFonts w:ascii="Arial" w:hAnsi="Arial" w:cs="Arial"/>
                <w:sz w:val="18"/>
                <w:szCs w:val="18"/>
              </w:rPr>
              <w:t>на обслуживание</w:t>
            </w:r>
          </w:p>
        </w:tc>
      </w:tr>
      <w:tr w:rsidR="00E63E87" w:rsidRPr="00A676B3" w:rsidTr="006F11D5">
        <w:tc>
          <w:tcPr>
            <w:tcW w:w="1665"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Бытовые счетчики воды</w:t>
            </w:r>
          </w:p>
        </w:tc>
        <w:tc>
          <w:tcPr>
            <w:tcW w:w="111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4</w:t>
            </w:r>
          </w:p>
        </w:tc>
        <w:tc>
          <w:tcPr>
            <w:tcW w:w="1111"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4</w:t>
            </w:r>
          </w:p>
        </w:tc>
        <w:tc>
          <w:tcPr>
            <w:tcW w:w="1112" w:type="pct"/>
            <w:tcBorders>
              <w:top w:val="double" w:sz="4" w:space="0" w:color="auto"/>
            </w:tcBorders>
            <w:shd w:val="clear" w:color="auto" w:fill="auto"/>
            <w:vAlign w:val="center"/>
          </w:tcPr>
          <w:p w:rsidR="00E63E87" w:rsidRPr="006F11D5" w:rsidRDefault="00E63E87" w:rsidP="006F11D5">
            <w:pPr>
              <w:jc w:val="center"/>
              <w:rPr>
                <w:rFonts w:ascii="Arial" w:hAnsi="Arial" w:cs="Arial"/>
                <w:sz w:val="20"/>
                <w:szCs w:val="20"/>
              </w:rPr>
            </w:pPr>
            <w:r w:rsidRPr="006F11D5">
              <w:rPr>
                <w:rFonts w:ascii="Arial" w:hAnsi="Arial" w:cs="Arial"/>
                <w:sz w:val="20"/>
                <w:szCs w:val="20"/>
              </w:rPr>
              <w:t>5</w:t>
            </w:r>
          </w:p>
        </w:tc>
      </w:tr>
    </w:tbl>
    <w:p w:rsidR="006C7C5E" w:rsidRDefault="006C7C5E" w:rsidP="006C7C5E">
      <w:pPr>
        <w:ind w:firstLine="397"/>
        <w:jc w:val="both"/>
        <w:rPr>
          <w:rFonts w:ascii="Arial" w:hAnsi="Arial" w:cs="Arial"/>
          <w:b/>
          <w:sz w:val="20"/>
          <w:szCs w:val="20"/>
        </w:rPr>
      </w:pPr>
    </w:p>
    <w:p w:rsidR="00E63E87" w:rsidRPr="008169C6" w:rsidRDefault="00E63E87" w:rsidP="006C7C5E">
      <w:pPr>
        <w:ind w:firstLine="397"/>
        <w:jc w:val="both"/>
        <w:rPr>
          <w:sz w:val="28"/>
          <w:szCs w:val="28"/>
        </w:rPr>
      </w:pPr>
      <w:r w:rsidRPr="008169C6">
        <w:rPr>
          <w:rFonts w:ascii="Arial" w:hAnsi="Arial" w:cs="Arial"/>
          <w:sz w:val="20"/>
          <w:szCs w:val="20"/>
        </w:rPr>
        <w:t xml:space="preserve">Шаг 4: </w:t>
      </w:r>
      <w:r w:rsidR="008169C6" w:rsidRPr="008169C6">
        <w:rPr>
          <w:rFonts w:ascii="Arial" w:hAnsi="Arial" w:cs="Arial"/>
          <w:sz w:val="20"/>
          <w:szCs w:val="20"/>
        </w:rPr>
        <w:t>Усредненная оценка</w:t>
      </w:r>
      <w:r w:rsidR="005E7B2D" w:rsidRPr="008169C6">
        <w:rPr>
          <w:rFonts w:ascii="Arial" w:hAnsi="Arial" w:cs="Arial"/>
          <w:sz w:val="20"/>
          <w:szCs w:val="20"/>
        </w:rPr>
        <w:t xml:space="preserve"> </w:t>
      </w:r>
      <w:r w:rsidRPr="008169C6">
        <w:rPr>
          <w:rFonts w:ascii="Arial" w:hAnsi="Arial" w:cs="Arial"/>
          <w:sz w:val="20"/>
          <w:szCs w:val="20"/>
        </w:rPr>
        <w:t>последствий</w:t>
      </w:r>
    </w:p>
    <w:p w:rsidR="00E63E87" w:rsidRDefault="00E63E87" w:rsidP="006C7C5E">
      <w:pPr>
        <w:ind w:firstLine="397"/>
        <w:jc w:val="both"/>
        <w:rPr>
          <w:rFonts w:ascii="Arial" w:hAnsi="Arial" w:cs="Arial"/>
          <w:sz w:val="20"/>
          <w:szCs w:val="20"/>
        </w:rPr>
      </w:pPr>
      <w:r w:rsidRPr="005E7B2D">
        <w:rPr>
          <w:rFonts w:ascii="Arial" w:hAnsi="Arial" w:cs="Arial"/>
          <w:sz w:val="20"/>
          <w:szCs w:val="20"/>
        </w:rPr>
        <w:t>Обобщаются все последствия. Суммарное последствие умножается на вероятность возникновения риска.</w:t>
      </w:r>
    </w:p>
    <w:p w:rsidR="006C7C5E" w:rsidRPr="006C7C5E" w:rsidRDefault="006C7C5E" w:rsidP="006C7C5E">
      <w:pPr>
        <w:ind w:firstLine="397"/>
        <w:jc w:val="both"/>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1705"/>
        <w:gridCol w:w="1403"/>
        <w:gridCol w:w="1492"/>
        <w:gridCol w:w="2243"/>
      </w:tblGrid>
      <w:tr w:rsidR="00E63E87" w:rsidRPr="00A676B3" w:rsidTr="006C7C5E">
        <w:tc>
          <w:tcPr>
            <w:tcW w:w="1528" w:type="pct"/>
            <w:vMerge w:val="restart"/>
            <w:shd w:val="clear" w:color="auto" w:fill="auto"/>
            <w:vAlign w:val="center"/>
          </w:tcPr>
          <w:p w:rsidR="00E63E87" w:rsidRPr="006C7C5E" w:rsidRDefault="00E63E87" w:rsidP="00A676B3">
            <w:pPr>
              <w:jc w:val="center"/>
              <w:rPr>
                <w:rFonts w:ascii="Arial" w:hAnsi="Arial" w:cs="Arial"/>
                <w:sz w:val="18"/>
                <w:szCs w:val="18"/>
              </w:rPr>
            </w:pPr>
            <w:r w:rsidRPr="006C7C5E">
              <w:rPr>
                <w:rFonts w:ascii="Arial" w:hAnsi="Arial" w:cs="Arial"/>
                <w:sz w:val="18"/>
                <w:szCs w:val="18"/>
              </w:rPr>
              <w:t>Группа</w:t>
            </w:r>
          </w:p>
        </w:tc>
        <w:tc>
          <w:tcPr>
            <w:tcW w:w="3472" w:type="pct"/>
            <w:gridSpan w:val="4"/>
            <w:shd w:val="clear" w:color="auto" w:fill="auto"/>
          </w:tcPr>
          <w:p w:rsidR="00E63E87" w:rsidRPr="006C7C5E" w:rsidRDefault="006C7C5E" w:rsidP="00A676B3">
            <w:pPr>
              <w:jc w:val="center"/>
              <w:rPr>
                <w:rFonts w:ascii="Arial" w:hAnsi="Arial" w:cs="Arial"/>
                <w:sz w:val="18"/>
                <w:szCs w:val="18"/>
              </w:rPr>
            </w:pPr>
            <w:r>
              <w:rPr>
                <w:rFonts w:ascii="Arial" w:hAnsi="Arial" w:cs="Arial"/>
                <w:sz w:val="18"/>
                <w:szCs w:val="18"/>
              </w:rPr>
              <w:t>И</w:t>
            </w:r>
            <w:r w:rsidR="00E63E87" w:rsidRPr="006C7C5E">
              <w:rPr>
                <w:rFonts w:ascii="Arial" w:hAnsi="Arial" w:cs="Arial"/>
                <w:sz w:val="18"/>
                <w:szCs w:val="18"/>
              </w:rPr>
              <w:t>нтересы</w:t>
            </w:r>
          </w:p>
        </w:tc>
      </w:tr>
      <w:tr w:rsidR="00E63E87" w:rsidRPr="00A676B3" w:rsidTr="006C7C5E">
        <w:tc>
          <w:tcPr>
            <w:tcW w:w="1528" w:type="pct"/>
            <w:vMerge/>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p>
        </w:tc>
        <w:tc>
          <w:tcPr>
            <w:tcW w:w="865"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Экономические последствия</w:t>
            </w:r>
          </w:p>
        </w:tc>
        <w:tc>
          <w:tcPr>
            <w:tcW w:w="712" w:type="pct"/>
            <w:tcBorders>
              <w:bottom w:val="double" w:sz="4" w:space="0" w:color="auto"/>
            </w:tcBorders>
            <w:shd w:val="clear" w:color="auto" w:fill="auto"/>
          </w:tcPr>
          <w:p w:rsidR="006C7C5E" w:rsidRDefault="00E63E87" w:rsidP="00A676B3">
            <w:pPr>
              <w:jc w:val="center"/>
              <w:rPr>
                <w:rFonts w:ascii="Arial" w:hAnsi="Arial" w:cs="Arial"/>
                <w:sz w:val="18"/>
                <w:szCs w:val="18"/>
              </w:rPr>
            </w:pPr>
            <w:r w:rsidRPr="006C7C5E">
              <w:rPr>
                <w:rFonts w:ascii="Arial" w:hAnsi="Arial" w:cs="Arial"/>
                <w:sz w:val="18"/>
                <w:szCs w:val="18"/>
              </w:rPr>
              <w:t xml:space="preserve">Доверие </w:t>
            </w:r>
          </w:p>
          <w:p w:rsidR="00E63E87" w:rsidRPr="006C7C5E" w:rsidRDefault="00E63E87" w:rsidP="00A676B3">
            <w:pPr>
              <w:jc w:val="center"/>
              <w:rPr>
                <w:rFonts w:ascii="Arial" w:hAnsi="Arial" w:cs="Arial"/>
                <w:sz w:val="18"/>
                <w:szCs w:val="18"/>
              </w:rPr>
            </w:pPr>
            <w:r w:rsidRPr="006C7C5E">
              <w:rPr>
                <w:rFonts w:ascii="Arial" w:hAnsi="Arial" w:cs="Arial"/>
                <w:sz w:val="18"/>
                <w:szCs w:val="18"/>
              </w:rPr>
              <w:t>потребителя</w:t>
            </w:r>
          </w:p>
        </w:tc>
        <w:tc>
          <w:tcPr>
            <w:tcW w:w="757"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Затраты на обслуживание</w:t>
            </w:r>
          </w:p>
        </w:tc>
        <w:tc>
          <w:tcPr>
            <w:tcW w:w="1138" w:type="pct"/>
            <w:tcBorders>
              <w:bottom w:val="double" w:sz="4" w:space="0" w:color="auto"/>
            </w:tcBorders>
            <w:shd w:val="clear" w:color="auto" w:fill="auto"/>
          </w:tcPr>
          <w:p w:rsidR="00E63E87" w:rsidRPr="006C7C5E" w:rsidRDefault="00E63E87" w:rsidP="00A676B3">
            <w:pPr>
              <w:jc w:val="center"/>
              <w:rPr>
                <w:rFonts w:ascii="Arial" w:hAnsi="Arial" w:cs="Arial"/>
                <w:sz w:val="18"/>
                <w:szCs w:val="18"/>
              </w:rPr>
            </w:pPr>
            <w:r w:rsidRPr="006C7C5E">
              <w:rPr>
                <w:rFonts w:ascii="Arial" w:hAnsi="Arial" w:cs="Arial"/>
                <w:sz w:val="18"/>
                <w:szCs w:val="18"/>
              </w:rPr>
              <w:t>Усредненная оценка последствий</w:t>
            </w:r>
          </w:p>
        </w:tc>
      </w:tr>
      <w:tr w:rsidR="00E63E87" w:rsidRPr="00A676B3" w:rsidTr="006C7C5E">
        <w:tc>
          <w:tcPr>
            <w:tcW w:w="1528"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Бытовые счетчики воды</w:t>
            </w:r>
          </w:p>
        </w:tc>
        <w:tc>
          <w:tcPr>
            <w:tcW w:w="865"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12"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57"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5</w:t>
            </w:r>
          </w:p>
        </w:tc>
        <w:tc>
          <w:tcPr>
            <w:tcW w:w="1138" w:type="pct"/>
            <w:tcBorders>
              <w:top w:val="double" w:sz="4" w:space="0" w:color="auto"/>
            </w:tcBorders>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 xml:space="preserve">(4+4+5)/3 = </w:t>
            </w:r>
            <w:r w:rsidRPr="006C7C5E">
              <w:rPr>
                <w:rFonts w:ascii="Arial" w:hAnsi="Arial" w:cs="Arial"/>
                <w:sz w:val="20"/>
                <w:szCs w:val="20"/>
                <w:lang w:val="en-US"/>
              </w:rPr>
              <w:t>4,</w:t>
            </w:r>
            <w:r w:rsidRPr="006C7C5E">
              <w:rPr>
                <w:rFonts w:ascii="Arial" w:hAnsi="Arial" w:cs="Arial"/>
                <w:sz w:val="20"/>
                <w:szCs w:val="20"/>
              </w:rPr>
              <w:t>3</w:t>
            </w:r>
          </w:p>
        </w:tc>
      </w:tr>
    </w:tbl>
    <w:p w:rsidR="00E63E87" w:rsidRPr="00C15253" w:rsidRDefault="00E63E87" w:rsidP="00E63E87">
      <w:pPr>
        <w:jc w:val="both"/>
        <w:rPr>
          <w:sz w:val="20"/>
          <w:szCs w:val="20"/>
        </w:rPr>
      </w:pPr>
    </w:p>
    <w:p w:rsidR="00E63E87" w:rsidRPr="005E7B2D" w:rsidRDefault="00E63E87" w:rsidP="006C7C5E">
      <w:pPr>
        <w:ind w:firstLine="397"/>
        <w:jc w:val="both"/>
        <w:rPr>
          <w:rFonts w:ascii="Arial" w:hAnsi="Arial" w:cs="Arial"/>
          <w:sz w:val="20"/>
          <w:szCs w:val="20"/>
        </w:rPr>
      </w:pPr>
      <w:r w:rsidRPr="005E7B2D">
        <w:rPr>
          <w:rFonts w:ascii="Arial" w:hAnsi="Arial" w:cs="Arial"/>
          <w:b/>
          <w:sz w:val="20"/>
          <w:szCs w:val="20"/>
        </w:rPr>
        <w:t xml:space="preserve">Шаг </w:t>
      </w:r>
      <w:r w:rsidR="008B1336">
        <w:rPr>
          <w:rFonts w:ascii="Arial" w:hAnsi="Arial" w:cs="Arial"/>
          <w:b/>
          <w:sz w:val="20"/>
          <w:szCs w:val="20"/>
        </w:rPr>
        <w:t>5</w:t>
      </w:r>
      <w:r w:rsidRPr="005E7B2D">
        <w:rPr>
          <w:rFonts w:ascii="Arial" w:hAnsi="Arial" w:cs="Arial"/>
          <w:b/>
          <w:sz w:val="20"/>
          <w:szCs w:val="20"/>
        </w:rPr>
        <w:t>:</w:t>
      </w:r>
      <w:r w:rsidRPr="0044221E">
        <w:rPr>
          <w:sz w:val="28"/>
          <w:szCs w:val="28"/>
        </w:rPr>
        <w:t xml:space="preserve"> </w:t>
      </w:r>
      <w:r w:rsidRPr="005E7B2D">
        <w:rPr>
          <w:rFonts w:ascii="Arial" w:hAnsi="Arial" w:cs="Arial"/>
          <w:sz w:val="20"/>
          <w:szCs w:val="20"/>
        </w:rPr>
        <w:t>Оценка вероятности возникновения несоответствия</w:t>
      </w:r>
    </w:p>
    <w:p w:rsidR="00E63E87" w:rsidRPr="005E7B2D" w:rsidRDefault="00E63E87" w:rsidP="006C7C5E">
      <w:pPr>
        <w:ind w:firstLine="397"/>
        <w:jc w:val="both"/>
        <w:rPr>
          <w:rFonts w:ascii="Arial" w:hAnsi="Arial" w:cs="Arial"/>
          <w:sz w:val="20"/>
          <w:szCs w:val="20"/>
        </w:rPr>
      </w:pPr>
      <w:r w:rsidRPr="005E7B2D">
        <w:rPr>
          <w:rFonts w:ascii="Arial" w:hAnsi="Arial" w:cs="Arial"/>
          <w:sz w:val="20"/>
          <w:szCs w:val="20"/>
        </w:rPr>
        <w:t>Определяем оценку вероя</w:t>
      </w:r>
      <w:r w:rsidR="00E45246">
        <w:rPr>
          <w:rFonts w:ascii="Arial" w:hAnsi="Arial" w:cs="Arial"/>
          <w:sz w:val="20"/>
          <w:szCs w:val="20"/>
        </w:rPr>
        <w:t>тности появления несоответствий.</w:t>
      </w:r>
    </w:p>
    <w:p w:rsidR="00E63E87" w:rsidRPr="006C7C5E" w:rsidRDefault="00E63E87" w:rsidP="006C7C5E">
      <w:pPr>
        <w:ind w:firstLine="397"/>
        <w:jc w:val="both"/>
        <w:rPr>
          <w:rFonts w:ascii="Arial" w:hAnsi="Arial" w:cs="Arial"/>
          <w:sz w:val="8"/>
          <w:szCs w:val="8"/>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1512"/>
        <w:gridCol w:w="1481"/>
        <w:gridCol w:w="1480"/>
        <w:gridCol w:w="1644"/>
        <w:gridCol w:w="1296"/>
      </w:tblGrid>
      <w:tr w:rsidR="00111167" w:rsidRPr="00A676B3" w:rsidTr="0014548E">
        <w:tc>
          <w:tcPr>
            <w:tcW w:w="1253" w:type="pct"/>
            <w:vMerge w:val="restar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Группа</w:t>
            </w:r>
          </w:p>
        </w:tc>
        <w:tc>
          <w:tcPr>
            <w:tcW w:w="3747" w:type="pct"/>
            <w:gridSpan w:val="5"/>
            <w:shd w:val="clear" w:color="auto" w:fill="auto"/>
            <w:vAlign w:val="center"/>
          </w:tcPr>
          <w:p w:rsidR="00E63E87" w:rsidRPr="006C7C5E" w:rsidRDefault="005E7B2D" w:rsidP="006C7C5E">
            <w:pPr>
              <w:jc w:val="center"/>
              <w:rPr>
                <w:rFonts w:ascii="Arial" w:hAnsi="Arial" w:cs="Arial"/>
                <w:sz w:val="18"/>
                <w:szCs w:val="18"/>
              </w:rPr>
            </w:pPr>
            <w:r w:rsidRPr="006C7C5E">
              <w:rPr>
                <w:rFonts w:ascii="Arial" w:hAnsi="Arial" w:cs="Arial"/>
                <w:sz w:val="18"/>
                <w:szCs w:val="18"/>
              </w:rPr>
              <w:t>В</w:t>
            </w:r>
            <w:r w:rsidR="00E63E87" w:rsidRPr="006C7C5E">
              <w:rPr>
                <w:rFonts w:ascii="Arial" w:hAnsi="Arial" w:cs="Arial"/>
                <w:sz w:val="18"/>
                <w:szCs w:val="18"/>
              </w:rPr>
              <w:t>оздействие</w:t>
            </w:r>
          </w:p>
        </w:tc>
      </w:tr>
      <w:tr w:rsidR="00111167" w:rsidRPr="00A676B3" w:rsidTr="0014548E">
        <w:tc>
          <w:tcPr>
            <w:tcW w:w="1253" w:type="pct"/>
            <w:vMerge/>
            <w:shd w:val="clear" w:color="auto" w:fill="auto"/>
            <w:vAlign w:val="center"/>
          </w:tcPr>
          <w:p w:rsidR="00E63E87" w:rsidRPr="006C7C5E" w:rsidRDefault="00E63E87" w:rsidP="006C7C5E">
            <w:pPr>
              <w:jc w:val="center"/>
              <w:rPr>
                <w:rFonts w:ascii="Arial" w:hAnsi="Arial" w:cs="Arial"/>
                <w:sz w:val="18"/>
                <w:szCs w:val="18"/>
              </w:rPr>
            </w:pPr>
          </w:p>
        </w:tc>
        <w:tc>
          <w:tcPr>
            <w:tcW w:w="764"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Экономические последствия</w:t>
            </w:r>
          </w:p>
        </w:tc>
        <w:tc>
          <w:tcPr>
            <w:tcW w:w="749" w:type="pct"/>
            <w:shd w:val="clear" w:color="auto" w:fill="auto"/>
            <w:vAlign w:val="center"/>
          </w:tcPr>
          <w:p w:rsidR="006C7C5E" w:rsidRDefault="00E63E87" w:rsidP="006C7C5E">
            <w:pPr>
              <w:jc w:val="center"/>
              <w:rPr>
                <w:rFonts w:ascii="Arial" w:hAnsi="Arial" w:cs="Arial"/>
                <w:sz w:val="18"/>
                <w:szCs w:val="18"/>
              </w:rPr>
            </w:pPr>
            <w:r w:rsidRPr="006C7C5E">
              <w:rPr>
                <w:rFonts w:ascii="Arial" w:hAnsi="Arial" w:cs="Arial"/>
                <w:sz w:val="18"/>
                <w:szCs w:val="18"/>
              </w:rPr>
              <w:t xml:space="preserve">Доверие </w:t>
            </w:r>
          </w:p>
          <w:p w:rsidR="00E63E87" w:rsidRPr="006C7C5E" w:rsidRDefault="00E63E87" w:rsidP="006C7C5E">
            <w:pPr>
              <w:jc w:val="center"/>
              <w:rPr>
                <w:rFonts w:ascii="Arial" w:hAnsi="Arial" w:cs="Arial"/>
                <w:sz w:val="18"/>
                <w:szCs w:val="18"/>
              </w:rPr>
            </w:pPr>
            <w:r w:rsidRPr="006C7C5E">
              <w:rPr>
                <w:rFonts w:ascii="Arial" w:hAnsi="Arial" w:cs="Arial"/>
                <w:sz w:val="18"/>
                <w:szCs w:val="18"/>
              </w:rPr>
              <w:t>потребителя</w:t>
            </w:r>
          </w:p>
        </w:tc>
        <w:tc>
          <w:tcPr>
            <w:tcW w:w="748"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Затраты на обслуживание</w:t>
            </w:r>
          </w:p>
        </w:tc>
        <w:tc>
          <w:tcPr>
            <w:tcW w:w="831" w:type="pct"/>
            <w:shd w:val="clear" w:color="auto" w:fill="auto"/>
            <w:vAlign w:val="center"/>
          </w:tcPr>
          <w:p w:rsidR="006C7C5E" w:rsidRDefault="00E63E87" w:rsidP="006C7C5E">
            <w:pPr>
              <w:jc w:val="center"/>
              <w:rPr>
                <w:rFonts w:ascii="Arial" w:hAnsi="Arial" w:cs="Arial"/>
                <w:sz w:val="18"/>
                <w:szCs w:val="18"/>
              </w:rPr>
            </w:pPr>
            <w:r w:rsidRPr="006C7C5E">
              <w:rPr>
                <w:rFonts w:ascii="Arial" w:hAnsi="Arial" w:cs="Arial"/>
                <w:sz w:val="18"/>
                <w:szCs w:val="18"/>
              </w:rPr>
              <w:t xml:space="preserve">Усредненная оценка </w:t>
            </w:r>
          </w:p>
          <w:p w:rsidR="00E63E87" w:rsidRPr="006C7C5E" w:rsidRDefault="00E63E87" w:rsidP="006C7C5E">
            <w:pPr>
              <w:jc w:val="center"/>
              <w:rPr>
                <w:rFonts w:ascii="Arial" w:hAnsi="Arial" w:cs="Arial"/>
                <w:sz w:val="18"/>
                <w:szCs w:val="18"/>
              </w:rPr>
            </w:pPr>
            <w:r w:rsidRPr="006C7C5E">
              <w:rPr>
                <w:rFonts w:ascii="Arial" w:hAnsi="Arial" w:cs="Arial"/>
                <w:sz w:val="18"/>
                <w:szCs w:val="18"/>
              </w:rPr>
              <w:t>последствий</w:t>
            </w:r>
          </w:p>
        </w:tc>
        <w:tc>
          <w:tcPr>
            <w:tcW w:w="654" w:type="pct"/>
            <w:shd w:val="clear" w:color="auto" w:fill="auto"/>
            <w:vAlign w:val="center"/>
          </w:tcPr>
          <w:p w:rsidR="00E63E87" w:rsidRPr="006C7C5E" w:rsidRDefault="00E63E87" w:rsidP="006C7C5E">
            <w:pPr>
              <w:jc w:val="center"/>
              <w:rPr>
                <w:rFonts w:ascii="Arial" w:hAnsi="Arial" w:cs="Arial"/>
                <w:sz w:val="18"/>
                <w:szCs w:val="18"/>
              </w:rPr>
            </w:pPr>
            <w:r w:rsidRPr="006C7C5E">
              <w:rPr>
                <w:rFonts w:ascii="Arial" w:hAnsi="Arial" w:cs="Arial"/>
                <w:sz w:val="18"/>
                <w:szCs w:val="18"/>
              </w:rPr>
              <w:t>Вероятность</w:t>
            </w:r>
          </w:p>
        </w:tc>
      </w:tr>
      <w:tr w:rsidR="00111167" w:rsidRPr="00A676B3" w:rsidTr="0014548E">
        <w:tc>
          <w:tcPr>
            <w:tcW w:w="1253"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Бытовые счетчики воды</w:t>
            </w:r>
          </w:p>
        </w:tc>
        <w:tc>
          <w:tcPr>
            <w:tcW w:w="764" w:type="pct"/>
            <w:shd w:val="clear" w:color="auto" w:fill="auto"/>
            <w:vAlign w:val="center"/>
          </w:tcPr>
          <w:p w:rsidR="00E63E87" w:rsidRPr="006C7C5E" w:rsidRDefault="00E63E87" w:rsidP="006C7C5E">
            <w:pPr>
              <w:jc w:val="center"/>
              <w:rPr>
                <w:rFonts w:ascii="Arial" w:hAnsi="Arial" w:cs="Arial"/>
                <w:sz w:val="20"/>
                <w:szCs w:val="20"/>
                <w:lang w:val="en-US"/>
              </w:rPr>
            </w:pPr>
            <w:r w:rsidRPr="006C7C5E">
              <w:rPr>
                <w:rFonts w:ascii="Arial" w:hAnsi="Arial" w:cs="Arial"/>
                <w:sz w:val="20"/>
                <w:szCs w:val="20"/>
                <w:lang w:val="en-US"/>
              </w:rPr>
              <w:t>4</w:t>
            </w:r>
          </w:p>
        </w:tc>
        <w:tc>
          <w:tcPr>
            <w:tcW w:w="749"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c>
          <w:tcPr>
            <w:tcW w:w="748" w:type="pct"/>
            <w:shd w:val="clear" w:color="auto" w:fill="auto"/>
            <w:vAlign w:val="center"/>
          </w:tcPr>
          <w:p w:rsidR="00E63E87" w:rsidRPr="006C7C5E" w:rsidRDefault="00E63E87" w:rsidP="006C7C5E">
            <w:pPr>
              <w:jc w:val="center"/>
              <w:rPr>
                <w:rFonts w:ascii="Arial" w:hAnsi="Arial" w:cs="Arial"/>
                <w:sz w:val="20"/>
                <w:szCs w:val="20"/>
                <w:lang w:val="en-US"/>
              </w:rPr>
            </w:pPr>
            <w:r w:rsidRPr="006C7C5E">
              <w:rPr>
                <w:rFonts w:ascii="Arial" w:hAnsi="Arial" w:cs="Arial"/>
                <w:sz w:val="20"/>
                <w:szCs w:val="20"/>
                <w:lang w:val="en-US"/>
              </w:rPr>
              <w:t>5</w:t>
            </w:r>
          </w:p>
        </w:tc>
        <w:tc>
          <w:tcPr>
            <w:tcW w:w="831"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 xml:space="preserve">(4+4+5)/3 = </w:t>
            </w:r>
            <w:r w:rsidRPr="006C7C5E">
              <w:rPr>
                <w:rFonts w:ascii="Arial" w:hAnsi="Arial" w:cs="Arial"/>
                <w:sz w:val="20"/>
                <w:szCs w:val="20"/>
                <w:lang w:val="en-US"/>
              </w:rPr>
              <w:t>4,</w:t>
            </w:r>
            <w:r w:rsidRPr="006C7C5E">
              <w:rPr>
                <w:rFonts w:ascii="Arial" w:hAnsi="Arial" w:cs="Arial"/>
                <w:sz w:val="20"/>
                <w:szCs w:val="20"/>
              </w:rPr>
              <w:t>3</w:t>
            </w:r>
          </w:p>
        </w:tc>
        <w:tc>
          <w:tcPr>
            <w:tcW w:w="654" w:type="pct"/>
            <w:shd w:val="clear" w:color="auto" w:fill="auto"/>
            <w:vAlign w:val="center"/>
          </w:tcPr>
          <w:p w:rsidR="00E63E87" w:rsidRPr="006C7C5E" w:rsidRDefault="00E63E87" w:rsidP="006C7C5E">
            <w:pPr>
              <w:jc w:val="center"/>
              <w:rPr>
                <w:rFonts w:ascii="Arial" w:hAnsi="Arial" w:cs="Arial"/>
                <w:sz w:val="20"/>
                <w:szCs w:val="20"/>
              </w:rPr>
            </w:pPr>
            <w:r w:rsidRPr="006C7C5E">
              <w:rPr>
                <w:rFonts w:ascii="Arial" w:hAnsi="Arial" w:cs="Arial"/>
                <w:sz w:val="20"/>
                <w:szCs w:val="20"/>
              </w:rPr>
              <w:t>4</w:t>
            </w:r>
          </w:p>
        </w:tc>
      </w:tr>
    </w:tbl>
    <w:p w:rsidR="00BD191C" w:rsidRDefault="00BD191C" w:rsidP="00BD191C">
      <w:pPr>
        <w:ind w:firstLine="397"/>
        <w:jc w:val="both"/>
        <w:rPr>
          <w:rFonts w:ascii="Arial" w:hAnsi="Arial" w:cs="Arial"/>
          <w:b/>
          <w:sz w:val="20"/>
          <w:szCs w:val="20"/>
        </w:rPr>
      </w:pPr>
    </w:p>
    <w:p w:rsidR="00E63E87" w:rsidRPr="00111167" w:rsidRDefault="00E63E87" w:rsidP="00BD191C">
      <w:pPr>
        <w:ind w:firstLine="397"/>
        <w:jc w:val="both"/>
        <w:rPr>
          <w:rFonts w:ascii="Arial" w:hAnsi="Arial" w:cs="Arial"/>
          <w:sz w:val="20"/>
          <w:szCs w:val="20"/>
        </w:rPr>
      </w:pPr>
      <w:r w:rsidRPr="00111167">
        <w:rPr>
          <w:rFonts w:ascii="Arial" w:hAnsi="Arial" w:cs="Arial"/>
          <w:b/>
          <w:sz w:val="20"/>
          <w:szCs w:val="20"/>
        </w:rPr>
        <w:t>Шаг 6:</w:t>
      </w:r>
      <w:r>
        <w:rPr>
          <w:sz w:val="28"/>
          <w:szCs w:val="28"/>
        </w:rPr>
        <w:t xml:space="preserve"> </w:t>
      </w:r>
      <w:r w:rsidRPr="00111167">
        <w:rPr>
          <w:rFonts w:ascii="Arial" w:hAnsi="Arial" w:cs="Arial"/>
          <w:sz w:val="20"/>
          <w:szCs w:val="20"/>
        </w:rPr>
        <w:t>Риск</w:t>
      </w:r>
    </w:p>
    <w:p w:rsidR="00E63E87" w:rsidRDefault="00E63E87" w:rsidP="00BD191C">
      <w:pPr>
        <w:ind w:firstLine="397"/>
        <w:jc w:val="both"/>
        <w:rPr>
          <w:rFonts w:ascii="Arial" w:hAnsi="Arial" w:cs="Arial"/>
          <w:sz w:val="20"/>
          <w:szCs w:val="20"/>
        </w:rPr>
      </w:pPr>
      <w:r w:rsidRPr="00111167">
        <w:rPr>
          <w:rFonts w:ascii="Arial" w:hAnsi="Arial" w:cs="Arial"/>
          <w:sz w:val="20"/>
          <w:szCs w:val="20"/>
        </w:rPr>
        <w:t>По результату шага 4 последствие оценено 4,3</w:t>
      </w:r>
      <w:r w:rsidR="0014548E">
        <w:rPr>
          <w:rFonts w:ascii="Arial" w:hAnsi="Arial" w:cs="Arial"/>
          <w:sz w:val="20"/>
          <w:szCs w:val="20"/>
        </w:rPr>
        <w:t>,</w:t>
      </w:r>
      <w:r w:rsidRPr="00111167">
        <w:rPr>
          <w:rFonts w:ascii="Arial" w:hAnsi="Arial" w:cs="Arial"/>
          <w:sz w:val="20"/>
          <w:szCs w:val="20"/>
        </w:rPr>
        <w:t xml:space="preserve"> а для шага 5 последствие оценено 4. Риск  равен «последствие» умножить на «вероятность», т.е. равно 1</w:t>
      </w:r>
      <w:r w:rsidRPr="00BD191C">
        <w:rPr>
          <w:rFonts w:ascii="Arial" w:hAnsi="Arial" w:cs="Arial"/>
          <w:sz w:val="20"/>
          <w:szCs w:val="20"/>
        </w:rPr>
        <w:t>7</w:t>
      </w:r>
      <w:r w:rsidR="002F4CF1">
        <w:rPr>
          <w:rFonts w:ascii="Arial" w:hAnsi="Arial" w:cs="Arial"/>
          <w:sz w:val="20"/>
          <w:szCs w:val="20"/>
        </w:rPr>
        <w:t>,2.</w:t>
      </w:r>
    </w:p>
    <w:p w:rsidR="0014548E" w:rsidRPr="0014548E" w:rsidRDefault="0014548E" w:rsidP="00BD191C">
      <w:pPr>
        <w:ind w:firstLine="397"/>
        <w:jc w:val="both"/>
        <w:rPr>
          <w:rFonts w:ascii="Arial" w:hAnsi="Arial" w:cs="Arial"/>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612"/>
        <w:gridCol w:w="1364"/>
        <w:gridCol w:w="1521"/>
        <w:gridCol w:w="1384"/>
        <w:gridCol w:w="1378"/>
        <w:gridCol w:w="1125"/>
      </w:tblGrid>
      <w:tr w:rsidR="00E63E87" w:rsidRPr="00A676B3" w:rsidTr="00EE67A4">
        <w:tc>
          <w:tcPr>
            <w:tcW w:w="746" w:type="pct"/>
            <w:vMerge w:val="restart"/>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Группа</w:t>
            </w:r>
          </w:p>
        </w:tc>
        <w:tc>
          <w:tcPr>
            <w:tcW w:w="4254" w:type="pct"/>
            <w:gridSpan w:val="6"/>
            <w:shd w:val="clear" w:color="auto" w:fill="auto"/>
            <w:vAlign w:val="center"/>
          </w:tcPr>
          <w:p w:rsidR="00E63E87" w:rsidRPr="0014548E" w:rsidRDefault="00111167" w:rsidP="0014548E">
            <w:pPr>
              <w:jc w:val="center"/>
              <w:rPr>
                <w:rFonts w:ascii="Arial" w:hAnsi="Arial" w:cs="Arial"/>
                <w:sz w:val="18"/>
                <w:szCs w:val="18"/>
              </w:rPr>
            </w:pPr>
            <w:r w:rsidRPr="0014548E">
              <w:rPr>
                <w:rFonts w:ascii="Arial" w:hAnsi="Arial" w:cs="Arial"/>
                <w:sz w:val="18"/>
                <w:szCs w:val="18"/>
              </w:rPr>
              <w:t>В</w:t>
            </w:r>
            <w:r w:rsidR="00E63E87" w:rsidRPr="0014548E">
              <w:rPr>
                <w:rFonts w:ascii="Arial" w:hAnsi="Arial" w:cs="Arial"/>
                <w:sz w:val="18"/>
                <w:szCs w:val="18"/>
              </w:rPr>
              <w:t>оздействие</w:t>
            </w:r>
          </w:p>
        </w:tc>
      </w:tr>
      <w:tr w:rsidR="00E63E87" w:rsidRPr="00A676B3" w:rsidTr="00EE67A4">
        <w:tc>
          <w:tcPr>
            <w:tcW w:w="746" w:type="pct"/>
            <w:vMerge/>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p>
        </w:tc>
        <w:tc>
          <w:tcPr>
            <w:tcW w:w="818"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Экономические последствия</w:t>
            </w:r>
          </w:p>
        </w:tc>
        <w:tc>
          <w:tcPr>
            <w:tcW w:w="69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Доверие потребителя</w:t>
            </w:r>
          </w:p>
        </w:tc>
        <w:tc>
          <w:tcPr>
            <w:tcW w:w="77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Затраты на обслуживание</w:t>
            </w:r>
          </w:p>
        </w:tc>
        <w:tc>
          <w:tcPr>
            <w:tcW w:w="702"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Усредненная оценка последствий</w:t>
            </w:r>
          </w:p>
        </w:tc>
        <w:tc>
          <w:tcPr>
            <w:tcW w:w="699"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Вероятность</w:t>
            </w:r>
          </w:p>
        </w:tc>
        <w:tc>
          <w:tcPr>
            <w:tcW w:w="571" w:type="pct"/>
            <w:tcBorders>
              <w:bottom w:val="double" w:sz="4" w:space="0" w:color="auto"/>
            </w:tcBorders>
            <w:shd w:val="clear" w:color="auto" w:fill="auto"/>
            <w:vAlign w:val="center"/>
          </w:tcPr>
          <w:p w:rsidR="00E63E87" w:rsidRPr="0014548E" w:rsidRDefault="00E63E87" w:rsidP="0014548E">
            <w:pPr>
              <w:jc w:val="center"/>
              <w:rPr>
                <w:rFonts w:ascii="Arial" w:hAnsi="Arial" w:cs="Arial"/>
                <w:sz w:val="18"/>
                <w:szCs w:val="18"/>
              </w:rPr>
            </w:pPr>
            <w:r w:rsidRPr="0014548E">
              <w:rPr>
                <w:rFonts w:ascii="Arial" w:hAnsi="Arial" w:cs="Arial"/>
                <w:sz w:val="18"/>
                <w:szCs w:val="18"/>
              </w:rPr>
              <w:t>Риск</w:t>
            </w:r>
          </w:p>
        </w:tc>
      </w:tr>
      <w:tr w:rsidR="00E63E87" w:rsidRPr="00A676B3" w:rsidTr="00EE67A4">
        <w:tc>
          <w:tcPr>
            <w:tcW w:w="746" w:type="pct"/>
            <w:tcBorders>
              <w:top w:val="double" w:sz="4" w:space="0" w:color="auto"/>
            </w:tcBorders>
            <w:shd w:val="clear" w:color="auto" w:fill="auto"/>
            <w:vAlign w:val="center"/>
          </w:tcPr>
          <w:p w:rsidR="0014548E" w:rsidRDefault="00E63E87" w:rsidP="0014548E">
            <w:pPr>
              <w:jc w:val="center"/>
              <w:rPr>
                <w:rFonts w:ascii="Arial" w:hAnsi="Arial" w:cs="Arial"/>
                <w:sz w:val="20"/>
                <w:szCs w:val="20"/>
              </w:rPr>
            </w:pPr>
            <w:r w:rsidRPr="0014548E">
              <w:rPr>
                <w:rFonts w:ascii="Arial" w:hAnsi="Arial" w:cs="Arial"/>
                <w:sz w:val="20"/>
                <w:szCs w:val="20"/>
              </w:rPr>
              <w:t xml:space="preserve">Бытовые счетчики </w:t>
            </w:r>
          </w:p>
          <w:p w:rsidR="00E63E87" w:rsidRPr="0014548E" w:rsidRDefault="00E63E87" w:rsidP="0014548E">
            <w:pPr>
              <w:jc w:val="center"/>
              <w:rPr>
                <w:rFonts w:ascii="Arial" w:hAnsi="Arial" w:cs="Arial"/>
                <w:sz w:val="20"/>
                <w:szCs w:val="20"/>
              </w:rPr>
            </w:pPr>
            <w:r w:rsidRPr="0014548E">
              <w:rPr>
                <w:rFonts w:ascii="Arial" w:hAnsi="Arial" w:cs="Arial"/>
                <w:sz w:val="20"/>
                <w:szCs w:val="20"/>
              </w:rPr>
              <w:t>воды</w:t>
            </w:r>
          </w:p>
        </w:tc>
        <w:tc>
          <w:tcPr>
            <w:tcW w:w="818"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lang w:val="en-US"/>
              </w:rPr>
            </w:pPr>
            <w:r w:rsidRPr="0014548E">
              <w:rPr>
                <w:rFonts w:ascii="Arial" w:hAnsi="Arial" w:cs="Arial"/>
                <w:sz w:val="20"/>
                <w:szCs w:val="20"/>
                <w:lang w:val="en-US"/>
              </w:rPr>
              <w:t>4</w:t>
            </w:r>
          </w:p>
        </w:tc>
        <w:tc>
          <w:tcPr>
            <w:tcW w:w="69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7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lang w:val="en-US"/>
              </w:rPr>
            </w:pPr>
            <w:r w:rsidRPr="0014548E">
              <w:rPr>
                <w:rFonts w:ascii="Arial" w:hAnsi="Arial" w:cs="Arial"/>
                <w:sz w:val="20"/>
                <w:szCs w:val="20"/>
                <w:lang w:val="en-US"/>
              </w:rPr>
              <w:t>5</w:t>
            </w:r>
          </w:p>
        </w:tc>
        <w:tc>
          <w:tcPr>
            <w:tcW w:w="702"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 xml:space="preserve">(4+4+5)/3 = </w:t>
            </w:r>
            <w:r w:rsidRPr="0014548E">
              <w:rPr>
                <w:rFonts w:ascii="Arial" w:hAnsi="Arial" w:cs="Arial"/>
                <w:sz w:val="20"/>
                <w:szCs w:val="20"/>
                <w:lang w:val="en-US"/>
              </w:rPr>
              <w:t>4,</w:t>
            </w:r>
            <w:r w:rsidRPr="0014548E">
              <w:rPr>
                <w:rFonts w:ascii="Arial" w:hAnsi="Arial" w:cs="Arial"/>
                <w:sz w:val="20"/>
                <w:szCs w:val="20"/>
              </w:rPr>
              <w:t>3</w:t>
            </w:r>
          </w:p>
        </w:tc>
        <w:tc>
          <w:tcPr>
            <w:tcW w:w="699" w:type="pct"/>
            <w:tcBorders>
              <w:top w:val="double" w:sz="4"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571"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14548E">
              <w:rPr>
                <w:rFonts w:ascii="Arial" w:hAnsi="Arial" w:cs="Arial"/>
                <w:sz w:val="20"/>
                <w:szCs w:val="20"/>
                <w:lang w:val="en-US"/>
              </w:rPr>
              <w:t>4,</w:t>
            </w:r>
            <w:r w:rsidRPr="0014548E">
              <w:rPr>
                <w:rFonts w:ascii="Arial" w:hAnsi="Arial" w:cs="Arial"/>
                <w:sz w:val="20"/>
                <w:szCs w:val="20"/>
              </w:rPr>
              <w:t xml:space="preserve">3 </w:t>
            </w:r>
            <w:r w:rsidR="0014548E">
              <w:rPr>
                <w:rFonts w:ascii="Arial" w:hAnsi="Arial" w:cs="Arial"/>
                <w:sz w:val="20"/>
                <w:szCs w:val="20"/>
              </w:rPr>
              <w:t>×</w:t>
            </w:r>
            <w:r w:rsidRPr="0014548E">
              <w:rPr>
                <w:rFonts w:ascii="Arial" w:hAnsi="Arial" w:cs="Arial"/>
                <w:sz w:val="20"/>
                <w:szCs w:val="20"/>
              </w:rPr>
              <w:t xml:space="preserve"> 4 = 1</w:t>
            </w:r>
            <w:r w:rsidRPr="0014548E">
              <w:rPr>
                <w:rFonts w:ascii="Arial" w:hAnsi="Arial" w:cs="Arial"/>
                <w:sz w:val="20"/>
                <w:szCs w:val="20"/>
                <w:lang w:val="en-US"/>
              </w:rPr>
              <w:t>7,</w:t>
            </w:r>
            <w:r w:rsidR="002F4CF1">
              <w:rPr>
                <w:rFonts w:ascii="Arial" w:hAnsi="Arial" w:cs="Arial"/>
                <w:sz w:val="20"/>
                <w:szCs w:val="20"/>
              </w:rPr>
              <w:t>2</w:t>
            </w:r>
          </w:p>
        </w:tc>
      </w:tr>
    </w:tbl>
    <w:p w:rsidR="0014548E" w:rsidRDefault="0014548E" w:rsidP="0014548E">
      <w:pPr>
        <w:ind w:firstLine="397"/>
        <w:jc w:val="both"/>
        <w:rPr>
          <w:rFonts w:ascii="Arial" w:hAnsi="Arial" w:cs="Arial"/>
          <w:sz w:val="20"/>
          <w:szCs w:val="20"/>
        </w:rPr>
      </w:pPr>
    </w:p>
    <w:p w:rsidR="00E63E87" w:rsidRDefault="00E63E87" w:rsidP="0014548E">
      <w:pPr>
        <w:ind w:firstLine="397"/>
        <w:jc w:val="both"/>
        <w:rPr>
          <w:rFonts w:ascii="Arial" w:hAnsi="Arial" w:cs="Arial"/>
          <w:sz w:val="20"/>
          <w:szCs w:val="20"/>
        </w:rPr>
      </w:pPr>
      <w:r w:rsidRPr="00AD6890">
        <w:rPr>
          <w:rFonts w:ascii="Arial" w:hAnsi="Arial" w:cs="Arial"/>
          <w:sz w:val="20"/>
          <w:szCs w:val="20"/>
        </w:rPr>
        <w:t>Диаграмма рисков</w:t>
      </w:r>
      <w:r w:rsidR="00742490" w:rsidRPr="00AD6890">
        <w:rPr>
          <w:rFonts w:ascii="Arial" w:hAnsi="Arial" w:cs="Arial"/>
          <w:sz w:val="20"/>
          <w:szCs w:val="20"/>
        </w:rPr>
        <w:t xml:space="preserve"> приведена на рисунке А.</w:t>
      </w:r>
      <w:r w:rsidR="00C15253">
        <w:rPr>
          <w:rFonts w:ascii="Arial" w:hAnsi="Arial" w:cs="Arial"/>
          <w:sz w:val="20"/>
          <w:szCs w:val="20"/>
        </w:rPr>
        <w:t>4</w:t>
      </w:r>
      <w:r w:rsidR="00742490" w:rsidRPr="00AD6890">
        <w:rPr>
          <w:rFonts w:ascii="Arial" w:hAnsi="Arial" w:cs="Arial"/>
          <w:sz w:val="20"/>
          <w:szCs w:val="20"/>
        </w:rPr>
        <w:t>.</w:t>
      </w:r>
    </w:p>
    <w:p w:rsidR="0014548E" w:rsidRPr="0014548E" w:rsidRDefault="0014548E" w:rsidP="0014548E">
      <w:pPr>
        <w:ind w:firstLine="397"/>
        <w:jc w:val="both"/>
        <w:rPr>
          <w:rFonts w:ascii="Arial" w:hAnsi="Arial" w:cs="Arial"/>
          <w:sz w:val="8"/>
          <w:szCs w:val="8"/>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29"/>
        <w:gridCol w:w="1723"/>
        <w:gridCol w:w="325"/>
        <w:gridCol w:w="1471"/>
        <w:gridCol w:w="1486"/>
        <w:gridCol w:w="1310"/>
        <w:gridCol w:w="1385"/>
        <w:gridCol w:w="1494"/>
      </w:tblGrid>
      <w:tr w:rsidR="0014548E" w:rsidRPr="0014548E" w:rsidTr="00EE67A4">
        <w:tc>
          <w:tcPr>
            <w:tcW w:w="367" w:type="pct"/>
            <w:vMerge w:val="restart"/>
            <w:shd w:val="clear" w:color="auto" w:fill="auto"/>
            <w:textDirection w:val="btLr"/>
            <w:vAlign w:val="center"/>
          </w:tcPr>
          <w:p w:rsidR="00E63E87" w:rsidRPr="0014548E" w:rsidRDefault="0014548E" w:rsidP="00A676B3">
            <w:pPr>
              <w:ind w:left="113" w:right="113"/>
              <w:jc w:val="center"/>
              <w:rPr>
                <w:rFonts w:ascii="Arial" w:hAnsi="Arial" w:cs="Arial"/>
                <w:sz w:val="20"/>
                <w:szCs w:val="20"/>
              </w:rPr>
            </w:pPr>
            <w:r>
              <w:rPr>
                <w:rFonts w:ascii="Arial" w:hAnsi="Arial" w:cs="Arial"/>
                <w:sz w:val="20"/>
                <w:szCs w:val="20"/>
              </w:rPr>
              <w:t>В</w:t>
            </w:r>
            <w:r w:rsidR="00E63E87" w:rsidRPr="0014548E">
              <w:rPr>
                <w:rFonts w:ascii="Arial" w:hAnsi="Arial" w:cs="Arial"/>
                <w:sz w:val="20"/>
                <w:szCs w:val="20"/>
              </w:rPr>
              <w:t>ероятность</w:t>
            </w:r>
          </w:p>
        </w:tc>
        <w:tc>
          <w:tcPr>
            <w:tcW w:w="868" w:type="pct"/>
            <w:shd w:val="clear" w:color="auto" w:fill="auto"/>
          </w:tcPr>
          <w:p w:rsidR="0014548E" w:rsidRDefault="00E63E87" w:rsidP="00A676B3">
            <w:pPr>
              <w:jc w:val="both"/>
              <w:rPr>
                <w:rFonts w:ascii="Arial" w:hAnsi="Arial" w:cs="Arial"/>
                <w:sz w:val="20"/>
                <w:szCs w:val="20"/>
              </w:rPr>
            </w:pPr>
            <w:r w:rsidRPr="0014548E">
              <w:rPr>
                <w:rFonts w:ascii="Arial" w:hAnsi="Arial" w:cs="Arial"/>
                <w:sz w:val="20"/>
                <w:szCs w:val="20"/>
              </w:rPr>
              <w:t>Максимально</w:t>
            </w:r>
          </w:p>
          <w:p w:rsidR="00E63E87" w:rsidRPr="0014548E" w:rsidRDefault="00E63E87" w:rsidP="00A676B3">
            <w:pPr>
              <w:jc w:val="both"/>
              <w:rPr>
                <w:rFonts w:ascii="Arial" w:hAnsi="Arial" w:cs="Arial"/>
                <w:sz w:val="20"/>
                <w:szCs w:val="20"/>
              </w:rPr>
            </w:pPr>
            <w:r w:rsidRPr="0014548E">
              <w:rPr>
                <w:rFonts w:ascii="Arial" w:hAnsi="Arial" w:cs="Arial"/>
                <w:sz w:val="20"/>
                <w:szCs w:val="20"/>
              </w:rPr>
              <w:t>вероятно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5</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14548E" w:rsidRDefault="00E63E87" w:rsidP="0014548E">
            <w:pPr>
              <w:jc w:val="both"/>
              <w:rPr>
                <w:rFonts w:ascii="Arial" w:hAnsi="Arial" w:cs="Arial"/>
                <w:sz w:val="20"/>
                <w:szCs w:val="20"/>
              </w:rPr>
            </w:pPr>
            <w:r w:rsidRPr="0014548E">
              <w:rPr>
                <w:rFonts w:ascii="Arial" w:hAnsi="Arial" w:cs="Arial"/>
                <w:sz w:val="20"/>
                <w:szCs w:val="20"/>
              </w:rPr>
              <w:t>Очень возможно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b/>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b/>
                <w:sz w:val="20"/>
                <w:szCs w:val="20"/>
              </w:rPr>
              <w:t>Х</w:t>
            </w: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14548E" w:rsidRDefault="00E63E87" w:rsidP="00A676B3">
            <w:pPr>
              <w:jc w:val="both"/>
              <w:rPr>
                <w:rFonts w:ascii="Arial" w:hAnsi="Arial" w:cs="Arial"/>
                <w:sz w:val="20"/>
                <w:szCs w:val="20"/>
              </w:rPr>
            </w:pPr>
            <w:r w:rsidRPr="0014548E">
              <w:rPr>
                <w:rFonts w:ascii="Arial" w:hAnsi="Arial" w:cs="Arial"/>
                <w:sz w:val="20"/>
                <w:szCs w:val="20"/>
              </w:rPr>
              <w:t>Возможно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2F4CF1" w:rsidRDefault="00770264" w:rsidP="002F4CF1">
            <w:pPr>
              <w:jc w:val="both"/>
              <w:rPr>
                <w:rFonts w:ascii="Arial" w:hAnsi="Arial" w:cs="Arial"/>
                <w:sz w:val="20"/>
                <w:szCs w:val="20"/>
              </w:rPr>
            </w:pPr>
            <w:r w:rsidRPr="002F4CF1">
              <w:rPr>
                <w:rFonts w:ascii="Arial" w:hAnsi="Arial" w:cs="Arial"/>
                <w:sz w:val="20"/>
                <w:szCs w:val="20"/>
              </w:rPr>
              <w:t>Маловероятно</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vMerge/>
            <w:shd w:val="clear" w:color="auto" w:fill="auto"/>
          </w:tcPr>
          <w:p w:rsidR="00E63E87" w:rsidRPr="0014548E" w:rsidRDefault="00E63E87" w:rsidP="00A676B3">
            <w:pPr>
              <w:jc w:val="both"/>
              <w:rPr>
                <w:rFonts w:ascii="Arial" w:hAnsi="Arial" w:cs="Arial"/>
                <w:sz w:val="20"/>
                <w:szCs w:val="20"/>
              </w:rPr>
            </w:pPr>
          </w:p>
        </w:tc>
        <w:tc>
          <w:tcPr>
            <w:tcW w:w="868" w:type="pct"/>
            <w:shd w:val="clear" w:color="auto" w:fill="auto"/>
          </w:tcPr>
          <w:p w:rsidR="00E63E87" w:rsidRPr="002F4CF1" w:rsidRDefault="00770264" w:rsidP="0014548E">
            <w:pPr>
              <w:jc w:val="both"/>
              <w:rPr>
                <w:rFonts w:ascii="Arial" w:hAnsi="Arial" w:cs="Arial"/>
                <w:sz w:val="20"/>
                <w:szCs w:val="20"/>
              </w:rPr>
            </w:pPr>
            <w:r w:rsidRPr="002F4CF1">
              <w:rPr>
                <w:rFonts w:ascii="Arial" w:hAnsi="Arial" w:cs="Arial"/>
                <w:sz w:val="20"/>
                <w:szCs w:val="20"/>
              </w:rPr>
              <w:t xml:space="preserve">Невероятно </w:t>
            </w:r>
          </w:p>
        </w:tc>
        <w:tc>
          <w:tcPr>
            <w:tcW w:w="164"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1</w:t>
            </w:r>
          </w:p>
        </w:tc>
        <w:tc>
          <w:tcPr>
            <w:tcW w:w="741" w:type="pct"/>
            <w:shd w:val="clear" w:color="auto" w:fill="auto"/>
            <w:vAlign w:val="center"/>
          </w:tcPr>
          <w:p w:rsidR="00E63E87" w:rsidRPr="0014548E" w:rsidRDefault="00E63E87" w:rsidP="0014548E">
            <w:pPr>
              <w:jc w:val="center"/>
              <w:rPr>
                <w:rFonts w:ascii="Arial" w:hAnsi="Arial" w:cs="Arial"/>
                <w:sz w:val="20"/>
                <w:szCs w:val="20"/>
              </w:rPr>
            </w:pPr>
          </w:p>
        </w:tc>
        <w:tc>
          <w:tcPr>
            <w:tcW w:w="749" w:type="pct"/>
            <w:shd w:val="clear" w:color="auto" w:fill="auto"/>
            <w:vAlign w:val="center"/>
          </w:tcPr>
          <w:p w:rsidR="00E63E87" w:rsidRPr="0014548E" w:rsidRDefault="00E63E87" w:rsidP="0014548E">
            <w:pPr>
              <w:jc w:val="center"/>
              <w:rPr>
                <w:rFonts w:ascii="Arial" w:hAnsi="Arial" w:cs="Arial"/>
                <w:sz w:val="20"/>
                <w:szCs w:val="20"/>
              </w:rPr>
            </w:pPr>
          </w:p>
        </w:tc>
        <w:tc>
          <w:tcPr>
            <w:tcW w:w="660" w:type="pct"/>
            <w:shd w:val="clear" w:color="auto" w:fill="auto"/>
            <w:vAlign w:val="center"/>
          </w:tcPr>
          <w:p w:rsidR="00E63E87" w:rsidRPr="0014548E" w:rsidRDefault="00E63E87" w:rsidP="0014548E">
            <w:pPr>
              <w:jc w:val="center"/>
              <w:rPr>
                <w:rFonts w:ascii="Arial" w:hAnsi="Arial" w:cs="Arial"/>
                <w:sz w:val="20"/>
                <w:szCs w:val="20"/>
              </w:rPr>
            </w:pPr>
          </w:p>
        </w:tc>
        <w:tc>
          <w:tcPr>
            <w:tcW w:w="698" w:type="pct"/>
            <w:shd w:val="clear" w:color="auto" w:fill="auto"/>
            <w:vAlign w:val="center"/>
          </w:tcPr>
          <w:p w:rsidR="00E63E87" w:rsidRPr="0014548E" w:rsidRDefault="00E63E87" w:rsidP="0014548E">
            <w:pPr>
              <w:jc w:val="center"/>
              <w:rPr>
                <w:rFonts w:ascii="Arial" w:hAnsi="Arial" w:cs="Arial"/>
                <w:sz w:val="20"/>
                <w:szCs w:val="20"/>
              </w:rPr>
            </w:pPr>
          </w:p>
        </w:tc>
        <w:tc>
          <w:tcPr>
            <w:tcW w:w="752" w:type="pct"/>
            <w:shd w:val="clear" w:color="auto" w:fill="auto"/>
            <w:vAlign w:val="center"/>
          </w:tcPr>
          <w:p w:rsidR="00E63E87" w:rsidRPr="0014548E" w:rsidRDefault="00E63E87" w:rsidP="0014548E">
            <w:pPr>
              <w:jc w:val="center"/>
              <w:rPr>
                <w:rFonts w:ascii="Arial" w:hAnsi="Arial" w:cs="Arial"/>
                <w:sz w:val="20"/>
                <w:szCs w:val="20"/>
              </w:rPr>
            </w:pPr>
          </w:p>
        </w:tc>
      </w:tr>
      <w:tr w:rsidR="0014548E" w:rsidRPr="0014548E" w:rsidTr="00EE67A4">
        <w:tc>
          <w:tcPr>
            <w:tcW w:w="367"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left w:val="nil"/>
              <w:bottom w:val="nil"/>
            </w:tcBorders>
            <w:shd w:val="clear" w:color="auto" w:fill="auto"/>
          </w:tcPr>
          <w:p w:rsidR="00E63E87" w:rsidRPr="0014548E" w:rsidRDefault="00E63E87" w:rsidP="00A676B3">
            <w:pPr>
              <w:jc w:val="both"/>
              <w:rPr>
                <w:rFonts w:ascii="Arial" w:hAnsi="Arial" w:cs="Arial"/>
                <w:sz w:val="20"/>
                <w:szCs w:val="20"/>
              </w:rPr>
            </w:pPr>
          </w:p>
        </w:tc>
        <w:tc>
          <w:tcPr>
            <w:tcW w:w="741"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1</w:t>
            </w:r>
          </w:p>
        </w:tc>
        <w:tc>
          <w:tcPr>
            <w:tcW w:w="749"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w:t>
            </w:r>
          </w:p>
        </w:tc>
        <w:tc>
          <w:tcPr>
            <w:tcW w:w="660"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w:t>
            </w:r>
          </w:p>
        </w:tc>
        <w:tc>
          <w:tcPr>
            <w:tcW w:w="698"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w:t>
            </w:r>
          </w:p>
        </w:tc>
        <w:tc>
          <w:tcPr>
            <w:tcW w:w="752" w:type="pct"/>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5</w:t>
            </w:r>
          </w:p>
        </w:tc>
      </w:tr>
      <w:tr w:rsidR="0014548E" w:rsidRPr="0014548E" w:rsidTr="00EE67A4">
        <w:tc>
          <w:tcPr>
            <w:tcW w:w="367" w:type="pct"/>
            <w:tcBorders>
              <w:top w:val="nil"/>
              <w:left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top w:val="nil"/>
              <w:left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top w:val="nil"/>
              <w:left w:val="nil"/>
            </w:tcBorders>
            <w:shd w:val="clear" w:color="auto" w:fill="auto"/>
          </w:tcPr>
          <w:p w:rsidR="00E63E87" w:rsidRPr="0014548E" w:rsidRDefault="00E63E87" w:rsidP="00A676B3">
            <w:pPr>
              <w:jc w:val="both"/>
              <w:rPr>
                <w:rFonts w:ascii="Arial" w:hAnsi="Arial" w:cs="Arial"/>
                <w:sz w:val="20"/>
                <w:szCs w:val="20"/>
              </w:rPr>
            </w:pPr>
          </w:p>
        </w:tc>
        <w:tc>
          <w:tcPr>
            <w:tcW w:w="741"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минимальный</w:t>
            </w:r>
          </w:p>
        </w:tc>
        <w:tc>
          <w:tcPr>
            <w:tcW w:w="749"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ограниченный</w:t>
            </w:r>
          </w:p>
        </w:tc>
        <w:tc>
          <w:tcPr>
            <w:tcW w:w="660" w:type="pct"/>
            <w:tcBorders>
              <w:bottom w:val="single" w:sz="18" w:space="0" w:color="auto"/>
            </w:tcBorders>
            <w:shd w:val="clear" w:color="auto" w:fill="auto"/>
            <w:vAlign w:val="center"/>
          </w:tcPr>
          <w:p w:rsidR="00E63E87" w:rsidRPr="0014548E" w:rsidRDefault="00E63E87" w:rsidP="0014548E">
            <w:pPr>
              <w:jc w:val="center"/>
              <w:rPr>
                <w:rFonts w:ascii="Arial" w:hAnsi="Arial" w:cs="Arial"/>
                <w:b/>
                <w:sz w:val="20"/>
                <w:szCs w:val="20"/>
              </w:rPr>
            </w:pPr>
            <w:r w:rsidRPr="0014548E">
              <w:rPr>
                <w:rFonts w:ascii="Arial" w:hAnsi="Arial" w:cs="Arial"/>
                <w:b/>
                <w:sz w:val="20"/>
                <w:szCs w:val="20"/>
              </w:rPr>
              <w:t>умеренный</w:t>
            </w:r>
          </w:p>
        </w:tc>
        <w:tc>
          <w:tcPr>
            <w:tcW w:w="698"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повышенный</w:t>
            </w:r>
          </w:p>
        </w:tc>
        <w:tc>
          <w:tcPr>
            <w:tcW w:w="752"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значительный</w:t>
            </w:r>
          </w:p>
        </w:tc>
      </w:tr>
      <w:tr w:rsidR="0014548E" w:rsidRPr="0014548E" w:rsidTr="00EE67A4">
        <w:tc>
          <w:tcPr>
            <w:tcW w:w="367" w:type="pct"/>
            <w:tcBorders>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right w:val="nil"/>
            </w:tcBorders>
            <w:shd w:val="clear" w:color="auto" w:fill="auto"/>
            <w:vAlign w:val="center"/>
          </w:tcPr>
          <w:p w:rsidR="00E63E87" w:rsidRPr="0014548E" w:rsidRDefault="003217B1" w:rsidP="003217B1">
            <w:pPr>
              <w:jc w:val="right"/>
              <w:rPr>
                <w:rFonts w:ascii="Arial" w:hAnsi="Arial" w:cs="Arial"/>
                <w:sz w:val="20"/>
                <w:szCs w:val="20"/>
              </w:rPr>
            </w:pPr>
            <w:r>
              <w:rPr>
                <w:rFonts w:ascii="Arial" w:hAnsi="Arial" w:cs="Arial"/>
                <w:sz w:val="20"/>
                <w:szCs w:val="20"/>
              </w:rPr>
              <w:t xml:space="preserve">МПИ </w:t>
            </w:r>
            <w:r w:rsidRPr="00BE4FBC">
              <w:rPr>
                <w:rFonts w:ascii="Arial" w:hAnsi="Arial" w:cs="Arial"/>
                <w:sz w:val="20"/>
                <w:szCs w:val="20"/>
              </w:rPr>
              <w:t>(</w:t>
            </w:r>
            <w:r>
              <w:rPr>
                <w:rFonts w:ascii="Arial" w:hAnsi="Arial" w:cs="Arial"/>
                <w:sz w:val="20"/>
                <w:szCs w:val="20"/>
              </w:rPr>
              <w:t>МКИ</w:t>
            </w:r>
            <w:r w:rsidRPr="00BE4FBC">
              <w:rPr>
                <w:rFonts w:ascii="Arial" w:hAnsi="Arial" w:cs="Arial"/>
                <w:sz w:val="20"/>
                <w:szCs w:val="20"/>
              </w:rPr>
              <w:t>)</w:t>
            </w:r>
          </w:p>
        </w:tc>
        <w:tc>
          <w:tcPr>
            <w:tcW w:w="164" w:type="pct"/>
            <w:tcBorders>
              <w:left w:val="nil"/>
            </w:tcBorders>
            <w:shd w:val="clear" w:color="auto" w:fill="auto"/>
          </w:tcPr>
          <w:p w:rsidR="00E63E87" w:rsidRPr="0014548E" w:rsidRDefault="00E63E87" w:rsidP="00A676B3">
            <w:pPr>
              <w:jc w:val="both"/>
              <w:rPr>
                <w:rFonts w:ascii="Arial" w:hAnsi="Arial" w:cs="Arial"/>
                <w:sz w:val="20"/>
                <w:szCs w:val="20"/>
              </w:rPr>
            </w:pPr>
          </w:p>
        </w:tc>
        <w:tc>
          <w:tcPr>
            <w:tcW w:w="741"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более 5 лет</w:t>
            </w:r>
          </w:p>
        </w:tc>
        <w:tc>
          <w:tcPr>
            <w:tcW w:w="749"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4 года</w:t>
            </w:r>
          </w:p>
        </w:tc>
        <w:tc>
          <w:tcPr>
            <w:tcW w:w="660"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3 года</w:t>
            </w:r>
          </w:p>
        </w:tc>
        <w:tc>
          <w:tcPr>
            <w:tcW w:w="698" w:type="pct"/>
            <w:tcBorders>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2 года</w:t>
            </w:r>
          </w:p>
        </w:tc>
        <w:tc>
          <w:tcPr>
            <w:tcW w:w="752" w:type="pct"/>
            <w:tcBorders>
              <w:bottom w:val="single" w:sz="18" w:space="0" w:color="auto"/>
            </w:tcBorders>
            <w:shd w:val="clear" w:color="auto" w:fill="auto"/>
            <w:vAlign w:val="center"/>
          </w:tcPr>
          <w:p w:rsidR="00E63E87" w:rsidRPr="0014548E" w:rsidRDefault="003217B1" w:rsidP="0014548E">
            <w:pPr>
              <w:jc w:val="center"/>
              <w:rPr>
                <w:rFonts w:ascii="Arial" w:hAnsi="Arial" w:cs="Arial"/>
                <w:sz w:val="20"/>
                <w:szCs w:val="20"/>
              </w:rPr>
            </w:pPr>
            <w:r w:rsidRPr="003217B1">
              <w:rPr>
                <w:rFonts w:ascii="Arial" w:hAnsi="Arial" w:cs="Arial"/>
                <w:sz w:val="20"/>
                <w:szCs w:val="20"/>
              </w:rPr>
              <w:t>До 1 года включительно</w:t>
            </w:r>
          </w:p>
        </w:tc>
      </w:tr>
      <w:tr w:rsidR="0014548E" w:rsidRPr="0014548E" w:rsidTr="00EE67A4">
        <w:trPr>
          <w:trHeight w:val="21"/>
        </w:trPr>
        <w:tc>
          <w:tcPr>
            <w:tcW w:w="367"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868" w:type="pct"/>
            <w:tcBorders>
              <w:left w:val="nil"/>
              <w:bottom w:val="nil"/>
              <w:right w:val="nil"/>
            </w:tcBorders>
            <w:shd w:val="clear" w:color="auto" w:fill="auto"/>
          </w:tcPr>
          <w:p w:rsidR="00E63E87" w:rsidRPr="0014548E" w:rsidRDefault="00E63E87" w:rsidP="00A676B3">
            <w:pPr>
              <w:jc w:val="both"/>
              <w:rPr>
                <w:rFonts w:ascii="Arial" w:hAnsi="Arial" w:cs="Arial"/>
                <w:sz w:val="20"/>
                <w:szCs w:val="20"/>
              </w:rPr>
            </w:pPr>
          </w:p>
        </w:tc>
        <w:tc>
          <w:tcPr>
            <w:tcW w:w="164" w:type="pct"/>
            <w:tcBorders>
              <w:left w:val="nil"/>
              <w:bottom w:val="nil"/>
            </w:tcBorders>
            <w:shd w:val="clear" w:color="auto" w:fill="auto"/>
          </w:tcPr>
          <w:p w:rsidR="00E63E87" w:rsidRPr="0014548E" w:rsidRDefault="00E63E87" w:rsidP="00A676B3">
            <w:pPr>
              <w:jc w:val="both"/>
              <w:rPr>
                <w:rFonts w:ascii="Arial" w:hAnsi="Arial" w:cs="Arial"/>
                <w:sz w:val="20"/>
                <w:szCs w:val="20"/>
              </w:rPr>
            </w:pPr>
          </w:p>
        </w:tc>
        <w:tc>
          <w:tcPr>
            <w:tcW w:w="3601" w:type="pct"/>
            <w:gridSpan w:val="5"/>
            <w:tcBorders>
              <w:top w:val="single" w:sz="18" w:space="0" w:color="auto"/>
              <w:bottom w:val="single" w:sz="18" w:space="0" w:color="auto"/>
            </w:tcBorders>
            <w:shd w:val="clear" w:color="auto" w:fill="auto"/>
            <w:vAlign w:val="center"/>
          </w:tcPr>
          <w:p w:rsidR="00E63E87" w:rsidRPr="0014548E" w:rsidRDefault="00E63E87" w:rsidP="0014548E">
            <w:pPr>
              <w:jc w:val="center"/>
              <w:rPr>
                <w:rFonts w:ascii="Arial" w:hAnsi="Arial" w:cs="Arial"/>
                <w:sz w:val="20"/>
                <w:szCs w:val="20"/>
              </w:rPr>
            </w:pPr>
            <w:r w:rsidRPr="0014548E">
              <w:rPr>
                <w:rFonts w:ascii="Arial" w:hAnsi="Arial" w:cs="Arial"/>
                <w:sz w:val="20"/>
                <w:szCs w:val="20"/>
              </w:rPr>
              <w:t>последствие</w:t>
            </w:r>
          </w:p>
        </w:tc>
      </w:tr>
    </w:tbl>
    <w:p w:rsidR="0014548E" w:rsidRDefault="0014548E" w:rsidP="00742490">
      <w:pPr>
        <w:ind w:firstLine="708"/>
        <w:jc w:val="center"/>
        <w:rPr>
          <w:rFonts w:ascii="Arial" w:hAnsi="Arial" w:cs="Arial"/>
          <w:sz w:val="20"/>
          <w:szCs w:val="20"/>
        </w:rPr>
      </w:pPr>
    </w:p>
    <w:p w:rsidR="00742490" w:rsidRPr="0014548E" w:rsidRDefault="00742490" w:rsidP="00742490">
      <w:pPr>
        <w:ind w:firstLine="708"/>
        <w:jc w:val="center"/>
        <w:rPr>
          <w:rFonts w:ascii="Arial" w:hAnsi="Arial" w:cs="Arial"/>
          <w:b/>
          <w:sz w:val="18"/>
          <w:szCs w:val="18"/>
        </w:rPr>
      </w:pPr>
      <w:r w:rsidRPr="0014548E">
        <w:rPr>
          <w:rFonts w:ascii="Arial" w:hAnsi="Arial" w:cs="Arial"/>
          <w:b/>
          <w:sz w:val="18"/>
          <w:szCs w:val="18"/>
        </w:rPr>
        <w:t>Рисунок А.</w:t>
      </w:r>
      <w:r w:rsidR="00C15253">
        <w:rPr>
          <w:rFonts w:ascii="Arial" w:hAnsi="Arial" w:cs="Arial"/>
          <w:b/>
          <w:sz w:val="18"/>
          <w:szCs w:val="18"/>
        </w:rPr>
        <w:t>4</w:t>
      </w:r>
      <w:r w:rsidR="0014548E" w:rsidRPr="0014548E">
        <w:rPr>
          <w:rFonts w:ascii="Arial" w:hAnsi="Arial" w:cs="Arial"/>
          <w:b/>
          <w:sz w:val="18"/>
          <w:szCs w:val="18"/>
        </w:rPr>
        <w:t xml:space="preserve"> – Диаграмма рисков</w:t>
      </w:r>
    </w:p>
    <w:p w:rsidR="0014548E" w:rsidRDefault="0014548E" w:rsidP="00E63E87">
      <w:pPr>
        <w:ind w:firstLine="708"/>
        <w:jc w:val="both"/>
        <w:rPr>
          <w:rFonts w:ascii="Arial" w:hAnsi="Arial" w:cs="Arial"/>
          <w:b/>
          <w:sz w:val="20"/>
          <w:szCs w:val="20"/>
        </w:rPr>
      </w:pPr>
    </w:p>
    <w:p w:rsidR="00E63E87" w:rsidRPr="00111167" w:rsidRDefault="00E63E87" w:rsidP="0014548E">
      <w:pPr>
        <w:ind w:firstLine="397"/>
        <w:jc w:val="both"/>
        <w:rPr>
          <w:rFonts w:ascii="Arial" w:hAnsi="Arial" w:cs="Arial"/>
          <w:sz w:val="20"/>
          <w:szCs w:val="20"/>
        </w:rPr>
      </w:pPr>
      <w:r w:rsidRPr="00111167">
        <w:rPr>
          <w:rFonts w:ascii="Arial" w:hAnsi="Arial" w:cs="Arial"/>
          <w:b/>
          <w:sz w:val="20"/>
          <w:szCs w:val="20"/>
        </w:rPr>
        <w:t>Шаг 7</w:t>
      </w:r>
      <w:r w:rsidR="00742490">
        <w:rPr>
          <w:rFonts w:ascii="Arial" w:hAnsi="Arial" w:cs="Arial"/>
          <w:b/>
          <w:sz w:val="20"/>
          <w:szCs w:val="20"/>
        </w:rPr>
        <w:t>:</w:t>
      </w:r>
      <w:r w:rsidRPr="00111167">
        <w:rPr>
          <w:rFonts w:ascii="Arial" w:hAnsi="Arial" w:cs="Arial"/>
          <w:sz w:val="20"/>
          <w:szCs w:val="20"/>
        </w:rPr>
        <w:t xml:space="preserve"> Конвертация риска</w:t>
      </w:r>
    </w:p>
    <w:p w:rsidR="00E63E87" w:rsidRDefault="00E63E87" w:rsidP="0014548E">
      <w:pPr>
        <w:ind w:firstLine="397"/>
        <w:jc w:val="both"/>
        <w:rPr>
          <w:rFonts w:ascii="Arial" w:hAnsi="Arial" w:cs="Arial"/>
          <w:sz w:val="20"/>
          <w:szCs w:val="20"/>
        </w:rPr>
      </w:pPr>
      <w:r w:rsidRPr="00C4511A">
        <w:rPr>
          <w:rFonts w:ascii="Arial" w:hAnsi="Arial" w:cs="Arial"/>
          <w:sz w:val="20"/>
          <w:szCs w:val="20"/>
        </w:rPr>
        <w:t>Конвертация риска 17,</w:t>
      </w:r>
      <w:r w:rsidR="002F4CF1">
        <w:rPr>
          <w:rFonts w:ascii="Arial" w:hAnsi="Arial" w:cs="Arial"/>
          <w:sz w:val="20"/>
          <w:szCs w:val="20"/>
        </w:rPr>
        <w:t>2</w:t>
      </w:r>
      <w:r w:rsidRPr="00C4511A">
        <w:rPr>
          <w:rFonts w:ascii="Arial" w:hAnsi="Arial" w:cs="Arial"/>
          <w:sz w:val="20"/>
          <w:szCs w:val="20"/>
        </w:rPr>
        <w:t xml:space="preserve"> дает результат </w:t>
      </w:r>
      <w:r w:rsidRPr="00742490">
        <w:rPr>
          <w:rFonts w:ascii="Arial" w:hAnsi="Arial" w:cs="Arial"/>
          <w:sz w:val="20"/>
          <w:szCs w:val="20"/>
        </w:rPr>
        <w:t>4</w:t>
      </w:r>
      <w:r w:rsidRPr="00C4511A">
        <w:rPr>
          <w:rFonts w:ascii="Arial" w:hAnsi="Arial" w:cs="Arial"/>
          <w:sz w:val="20"/>
          <w:szCs w:val="20"/>
        </w:rPr>
        <w:t>.</w:t>
      </w:r>
    </w:p>
    <w:p w:rsidR="0014548E" w:rsidRPr="0014548E" w:rsidRDefault="0014548E" w:rsidP="0014548E">
      <w:pPr>
        <w:ind w:firstLine="397"/>
        <w:jc w:val="both"/>
        <w:rPr>
          <w:rFonts w:ascii="Arial" w:hAnsi="Arial" w:cs="Arial"/>
          <w:sz w:val="8"/>
          <w:szCs w:val="8"/>
        </w:rPr>
      </w:pPr>
    </w:p>
    <w:tbl>
      <w:tblPr>
        <w:tblW w:w="5118"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339"/>
        <w:gridCol w:w="1187"/>
        <w:gridCol w:w="1199"/>
        <w:gridCol w:w="1199"/>
        <w:gridCol w:w="1504"/>
        <w:gridCol w:w="895"/>
        <w:gridCol w:w="1217"/>
        <w:gridCol w:w="1383"/>
      </w:tblGrid>
      <w:tr w:rsidR="00E63E87" w:rsidRPr="00DA3C2A" w:rsidTr="00EE67A4">
        <w:tc>
          <w:tcPr>
            <w:tcW w:w="675" w:type="pct"/>
            <w:shd w:val="clear" w:color="auto" w:fill="auto"/>
            <w:vAlign w:val="center"/>
          </w:tcPr>
          <w:p w:rsidR="00E63E87" w:rsidRPr="00DA3C2A" w:rsidRDefault="00E63E87" w:rsidP="00DA3C2A">
            <w:pPr>
              <w:jc w:val="center"/>
              <w:rPr>
                <w:rFonts w:ascii="Arial" w:hAnsi="Arial" w:cs="Arial"/>
                <w:sz w:val="18"/>
                <w:szCs w:val="18"/>
              </w:rPr>
            </w:pPr>
          </w:p>
        </w:tc>
        <w:tc>
          <w:tcPr>
            <w:tcW w:w="4325" w:type="pct"/>
            <w:gridSpan w:val="7"/>
            <w:shd w:val="clear" w:color="auto" w:fill="auto"/>
            <w:vAlign w:val="center"/>
          </w:tcPr>
          <w:p w:rsidR="00E63E87" w:rsidRPr="00DA3C2A" w:rsidRDefault="00C4511A" w:rsidP="00DA3C2A">
            <w:pPr>
              <w:jc w:val="center"/>
              <w:rPr>
                <w:rFonts w:ascii="Arial" w:hAnsi="Arial" w:cs="Arial"/>
                <w:sz w:val="18"/>
                <w:szCs w:val="18"/>
              </w:rPr>
            </w:pPr>
            <w:r w:rsidRPr="00DA3C2A">
              <w:rPr>
                <w:rFonts w:ascii="Arial" w:hAnsi="Arial" w:cs="Arial"/>
                <w:sz w:val="18"/>
                <w:szCs w:val="18"/>
              </w:rPr>
              <w:t>В</w:t>
            </w:r>
            <w:r w:rsidR="00E63E87" w:rsidRPr="00DA3C2A">
              <w:rPr>
                <w:rFonts w:ascii="Arial" w:hAnsi="Arial" w:cs="Arial"/>
                <w:sz w:val="18"/>
                <w:szCs w:val="18"/>
              </w:rPr>
              <w:t>оздействие</w:t>
            </w:r>
          </w:p>
        </w:tc>
      </w:tr>
      <w:tr w:rsidR="00D87D93" w:rsidRPr="00DA3C2A" w:rsidTr="00EE67A4">
        <w:tc>
          <w:tcPr>
            <w:tcW w:w="675"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Группа</w:t>
            </w:r>
          </w:p>
        </w:tc>
        <w:tc>
          <w:tcPr>
            <w:tcW w:w="598"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Экономические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последствия</w:t>
            </w:r>
          </w:p>
        </w:tc>
        <w:tc>
          <w:tcPr>
            <w:tcW w:w="604"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Доверие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потребителя</w:t>
            </w:r>
          </w:p>
        </w:tc>
        <w:tc>
          <w:tcPr>
            <w:tcW w:w="604"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Затраты на обслуживание</w:t>
            </w:r>
          </w:p>
        </w:tc>
        <w:tc>
          <w:tcPr>
            <w:tcW w:w="758" w:type="pct"/>
            <w:tcBorders>
              <w:bottom w:val="double" w:sz="4" w:space="0" w:color="auto"/>
            </w:tcBorders>
            <w:shd w:val="clear" w:color="auto" w:fill="auto"/>
            <w:vAlign w:val="center"/>
          </w:tcPr>
          <w:p w:rsidR="00DA3C2A" w:rsidRDefault="00E63E87" w:rsidP="00DA3C2A">
            <w:pPr>
              <w:jc w:val="center"/>
              <w:rPr>
                <w:rFonts w:ascii="Arial" w:hAnsi="Arial" w:cs="Arial"/>
                <w:sz w:val="18"/>
                <w:szCs w:val="18"/>
              </w:rPr>
            </w:pPr>
            <w:r w:rsidRPr="00DA3C2A">
              <w:rPr>
                <w:rFonts w:ascii="Arial" w:hAnsi="Arial" w:cs="Arial"/>
                <w:sz w:val="18"/>
                <w:szCs w:val="18"/>
              </w:rPr>
              <w:t xml:space="preserve">Усредненная оценка </w:t>
            </w:r>
          </w:p>
          <w:p w:rsidR="00E63E87" w:rsidRPr="00DA3C2A" w:rsidRDefault="00E63E87" w:rsidP="00DA3C2A">
            <w:pPr>
              <w:jc w:val="center"/>
              <w:rPr>
                <w:rFonts w:ascii="Arial" w:hAnsi="Arial" w:cs="Arial"/>
                <w:sz w:val="18"/>
                <w:szCs w:val="18"/>
              </w:rPr>
            </w:pPr>
            <w:r w:rsidRPr="00DA3C2A">
              <w:rPr>
                <w:rFonts w:ascii="Arial" w:hAnsi="Arial" w:cs="Arial"/>
                <w:sz w:val="18"/>
                <w:szCs w:val="18"/>
              </w:rPr>
              <w:t>последствий</w:t>
            </w:r>
          </w:p>
        </w:tc>
        <w:tc>
          <w:tcPr>
            <w:tcW w:w="451"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Вероятность</w:t>
            </w:r>
          </w:p>
        </w:tc>
        <w:tc>
          <w:tcPr>
            <w:tcW w:w="613"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Риск</w:t>
            </w:r>
          </w:p>
        </w:tc>
        <w:tc>
          <w:tcPr>
            <w:tcW w:w="697" w:type="pct"/>
            <w:tcBorders>
              <w:bottom w:val="double" w:sz="4" w:space="0" w:color="auto"/>
            </w:tcBorders>
            <w:shd w:val="clear" w:color="auto" w:fill="auto"/>
            <w:vAlign w:val="center"/>
          </w:tcPr>
          <w:p w:rsidR="00E63E87" w:rsidRPr="00DA3C2A" w:rsidRDefault="00E63E87" w:rsidP="00DA3C2A">
            <w:pPr>
              <w:jc w:val="center"/>
              <w:rPr>
                <w:rFonts w:ascii="Arial" w:hAnsi="Arial" w:cs="Arial"/>
                <w:sz w:val="18"/>
                <w:szCs w:val="18"/>
              </w:rPr>
            </w:pPr>
            <w:r w:rsidRPr="00DA3C2A">
              <w:rPr>
                <w:rFonts w:ascii="Arial" w:hAnsi="Arial" w:cs="Arial"/>
                <w:sz w:val="18"/>
                <w:szCs w:val="18"/>
              </w:rPr>
              <w:t>Конвертация риска</w:t>
            </w:r>
          </w:p>
        </w:tc>
      </w:tr>
      <w:tr w:rsidR="00D87D93" w:rsidRPr="00A676B3" w:rsidTr="00EE67A4">
        <w:tc>
          <w:tcPr>
            <w:tcW w:w="675"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Бытовые счетчики воды</w:t>
            </w:r>
          </w:p>
        </w:tc>
        <w:tc>
          <w:tcPr>
            <w:tcW w:w="598"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4</w:t>
            </w:r>
          </w:p>
        </w:tc>
        <w:tc>
          <w:tcPr>
            <w:tcW w:w="604"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4</w:t>
            </w:r>
          </w:p>
        </w:tc>
        <w:tc>
          <w:tcPr>
            <w:tcW w:w="604"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5</w:t>
            </w:r>
          </w:p>
        </w:tc>
        <w:tc>
          <w:tcPr>
            <w:tcW w:w="758" w:type="pct"/>
            <w:tcBorders>
              <w:top w:val="double" w:sz="4" w:space="0" w:color="auto"/>
            </w:tcBorders>
            <w:shd w:val="clear" w:color="auto" w:fill="auto"/>
            <w:vAlign w:val="center"/>
          </w:tcPr>
          <w:p w:rsidR="00E63E87" w:rsidRPr="00DA3C2A" w:rsidRDefault="00E63E87" w:rsidP="00D87D93">
            <w:pPr>
              <w:jc w:val="center"/>
              <w:rPr>
                <w:rFonts w:ascii="Arial" w:hAnsi="Arial" w:cs="Arial"/>
                <w:sz w:val="20"/>
                <w:szCs w:val="20"/>
              </w:rPr>
            </w:pPr>
            <w:r w:rsidRPr="00DA3C2A">
              <w:rPr>
                <w:rFonts w:ascii="Arial" w:hAnsi="Arial" w:cs="Arial"/>
                <w:sz w:val="20"/>
                <w:szCs w:val="20"/>
              </w:rPr>
              <w:t>(</w:t>
            </w:r>
            <w:r w:rsidRPr="00DA3C2A">
              <w:rPr>
                <w:rFonts w:ascii="Arial" w:hAnsi="Arial" w:cs="Arial"/>
                <w:sz w:val="20"/>
                <w:szCs w:val="20"/>
                <w:lang w:val="en-US"/>
              </w:rPr>
              <w:t>4</w:t>
            </w:r>
            <w:r w:rsidRPr="00DA3C2A">
              <w:rPr>
                <w:rFonts w:ascii="Arial" w:hAnsi="Arial" w:cs="Arial"/>
                <w:sz w:val="20"/>
                <w:szCs w:val="20"/>
              </w:rPr>
              <w:t>+4</w:t>
            </w:r>
            <w:r w:rsidR="00D87D93">
              <w:rPr>
                <w:rFonts w:ascii="Arial" w:hAnsi="Arial" w:cs="Arial"/>
                <w:sz w:val="20"/>
                <w:szCs w:val="20"/>
              </w:rPr>
              <w:t>+</w:t>
            </w:r>
            <w:r w:rsidRPr="00DA3C2A">
              <w:rPr>
                <w:rFonts w:ascii="Arial" w:hAnsi="Arial" w:cs="Arial"/>
                <w:sz w:val="20"/>
                <w:szCs w:val="20"/>
                <w:lang w:val="en-US"/>
              </w:rPr>
              <w:t>5</w:t>
            </w:r>
            <w:r w:rsidRPr="00DA3C2A">
              <w:rPr>
                <w:rFonts w:ascii="Arial" w:hAnsi="Arial" w:cs="Arial"/>
                <w:sz w:val="20"/>
                <w:szCs w:val="20"/>
              </w:rPr>
              <w:t>)/</w:t>
            </w:r>
            <w:r w:rsidRPr="00DA3C2A">
              <w:rPr>
                <w:rFonts w:ascii="Arial" w:hAnsi="Arial" w:cs="Arial"/>
                <w:sz w:val="20"/>
                <w:szCs w:val="20"/>
                <w:lang w:val="en-US"/>
              </w:rPr>
              <w:t>3</w:t>
            </w:r>
            <w:r w:rsidRPr="00DA3C2A">
              <w:rPr>
                <w:rFonts w:ascii="Arial" w:hAnsi="Arial" w:cs="Arial"/>
                <w:sz w:val="20"/>
                <w:szCs w:val="20"/>
              </w:rPr>
              <w:t xml:space="preserve"> = </w:t>
            </w:r>
            <w:r w:rsidRPr="00DA3C2A">
              <w:rPr>
                <w:rFonts w:ascii="Arial" w:hAnsi="Arial" w:cs="Arial"/>
                <w:sz w:val="20"/>
                <w:szCs w:val="20"/>
                <w:lang w:val="en-US"/>
              </w:rPr>
              <w:t>4,</w:t>
            </w:r>
            <w:r w:rsidRPr="00DA3C2A">
              <w:rPr>
                <w:rFonts w:ascii="Arial" w:hAnsi="Arial" w:cs="Arial"/>
                <w:sz w:val="20"/>
                <w:szCs w:val="20"/>
              </w:rPr>
              <w:t>3</w:t>
            </w:r>
          </w:p>
        </w:tc>
        <w:tc>
          <w:tcPr>
            <w:tcW w:w="451"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rPr>
            </w:pPr>
            <w:r w:rsidRPr="00DA3C2A">
              <w:rPr>
                <w:rFonts w:ascii="Arial" w:hAnsi="Arial" w:cs="Arial"/>
                <w:sz w:val="20"/>
                <w:szCs w:val="20"/>
              </w:rPr>
              <w:t>4</w:t>
            </w:r>
          </w:p>
        </w:tc>
        <w:tc>
          <w:tcPr>
            <w:tcW w:w="613"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DA3C2A">
              <w:rPr>
                <w:rFonts w:ascii="Arial" w:hAnsi="Arial" w:cs="Arial"/>
                <w:sz w:val="20"/>
                <w:szCs w:val="20"/>
                <w:lang w:val="en-US"/>
              </w:rPr>
              <w:t>4,</w:t>
            </w:r>
            <w:r w:rsidRPr="00DA3C2A">
              <w:rPr>
                <w:rFonts w:ascii="Arial" w:hAnsi="Arial" w:cs="Arial"/>
                <w:sz w:val="20"/>
                <w:szCs w:val="20"/>
              </w:rPr>
              <w:t xml:space="preserve">3 </w:t>
            </w:r>
            <w:r w:rsidR="00DA3C2A">
              <w:rPr>
                <w:rFonts w:ascii="Arial" w:hAnsi="Arial" w:cs="Arial"/>
                <w:sz w:val="20"/>
                <w:szCs w:val="20"/>
              </w:rPr>
              <w:t>×</w:t>
            </w:r>
            <w:r w:rsidRPr="00DA3C2A">
              <w:rPr>
                <w:rFonts w:ascii="Arial" w:hAnsi="Arial" w:cs="Arial"/>
                <w:sz w:val="20"/>
                <w:szCs w:val="20"/>
              </w:rPr>
              <w:t xml:space="preserve"> 4 = 1</w:t>
            </w:r>
            <w:r w:rsidRPr="00DA3C2A">
              <w:rPr>
                <w:rFonts w:ascii="Arial" w:hAnsi="Arial" w:cs="Arial"/>
                <w:sz w:val="20"/>
                <w:szCs w:val="20"/>
                <w:lang w:val="en-US"/>
              </w:rPr>
              <w:t>7,</w:t>
            </w:r>
            <w:r w:rsidR="002F4CF1">
              <w:rPr>
                <w:rFonts w:ascii="Arial" w:hAnsi="Arial" w:cs="Arial"/>
                <w:sz w:val="20"/>
                <w:szCs w:val="20"/>
              </w:rPr>
              <w:t>2</w:t>
            </w:r>
          </w:p>
        </w:tc>
        <w:tc>
          <w:tcPr>
            <w:tcW w:w="697" w:type="pct"/>
            <w:tcBorders>
              <w:top w:val="double" w:sz="4" w:space="0" w:color="auto"/>
            </w:tcBorders>
            <w:shd w:val="clear" w:color="auto" w:fill="auto"/>
            <w:vAlign w:val="center"/>
          </w:tcPr>
          <w:p w:rsidR="00E63E87" w:rsidRPr="00DA3C2A" w:rsidRDefault="00E63E87" w:rsidP="00DA3C2A">
            <w:pPr>
              <w:jc w:val="center"/>
              <w:rPr>
                <w:rFonts w:ascii="Arial" w:hAnsi="Arial" w:cs="Arial"/>
                <w:sz w:val="20"/>
                <w:szCs w:val="20"/>
                <w:lang w:val="en-US"/>
              </w:rPr>
            </w:pPr>
            <w:r w:rsidRPr="00DA3C2A">
              <w:rPr>
                <w:rFonts w:ascii="Arial" w:hAnsi="Arial" w:cs="Arial"/>
                <w:sz w:val="20"/>
                <w:szCs w:val="20"/>
                <w:lang w:val="en-US"/>
              </w:rPr>
              <w:t>4</w:t>
            </w:r>
          </w:p>
        </w:tc>
      </w:tr>
    </w:tbl>
    <w:p w:rsidR="00D87D93" w:rsidRDefault="00D87D93" w:rsidP="00D87D93">
      <w:pPr>
        <w:ind w:firstLine="397"/>
        <w:jc w:val="both"/>
        <w:rPr>
          <w:rFonts w:ascii="Arial" w:hAnsi="Arial" w:cs="Arial"/>
          <w:b/>
          <w:sz w:val="20"/>
          <w:szCs w:val="20"/>
        </w:rPr>
      </w:pPr>
    </w:p>
    <w:p w:rsidR="00E63E87" w:rsidRDefault="00C15253" w:rsidP="00D87D93">
      <w:pPr>
        <w:ind w:firstLine="397"/>
        <w:jc w:val="both"/>
        <w:rPr>
          <w:rFonts w:ascii="Arial" w:hAnsi="Arial" w:cs="Arial"/>
          <w:sz w:val="20"/>
          <w:szCs w:val="20"/>
        </w:rPr>
      </w:pPr>
      <w:r>
        <w:rPr>
          <w:rFonts w:ascii="Arial" w:hAnsi="Arial" w:cs="Arial"/>
          <w:b/>
          <w:sz w:val="20"/>
          <w:szCs w:val="20"/>
        </w:rPr>
        <w:br w:type="page"/>
      </w:r>
      <w:r w:rsidR="00E63E87" w:rsidRPr="00C4511A">
        <w:rPr>
          <w:rFonts w:ascii="Arial" w:hAnsi="Arial" w:cs="Arial"/>
          <w:b/>
          <w:sz w:val="20"/>
          <w:szCs w:val="20"/>
        </w:rPr>
        <w:lastRenderedPageBreak/>
        <w:t>Шаг 8:</w:t>
      </w:r>
      <w:r w:rsidR="00E63E87" w:rsidRPr="00C4511A">
        <w:rPr>
          <w:rFonts w:ascii="Arial" w:hAnsi="Arial" w:cs="Arial"/>
          <w:sz w:val="20"/>
          <w:szCs w:val="20"/>
        </w:rPr>
        <w:t xml:space="preserve"> Восприятие</w:t>
      </w:r>
    </w:p>
    <w:p w:rsidR="00D87D93" w:rsidRPr="00D87D93" w:rsidRDefault="00D87D93" w:rsidP="00D87D93">
      <w:pPr>
        <w:ind w:firstLine="397"/>
        <w:jc w:val="both"/>
        <w:rPr>
          <w:rFonts w:ascii="Arial" w:hAnsi="Arial" w:cs="Arial"/>
          <w:sz w:val="8"/>
          <w:szCs w:val="8"/>
        </w:rPr>
      </w:pPr>
    </w:p>
    <w:tbl>
      <w:tblPr>
        <w:tblW w:w="5058" w:type="pct"/>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925"/>
        <w:gridCol w:w="1352"/>
        <w:gridCol w:w="1126"/>
        <w:gridCol w:w="1261"/>
        <w:gridCol w:w="1163"/>
        <w:gridCol w:w="1124"/>
        <w:gridCol w:w="582"/>
        <w:gridCol w:w="1141"/>
        <w:gridCol w:w="1132"/>
      </w:tblGrid>
      <w:tr w:rsidR="00E63E87" w:rsidRPr="00D87D93" w:rsidTr="00EE67A4">
        <w:tc>
          <w:tcPr>
            <w:tcW w:w="5000" w:type="pct"/>
            <w:gridSpan w:val="9"/>
            <w:shd w:val="clear" w:color="auto" w:fill="auto"/>
            <w:vAlign w:val="center"/>
          </w:tcPr>
          <w:p w:rsidR="00E63E87" w:rsidRPr="00D87D93" w:rsidRDefault="00C4511A" w:rsidP="00D87D93">
            <w:pPr>
              <w:jc w:val="center"/>
              <w:rPr>
                <w:rFonts w:ascii="Arial" w:hAnsi="Arial" w:cs="Arial"/>
                <w:sz w:val="18"/>
                <w:szCs w:val="18"/>
              </w:rPr>
            </w:pPr>
            <w:r w:rsidRPr="00D87D93">
              <w:rPr>
                <w:rFonts w:ascii="Arial" w:hAnsi="Arial" w:cs="Arial"/>
                <w:sz w:val="18"/>
                <w:szCs w:val="18"/>
              </w:rPr>
              <w:t>В</w:t>
            </w:r>
            <w:r w:rsidR="00E63E87" w:rsidRPr="00D87D93">
              <w:rPr>
                <w:rFonts w:ascii="Arial" w:hAnsi="Arial" w:cs="Arial"/>
                <w:sz w:val="18"/>
                <w:szCs w:val="18"/>
              </w:rPr>
              <w:t>оздействие</w:t>
            </w:r>
          </w:p>
        </w:tc>
      </w:tr>
      <w:tr w:rsidR="00EE67A4" w:rsidRPr="00D87D93" w:rsidTr="00EE67A4">
        <w:tc>
          <w:tcPr>
            <w:tcW w:w="472"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Группа</w:t>
            </w:r>
          </w:p>
        </w:tc>
        <w:tc>
          <w:tcPr>
            <w:tcW w:w="689"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Экономические последствия</w:t>
            </w:r>
          </w:p>
        </w:tc>
        <w:tc>
          <w:tcPr>
            <w:tcW w:w="574"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Доверие потребителя</w:t>
            </w:r>
          </w:p>
        </w:tc>
        <w:tc>
          <w:tcPr>
            <w:tcW w:w="64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Затраты на обслуживание</w:t>
            </w:r>
          </w:p>
        </w:tc>
        <w:tc>
          <w:tcPr>
            <w:tcW w:w="59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Усредненная оценка последствий</w:t>
            </w:r>
          </w:p>
        </w:tc>
        <w:tc>
          <w:tcPr>
            <w:tcW w:w="573"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Вероятность</w:t>
            </w:r>
          </w:p>
        </w:tc>
        <w:tc>
          <w:tcPr>
            <w:tcW w:w="297"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Риск</w:t>
            </w:r>
          </w:p>
        </w:tc>
        <w:tc>
          <w:tcPr>
            <w:tcW w:w="582"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Конвертация риска</w:t>
            </w:r>
          </w:p>
        </w:tc>
        <w:tc>
          <w:tcPr>
            <w:tcW w:w="578" w:type="pct"/>
            <w:tcBorders>
              <w:bottom w:val="double" w:sz="4" w:space="0" w:color="auto"/>
            </w:tcBorders>
            <w:shd w:val="clear" w:color="auto" w:fill="auto"/>
            <w:vAlign w:val="center"/>
          </w:tcPr>
          <w:p w:rsidR="00E63E87" w:rsidRPr="00D87D93" w:rsidRDefault="00E63E87" w:rsidP="00D87D93">
            <w:pPr>
              <w:jc w:val="center"/>
              <w:rPr>
                <w:rFonts w:ascii="Arial" w:hAnsi="Arial" w:cs="Arial"/>
                <w:sz w:val="18"/>
                <w:szCs w:val="18"/>
              </w:rPr>
            </w:pPr>
            <w:r w:rsidRPr="00D87D93">
              <w:rPr>
                <w:rFonts w:ascii="Arial" w:hAnsi="Arial" w:cs="Arial"/>
                <w:sz w:val="18"/>
                <w:szCs w:val="18"/>
              </w:rPr>
              <w:t>Восприятие</w:t>
            </w:r>
          </w:p>
        </w:tc>
      </w:tr>
      <w:tr w:rsidR="00EE67A4" w:rsidRPr="00A676B3" w:rsidTr="00EE67A4">
        <w:tc>
          <w:tcPr>
            <w:tcW w:w="472"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Бытовые счетчики воды</w:t>
            </w:r>
          </w:p>
        </w:tc>
        <w:tc>
          <w:tcPr>
            <w:tcW w:w="689"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4</w:t>
            </w:r>
          </w:p>
        </w:tc>
        <w:tc>
          <w:tcPr>
            <w:tcW w:w="574"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4</w:t>
            </w:r>
          </w:p>
        </w:tc>
        <w:tc>
          <w:tcPr>
            <w:tcW w:w="643"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5</w:t>
            </w:r>
          </w:p>
        </w:tc>
        <w:tc>
          <w:tcPr>
            <w:tcW w:w="593" w:type="pct"/>
            <w:tcBorders>
              <w:top w:val="double" w:sz="4" w:space="0" w:color="auto"/>
            </w:tcBorders>
            <w:shd w:val="clear" w:color="auto" w:fill="auto"/>
            <w:vAlign w:val="center"/>
          </w:tcPr>
          <w:p w:rsidR="00E63E87" w:rsidRPr="00A676B3" w:rsidRDefault="00E63E87" w:rsidP="00777439">
            <w:pPr>
              <w:jc w:val="center"/>
              <w:rPr>
                <w:rFonts w:ascii="Arial" w:hAnsi="Arial" w:cs="Arial"/>
                <w:sz w:val="20"/>
              </w:rPr>
            </w:pPr>
            <w:r w:rsidRPr="00A676B3">
              <w:rPr>
                <w:rFonts w:ascii="Arial" w:hAnsi="Arial" w:cs="Arial"/>
                <w:sz w:val="20"/>
              </w:rPr>
              <w:t>(</w:t>
            </w:r>
            <w:r w:rsidRPr="00A676B3">
              <w:rPr>
                <w:rFonts w:ascii="Arial" w:hAnsi="Arial" w:cs="Arial"/>
                <w:sz w:val="20"/>
                <w:lang w:val="en-US"/>
              </w:rPr>
              <w:t>4</w:t>
            </w:r>
            <w:r w:rsidRPr="00A676B3">
              <w:rPr>
                <w:rFonts w:ascii="Arial" w:hAnsi="Arial" w:cs="Arial"/>
                <w:sz w:val="20"/>
              </w:rPr>
              <w:t>+4</w:t>
            </w:r>
            <w:r w:rsidR="00777439">
              <w:rPr>
                <w:rFonts w:ascii="Arial" w:hAnsi="Arial" w:cs="Arial"/>
                <w:sz w:val="20"/>
              </w:rPr>
              <w:t>+</w:t>
            </w:r>
            <w:r w:rsidRPr="00A676B3">
              <w:rPr>
                <w:rFonts w:ascii="Arial" w:hAnsi="Arial" w:cs="Arial"/>
                <w:sz w:val="20"/>
                <w:lang w:val="en-US"/>
              </w:rPr>
              <w:t>5</w:t>
            </w:r>
            <w:r w:rsidRPr="00A676B3">
              <w:rPr>
                <w:rFonts w:ascii="Arial" w:hAnsi="Arial" w:cs="Arial"/>
                <w:sz w:val="20"/>
              </w:rPr>
              <w:t>)/</w:t>
            </w:r>
            <w:r w:rsidRPr="00A676B3">
              <w:rPr>
                <w:rFonts w:ascii="Arial" w:hAnsi="Arial" w:cs="Arial"/>
                <w:sz w:val="20"/>
                <w:lang w:val="en-US"/>
              </w:rPr>
              <w:t>3</w:t>
            </w:r>
            <w:r w:rsidRPr="00A676B3">
              <w:rPr>
                <w:rFonts w:ascii="Arial" w:hAnsi="Arial" w:cs="Arial"/>
                <w:sz w:val="20"/>
              </w:rPr>
              <w:t xml:space="preserve"> = </w:t>
            </w:r>
            <w:r w:rsidRPr="00A676B3">
              <w:rPr>
                <w:rFonts w:ascii="Arial" w:hAnsi="Arial" w:cs="Arial"/>
                <w:sz w:val="20"/>
                <w:lang w:val="en-US"/>
              </w:rPr>
              <w:t>4,</w:t>
            </w:r>
            <w:r w:rsidRPr="00A676B3">
              <w:rPr>
                <w:rFonts w:ascii="Arial" w:hAnsi="Arial" w:cs="Arial"/>
                <w:sz w:val="20"/>
              </w:rPr>
              <w:t>3</w:t>
            </w:r>
          </w:p>
        </w:tc>
        <w:tc>
          <w:tcPr>
            <w:tcW w:w="573"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rPr>
            </w:pPr>
            <w:r w:rsidRPr="00A676B3">
              <w:rPr>
                <w:rFonts w:ascii="Arial" w:hAnsi="Arial" w:cs="Arial"/>
                <w:sz w:val="20"/>
              </w:rPr>
              <w:t>4</w:t>
            </w:r>
          </w:p>
        </w:tc>
        <w:tc>
          <w:tcPr>
            <w:tcW w:w="297"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rPr>
            </w:pPr>
            <w:r w:rsidRPr="00A676B3">
              <w:rPr>
                <w:rFonts w:ascii="Arial" w:hAnsi="Arial" w:cs="Arial"/>
                <w:sz w:val="20"/>
                <w:lang w:val="en-US"/>
              </w:rPr>
              <w:t>4,</w:t>
            </w:r>
            <w:r w:rsidRPr="00A676B3">
              <w:rPr>
                <w:rFonts w:ascii="Arial" w:hAnsi="Arial" w:cs="Arial"/>
                <w:sz w:val="20"/>
              </w:rPr>
              <w:t xml:space="preserve">3 </w:t>
            </w:r>
            <w:r w:rsidR="00D87D93">
              <w:rPr>
                <w:rFonts w:ascii="Arial" w:hAnsi="Arial" w:cs="Arial"/>
                <w:sz w:val="20"/>
              </w:rPr>
              <w:t>×</w:t>
            </w:r>
            <w:r w:rsidRPr="00A676B3">
              <w:rPr>
                <w:rFonts w:ascii="Arial" w:hAnsi="Arial" w:cs="Arial"/>
                <w:sz w:val="20"/>
              </w:rPr>
              <w:t xml:space="preserve"> 4 = 1</w:t>
            </w:r>
            <w:r w:rsidRPr="00A676B3">
              <w:rPr>
                <w:rFonts w:ascii="Arial" w:hAnsi="Arial" w:cs="Arial"/>
                <w:sz w:val="20"/>
                <w:lang w:val="en-US"/>
              </w:rPr>
              <w:t>7,</w:t>
            </w:r>
            <w:r w:rsidR="002F4CF1">
              <w:rPr>
                <w:rFonts w:ascii="Arial" w:hAnsi="Arial" w:cs="Arial"/>
                <w:sz w:val="20"/>
              </w:rPr>
              <w:t>2</w:t>
            </w:r>
          </w:p>
        </w:tc>
        <w:tc>
          <w:tcPr>
            <w:tcW w:w="582"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4</w:t>
            </w:r>
          </w:p>
        </w:tc>
        <w:tc>
          <w:tcPr>
            <w:tcW w:w="578" w:type="pct"/>
            <w:tcBorders>
              <w:top w:val="double" w:sz="4" w:space="0" w:color="auto"/>
            </w:tcBorders>
            <w:shd w:val="clear" w:color="auto" w:fill="auto"/>
            <w:vAlign w:val="center"/>
          </w:tcPr>
          <w:p w:rsidR="00E63E87" w:rsidRPr="00A676B3" w:rsidRDefault="00E63E87" w:rsidP="00D87D93">
            <w:pPr>
              <w:jc w:val="center"/>
              <w:rPr>
                <w:rFonts w:ascii="Arial" w:hAnsi="Arial" w:cs="Arial"/>
                <w:sz w:val="20"/>
                <w:lang w:val="en-US"/>
              </w:rPr>
            </w:pPr>
            <w:r w:rsidRPr="00A676B3">
              <w:rPr>
                <w:rFonts w:ascii="Arial" w:hAnsi="Arial" w:cs="Arial"/>
                <w:sz w:val="20"/>
                <w:lang w:val="en-US"/>
              </w:rPr>
              <w:t>3</w:t>
            </w:r>
          </w:p>
        </w:tc>
      </w:tr>
    </w:tbl>
    <w:p w:rsidR="00777439" w:rsidRDefault="00777439" w:rsidP="00777439">
      <w:pPr>
        <w:ind w:firstLine="397"/>
        <w:jc w:val="both"/>
        <w:rPr>
          <w:rFonts w:ascii="Arial" w:hAnsi="Arial" w:cs="Arial"/>
          <w:b/>
          <w:sz w:val="20"/>
          <w:szCs w:val="20"/>
        </w:rPr>
      </w:pPr>
    </w:p>
    <w:p w:rsidR="00E63E87" w:rsidRDefault="00E63E87" w:rsidP="00777439">
      <w:pPr>
        <w:ind w:firstLine="397"/>
        <w:jc w:val="both"/>
        <w:rPr>
          <w:rFonts w:ascii="Arial" w:hAnsi="Arial" w:cs="Arial"/>
          <w:sz w:val="20"/>
          <w:szCs w:val="20"/>
        </w:rPr>
      </w:pPr>
      <w:r w:rsidRPr="00C4511A">
        <w:rPr>
          <w:rFonts w:ascii="Arial" w:hAnsi="Arial" w:cs="Arial"/>
          <w:b/>
          <w:sz w:val="20"/>
          <w:szCs w:val="20"/>
        </w:rPr>
        <w:t>Шаг</w:t>
      </w:r>
      <w:r w:rsidR="00742490">
        <w:rPr>
          <w:rFonts w:ascii="Arial" w:hAnsi="Arial" w:cs="Arial"/>
          <w:b/>
          <w:sz w:val="20"/>
          <w:szCs w:val="20"/>
        </w:rPr>
        <w:t xml:space="preserve"> </w:t>
      </w:r>
      <w:r w:rsidRPr="00C4511A">
        <w:rPr>
          <w:rFonts w:ascii="Arial" w:hAnsi="Arial" w:cs="Arial"/>
          <w:b/>
          <w:sz w:val="20"/>
          <w:szCs w:val="20"/>
        </w:rPr>
        <w:t>9:</w:t>
      </w:r>
      <w:r w:rsidRPr="00C4511A">
        <w:rPr>
          <w:rFonts w:ascii="Arial" w:hAnsi="Arial" w:cs="Arial"/>
          <w:sz w:val="20"/>
          <w:szCs w:val="20"/>
        </w:rPr>
        <w:t xml:space="preserve"> Стоимость</w:t>
      </w:r>
    </w:p>
    <w:p w:rsidR="00777439" w:rsidRPr="00777439" w:rsidRDefault="00777439" w:rsidP="00777439">
      <w:pPr>
        <w:ind w:firstLine="397"/>
        <w:jc w:val="both"/>
        <w:rPr>
          <w:rFonts w:ascii="Arial" w:hAnsi="Arial" w:cs="Arial"/>
          <w:sz w:val="8"/>
          <w:szCs w:val="8"/>
        </w:rPr>
      </w:pPr>
    </w:p>
    <w:tbl>
      <w:tblPr>
        <w:tblW w:w="5089"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25"/>
        <w:gridCol w:w="746"/>
        <w:gridCol w:w="819"/>
        <w:gridCol w:w="866"/>
        <w:gridCol w:w="1034"/>
        <w:gridCol w:w="929"/>
        <w:gridCol w:w="929"/>
        <w:gridCol w:w="977"/>
        <w:gridCol w:w="945"/>
        <w:gridCol w:w="1397"/>
      </w:tblGrid>
      <w:tr w:rsidR="00E63E87" w:rsidRPr="00777439" w:rsidTr="00EE67A4">
        <w:tc>
          <w:tcPr>
            <w:tcW w:w="5000" w:type="pct"/>
            <w:gridSpan w:val="10"/>
            <w:shd w:val="clear" w:color="auto" w:fill="auto"/>
            <w:vAlign w:val="center"/>
          </w:tcPr>
          <w:p w:rsidR="00E63E87" w:rsidRPr="00777439" w:rsidRDefault="00C4511A" w:rsidP="00777439">
            <w:pPr>
              <w:jc w:val="center"/>
              <w:rPr>
                <w:rFonts w:ascii="Arial" w:hAnsi="Arial" w:cs="Arial"/>
                <w:sz w:val="18"/>
                <w:szCs w:val="18"/>
              </w:rPr>
            </w:pPr>
            <w:r w:rsidRPr="00777439">
              <w:rPr>
                <w:rFonts w:ascii="Arial" w:hAnsi="Arial" w:cs="Arial"/>
                <w:sz w:val="18"/>
                <w:szCs w:val="18"/>
              </w:rPr>
              <w:t>В</w:t>
            </w:r>
            <w:r w:rsidR="00E63E87" w:rsidRPr="00777439">
              <w:rPr>
                <w:rFonts w:ascii="Arial" w:hAnsi="Arial" w:cs="Arial"/>
                <w:sz w:val="18"/>
                <w:szCs w:val="18"/>
              </w:rPr>
              <w:t>оздействие</w:t>
            </w:r>
          </w:p>
        </w:tc>
      </w:tr>
      <w:tr w:rsidR="00777439" w:rsidRPr="00777439" w:rsidTr="00EE67A4">
        <w:tc>
          <w:tcPr>
            <w:tcW w:w="620"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Группа</w:t>
            </w:r>
          </w:p>
        </w:tc>
        <w:tc>
          <w:tcPr>
            <w:tcW w:w="378"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Экономические последствия</w:t>
            </w:r>
          </w:p>
        </w:tc>
        <w:tc>
          <w:tcPr>
            <w:tcW w:w="415"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Доверие потребителя</w:t>
            </w:r>
          </w:p>
        </w:tc>
        <w:tc>
          <w:tcPr>
            <w:tcW w:w="439" w:type="pct"/>
            <w:tcBorders>
              <w:bottom w:val="double" w:sz="4" w:space="0" w:color="auto"/>
            </w:tcBorders>
            <w:shd w:val="clear" w:color="auto" w:fill="auto"/>
            <w:vAlign w:val="center"/>
          </w:tcPr>
          <w:p w:rsidR="00777439" w:rsidRDefault="00E63E87" w:rsidP="00777439">
            <w:pPr>
              <w:jc w:val="center"/>
              <w:rPr>
                <w:rFonts w:ascii="Arial" w:hAnsi="Arial" w:cs="Arial"/>
                <w:sz w:val="18"/>
                <w:szCs w:val="18"/>
              </w:rPr>
            </w:pPr>
            <w:r w:rsidRPr="00777439">
              <w:rPr>
                <w:rFonts w:ascii="Arial" w:hAnsi="Arial" w:cs="Arial"/>
                <w:sz w:val="18"/>
                <w:szCs w:val="18"/>
              </w:rPr>
              <w:t xml:space="preserve">Затраты на </w:t>
            </w:r>
          </w:p>
          <w:p w:rsidR="00E63E87" w:rsidRPr="00777439" w:rsidRDefault="00E63E87" w:rsidP="00777439">
            <w:pPr>
              <w:jc w:val="center"/>
              <w:rPr>
                <w:rFonts w:ascii="Arial" w:hAnsi="Arial" w:cs="Arial"/>
                <w:sz w:val="18"/>
                <w:szCs w:val="18"/>
              </w:rPr>
            </w:pPr>
            <w:r w:rsidRPr="00777439">
              <w:rPr>
                <w:rFonts w:ascii="Arial" w:hAnsi="Arial" w:cs="Arial"/>
                <w:sz w:val="18"/>
                <w:szCs w:val="18"/>
              </w:rPr>
              <w:t>обслуживание</w:t>
            </w:r>
          </w:p>
        </w:tc>
        <w:tc>
          <w:tcPr>
            <w:tcW w:w="524" w:type="pct"/>
            <w:tcBorders>
              <w:bottom w:val="double" w:sz="4" w:space="0" w:color="auto"/>
            </w:tcBorders>
            <w:shd w:val="clear" w:color="auto" w:fill="auto"/>
            <w:vAlign w:val="center"/>
          </w:tcPr>
          <w:p w:rsidR="00777439" w:rsidRDefault="00E63E87" w:rsidP="00777439">
            <w:pPr>
              <w:jc w:val="center"/>
              <w:rPr>
                <w:rFonts w:ascii="Arial" w:hAnsi="Arial" w:cs="Arial"/>
                <w:sz w:val="18"/>
                <w:szCs w:val="18"/>
              </w:rPr>
            </w:pPr>
            <w:r w:rsidRPr="00777439">
              <w:rPr>
                <w:rFonts w:ascii="Arial" w:hAnsi="Arial" w:cs="Arial"/>
                <w:sz w:val="18"/>
                <w:szCs w:val="18"/>
              </w:rPr>
              <w:t xml:space="preserve">Усредненная </w:t>
            </w:r>
          </w:p>
          <w:p w:rsidR="00E63E87" w:rsidRPr="00777439" w:rsidRDefault="00E63E87" w:rsidP="00777439">
            <w:pPr>
              <w:jc w:val="center"/>
              <w:rPr>
                <w:rFonts w:ascii="Arial" w:hAnsi="Arial" w:cs="Arial"/>
                <w:sz w:val="18"/>
                <w:szCs w:val="18"/>
              </w:rPr>
            </w:pPr>
            <w:r w:rsidRPr="00777439">
              <w:rPr>
                <w:rFonts w:ascii="Arial" w:hAnsi="Arial" w:cs="Arial"/>
                <w:sz w:val="18"/>
                <w:szCs w:val="18"/>
              </w:rPr>
              <w:t>оценка последствий</w:t>
            </w:r>
          </w:p>
        </w:tc>
        <w:tc>
          <w:tcPr>
            <w:tcW w:w="471"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Вероятность</w:t>
            </w:r>
          </w:p>
        </w:tc>
        <w:tc>
          <w:tcPr>
            <w:tcW w:w="471"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Риск</w:t>
            </w:r>
          </w:p>
        </w:tc>
        <w:tc>
          <w:tcPr>
            <w:tcW w:w="495"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Конвертация риска</w:t>
            </w:r>
          </w:p>
        </w:tc>
        <w:tc>
          <w:tcPr>
            <w:tcW w:w="479"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Восприятие</w:t>
            </w:r>
          </w:p>
        </w:tc>
        <w:tc>
          <w:tcPr>
            <w:tcW w:w="708" w:type="pct"/>
            <w:tcBorders>
              <w:bottom w:val="double" w:sz="4" w:space="0" w:color="auto"/>
            </w:tcBorders>
            <w:shd w:val="clear" w:color="auto" w:fill="auto"/>
            <w:vAlign w:val="center"/>
          </w:tcPr>
          <w:p w:rsidR="00E63E87" w:rsidRPr="00777439" w:rsidRDefault="00E63E87" w:rsidP="00777439">
            <w:pPr>
              <w:jc w:val="center"/>
              <w:rPr>
                <w:rFonts w:ascii="Arial" w:hAnsi="Arial" w:cs="Arial"/>
                <w:sz w:val="18"/>
                <w:szCs w:val="18"/>
              </w:rPr>
            </w:pPr>
            <w:r w:rsidRPr="00777439">
              <w:rPr>
                <w:rFonts w:ascii="Arial" w:hAnsi="Arial" w:cs="Arial"/>
                <w:sz w:val="18"/>
                <w:szCs w:val="18"/>
              </w:rPr>
              <w:t>Стоимость</w:t>
            </w:r>
          </w:p>
        </w:tc>
      </w:tr>
      <w:tr w:rsidR="00777439" w:rsidRPr="00777439" w:rsidTr="00EE67A4">
        <w:tc>
          <w:tcPr>
            <w:tcW w:w="620"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Бытовые счетчики воды</w:t>
            </w:r>
          </w:p>
        </w:tc>
        <w:tc>
          <w:tcPr>
            <w:tcW w:w="378"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4</w:t>
            </w:r>
          </w:p>
        </w:tc>
        <w:tc>
          <w:tcPr>
            <w:tcW w:w="415"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4</w:t>
            </w:r>
          </w:p>
        </w:tc>
        <w:tc>
          <w:tcPr>
            <w:tcW w:w="439"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5</w:t>
            </w:r>
          </w:p>
        </w:tc>
        <w:tc>
          <w:tcPr>
            <w:tcW w:w="524" w:type="pct"/>
            <w:tcBorders>
              <w:top w:val="double" w:sz="4" w:space="0" w:color="auto"/>
            </w:tcBorders>
            <w:shd w:val="clear" w:color="auto" w:fill="auto"/>
            <w:vAlign w:val="center"/>
          </w:tcPr>
          <w:p w:rsidR="00E63E87" w:rsidRPr="00777439" w:rsidRDefault="00E63E87" w:rsidP="00BB2546">
            <w:pPr>
              <w:jc w:val="center"/>
              <w:rPr>
                <w:rFonts w:ascii="Arial" w:hAnsi="Arial" w:cs="Arial"/>
                <w:sz w:val="20"/>
                <w:szCs w:val="20"/>
              </w:rPr>
            </w:pPr>
            <w:r w:rsidRPr="00777439">
              <w:rPr>
                <w:rFonts w:ascii="Arial" w:hAnsi="Arial" w:cs="Arial"/>
                <w:sz w:val="20"/>
                <w:szCs w:val="20"/>
              </w:rPr>
              <w:t>(</w:t>
            </w:r>
            <w:r w:rsidRPr="00777439">
              <w:rPr>
                <w:rFonts w:ascii="Arial" w:hAnsi="Arial" w:cs="Arial"/>
                <w:sz w:val="20"/>
                <w:szCs w:val="20"/>
                <w:lang w:val="en-US"/>
              </w:rPr>
              <w:t>4</w:t>
            </w:r>
            <w:r w:rsidRPr="00777439">
              <w:rPr>
                <w:rFonts w:ascii="Arial" w:hAnsi="Arial" w:cs="Arial"/>
                <w:sz w:val="20"/>
                <w:szCs w:val="20"/>
              </w:rPr>
              <w:t>+4</w:t>
            </w:r>
            <w:r w:rsidR="00777439">
              <w:rPr>
                <w:rFonts w:ascii="Arial" w:hAnsi="Arial" w:cs="Arial"/>
                <w:sz w:val="20"/>
                <w:szCs w:val="20"/>
              </w:rPr>
              <w:t>+</w:t>
            </w:r>
            <w:r w:rsidRPr="00777439">
              <w:rPr>
                <w:rFonts w:ascii="Arial" w:hAnsi="Arial" w:cs="Arial"/>
                <w:sz w:val="20"/>
                <w:szCs w:val="20"/>
                <w:lang w:val="en-US"/>
              </w:rPr>
              <w:t>5</w:t>
            </w:r>
            <w:r w:rsidRPr="00777439">
              <w:rPr>
                <w:rFonts w:ascii="Arial" w:hAnsi="Arial" w:cs="Arial"/>
                <w:sz w:val="20"/>
                <w:szCs w:val="20"/>
              </w:rPr>
              <w:t>)/</w:t>
            </w:r>
            <w:r w:rsidRPr="00777439">
              <w:rPr>
                <w:rFonts w:ascii="Arial" w:hAnsi="Arial" w:cs="Arial"/>
                <w:sz w:val="20"/>
                <w:szCs w:val="20"/>
                <w:lang w:val="en-US"/>
              </w:rPr>
              <w:t>3</w:t>
            </w:r>
            <w:r w:rsidRPr="00777439">
              <w:rPr>
                <w:rFonts w:ascii="Arial" w:hAnsi="Arial" w:cs="Arial"/>
                <w:sz w:val="20"/>
                <w:szCs w:val="20"/>
              </w:rPr>
              <w:t xml:space="preserve"> = </w:t>
            </w:r>
            <w:r w:rsidRPr="00777439">
              <w:rPr>
                <w:rFonts w:ascii="Arial" w:hAnsi="Arial" w:cs="Arial"/>
                <w:sz w:val="20"/>
                <w:szCs w:val="20"/>
                <w:lang w:val="en-US"/>
              </w:rPr>
              <w:t>4,</w:t>
            </w:r>
            <w:r w:rsidRPr="00777439">
              <w:rPr>
                <w:rFonts w:ascii="Arial" w:hAnsi="Arial" w:cs="Arial"/>
                <w:sz w:val="20"/>
                <w:szCs w:val="20"/>
              </w:rPr>
              <w:t>3</w:t>
            </w:r>
          </w:p>
        </w:tc>
        <w:tc>
          <w:tcPr>
            <w:tcW w:w="471"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rPr>
            </w:pPr>
            <w:r w:rsidRPr="00777439">
              <w:rPr>
                <w:rFonts w:ascii="Arial" w:hAnsi="Arial" w:cs="Arial"/>
                <w:sz w:val="20"/>
                <w:szCs w:val="20"/>
              </w:rPr>
              <w:t>4</w:t>
            </w:r>
          </w:p>
        </w:tc>
        <w:tc>
          <w:tcPr>
            <w:tcW w:w="471" w:type="pct"/>
            <w:tcBorders>
              <w:top w:val="double" w:sz="4" w:space="0" w:color="auto"/>
            </w:tcBorders>
            <w:shd w:val="clear" w:color="auto" w:fill="auto"/>
            <w:vAlign w:val="center"/>
          </w:tcPr>
          <w:p w:rsidR="00E63E87" w:rsidRPr="002F4CF1" w:rsidRDefault="00E63E87" w:rsidP="002F4CF1">
            <w:pPr>
              <w:jc w:val="center"/>
              <w:rPr>
                <w:rFonts w:ascii="Arial" w:hAnsi="Arial" w:cs="Arial"/>
                <w:sz w:val="20"/>
                <w:szCs w:val="20"/>
              </w:rPr>
            </w:pPr>
            <w:r w:rsidRPr="00777439">
              <w:rPr>
                <w:rFonts w:ascii="Arial" w:hAnsi="Arial" w:cs="Arial"/>
                <w:sz w:val="20"/>
                <w:szCs w:val="20"/>
                <w:lang w:val="en-US"/>
              </w:rPr>
              <w:t>4,</w:t>
            </w:r>
            <w:r w:rsidRPr="00777439">
              <w:rPr>
                <w:rFonts w:ascii="Arial" w:hAnsi="Arial" w:cs="Arial"/>
                <w:sz w:val="20"/>
                <w:szCs w:val="20"/>
              </w:rPr>
              <w:t xml:space="preserve">3 </w:t>
            </w:r>
            <w:r w:rsidR="00777439">
              <w:rPr>
                <w:rFonts w:ascii="Arial" w:hAnsi="Arial" w:cs="Arial"/>
                <w:sz w:val="20"/>
                <w:szCs w:val="20"/>
              </w:rPr>
              <w:t>×</w:t>
            </w:r>
            <w:r w:rsidRPr="00777439">
              <w:rPr>
                <w:rFonts w:ascii="Arial" w:hAnsi="Arial" w:cs="Arial"/>
                <w:sz w:val="20"/>
                <w:szCs w:val="20"/>
              </w:rPr>
              <w:t xml:space="preserve"> 4 = 1</w:t>
            </w:r>
            <w:r w:rsidRPr="00777439">
              <w:rPr>
                <w:rFonts w:ascii="Arial" w:hAnsi="Arial" w:cs="Arial"/>
                <w:sz w:val="20"/>
                <w:szCs w:val="20"/>
                <w:lang w:val="en-US"/>
              </w:rPr>
              <w:t>7,</w:t>
            </w:r>
            <w:r w:rsidR="002F4CF1">
              <w:rPr>
                <w:rFonts w:ascii="Arial" w:hAnsi="Arial" w:cs="Arial"/>
                <w:sz w:val="20"/>
                <w:szCs w:val="20"/>
              </w:rPr>
              <w:t>2</w:t>
            </w:r>
          </w:p>
        </w:tc>
        <w:tc>
          <w:tcPr>
            <w:tcW w:w="495"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4</w:t>
            </w:r>
          </w:p>
        </w:tc>
        <w:tc>
          <w:tcPr>
            <w:tcW w:w="479"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3</w:t>
            </w:r>
          </w:p>
        </w:tc>
        <w:tc>
          <w:tcPr>
            <w:tcW w:w="708" w:type="pct"/>
            <w:tcBorders>
              <w:top w:val="double" w:sz="4" w:space="0" w:color="auto"/>
            </w:tcBorders>
            <w:shd w:val="clear" w:color="auto" w:fill="auto"/>
            <w:vAlign w:val="center"/>
          </w:tcPr>
          <w:p w:rsidR="00E63E87" w:rsidRPr="00777439" w:rsidRDefault="00E63E87" w:rsidP="00777439">
            <w:pPr>
              <w:jc w:val="center"/>
              <w:rPr>
                <w:rFonts w:ascii="Arial" w:hAnsi="Arial" w:cs="Arial"/>
                <w:sz w:val="20"/>
                <w:szCs w:val="20"/>
                <w:lang w:val="en-US"/>
              </w:rPr>
            </w:pPr>
            <w:r w:rsidRPr="00777439">
              <w:rPr>
                <w:rFonts w:ascii="Arial" w:hAnsi="Arial" w:cs="Arial"/>
                <w:sz w:val="20"/>
                <w:szCs w:val="20"/>
                <w:lang w:val="en-US"/>
              </w:rPr>
              <w:t>2</w:t>
            </w:r>
          </w:p>
        </w:tc>
      </w:tr>
    </w:tbl>
    <w:p w:rsidR="007876EA" w:rsidRDefault="007876EA" w:rsidP="007876EA">
      <w:pPr>
        <w:ind w:firstLine="397"/>
        <w:jc w:val="both"/>
        <w:rPr>
          <w:rFonts w:ascii="Arial" w:hAnsi="Arial" w:cs="Arial"/>
          <w:b/>
          <w:sz w:val="20"/>
          <w:szCs w:val="20"/>
        </w:rPr>
      </w:pPr>
    </w:p>
    <w:p w:rsidR="00E63E87" w:rsidRPr="00C4511A" w:rsidRDefault="00E63E87" w:rsidP="007876EA">
      <w:pPr>
        <w:ind w:firstLine="397"/>
        <w:jc w:val="both"/>
        <w:rPr>
          <w:rFonts w:ascii="Arial" w:hAnsi="Arial" w:cs="Arial"/>
          <w:sz w:val="20"/>
          <w:szCs w:val="20"/>
        </w:rPr>
      </w:pPr>
      <w:r w:rsidRPr="00C4511A">
        <w:rPr>
          <w:rFonts w:ascii="Arial" w:hAnsi="Arial" w:cs="Arial"/>
          <w:b/>
          <w:sz w:val="20"/>
          <w:szCs w:val="20"/>
        </w:rPr>
        <w:t>Шаг 10:</w:t>
      </w:r>
      <w:r w:rsidRPr="00C4511A">
        <w:rPr>
          <w:rFonts w:ascii="Arial" w:hAnsi="Arial" w:cs="Arial"/>
          <w:sz w:val="20"/>
          <w:szCs w:val="20"/>
        </w:rPr>
        <w:t xml:space="preserve"> Окончательная оценка</w:t>
      </w:r>
    </w:p>
    <w:p w:rsidR="00E63E87" w:rsidRDefault="00E63E87" w:rsidP="007876EA">
      <w:pPr>
        <w:ind w:firstLine="397"/>
        <w:jc w:val="both"/>
        <w:rPr>
          <w:rFonts w:ascii="Arial" w:hAnsi="Arial" w:cs="Arial"/>
          <w:color w:val="000000"/>
          <w:sz w:val="20"/>
          <w:szCs w:val="20"/>
        </w:rPr>
      </w:pPr>
      <w:r w:rsidRPr="00C4511A">
        <w:rPr>
          <w:rFonts w:ascii="Arial" w:hAnsi="Arial" w:cs="Arial"/>
          <w:color w:val="000000"/>
          <w:sz w:val="20"/>
          <w:szCs w:val="20"/>
        </w:rPr>
        <w:t xml:space="preserve">Окончательная оценка 9 означает, что риск умеренный и МПИ следует выбирать от 2 лет </w:t>
      </w:r>
      <w:r w:rsidR="007876EA">
        <w:rPr>
          <w:rFonts w:ascii="Arial" w:hAnsi="Arial" w:cs="Arial"/>
          <w:color w:val="000000"/>
          <w:sz w:val="20"/>
          <w:szCs w:val="20"/>
        </w:rPr>
        <w:br/>
      </w:r>
      <w:r w:rsidRPr="00C4511A">
        <w:rPr>
          <w:rFonts w:ascii="Arial" w:hAnsi="Arial" w:cs="Arial"/>
          <w:color w:val="000000"/>
          <w:sz w:val="20"/>
          <w:szCs w:val="20"/>
        </w:rPr>
        <w:t>(</w:t>
      </w:r>
      <w:r w:rsidR="00742490">
        <w:rPr>
          <w:rFonts w:ascii="Arial" w:hAnsi="Arial" w:cs="Arial"/>
          <w:color w:val="000000"/>
          <w:sz w:val="20"/>
          <w:szCs w:val="20"/>
        </w:rPr>
        <w:t>рисунок А.</w:t>
      </w:r>
      <w:r w:rsidR="00063E4B">
        <w:rPr>
          <w:rFonts w:ascii="Arial" w:hAnsi="Arial" w:cs="Arial"/>
          <w:color w:val="000000"/>
          <w:sz w:val="20"/>
          <w:szCs w:val="20"/>
        </w:rPr>
        <w:t>4</w:t>
      </w:r>
      <w:r w:rsidRPr="00C4511A">
        <w:rPr>
          <w:rFonts w:ascii="Arial" w:hAnsi="Arial" w:cs="Arial"/>
          <w:color w:val="000000"/>
          <w:sz w:val="20"/>
          <w:szCs w:val="20"/>
        </w:rPr>
        <w:t xml:space="preserve">) в сторону увеличения. </w:t>
      </w:r>
    </w:p>
    <w:p w:rsidR="009F2EA6" w:rsidRPr="009F2EA6" w:rsidRDefault="009F2EA6" w:rsidP="007876EA">
      <w:pPr>
        <w:ind w:firstLine="397"/>
        <w:jc w:val="both"/>
        <w:rPr>
          <w:rFonts w:ascii="Arial" w:hAnsi="Arial" w:cs="Arial"/>
          <w:color w:val="000000"/>
          <w:sz w:val="8"/>
          <w:szCs w:val="8"/>
        </w:rPr>
      </w:pPr>
    </w:p>
    <w:tbl>
      <w:tblPr>
        <w:tblW w:w="5089"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70"/>
        <w:gridCol w:w="710"/>
        <w:gridCol w:w="853"/>
        <w:gridCol w:w="853"/>
        <w:gridCol w:w="1137"/>
        <w:gridCol w:w="849"/>
        <w:gridCol w:w="993"/>
        <w:gridCol w:w="708"/>
        <w:gridCol w:w="645"/>
        <w:gridCol w:w="894"/>
        <w:gridCol w:w="955"/>
      </w:tblGrid>
      <w:tr w:rsidR="00E63E87" w:rsidRPr="009F2EA6" w:rsidTr="00EE67A4">
        <w:tc>
          <w:tcPr>
            <w:tcW w:w="5000" w:type="pct"/>
            <w:gridSpan w:val="11"/>
            <w:shd w:val="clear" w:color="auto" w:fill="auto"/>
            <w:vAlign w:val="center"/>
          </w:tcPr>
          <w:p w:rsidR="00E63E87" w:rsidRPr="009F2EA6" w:rsidRDefault="00C4511A" w:rsidP="009F2EA6">
            <w:pPr>
              <w:jc w:val="center"/>
              <w:rPr>
                <w:rFonts w:ascii="Arial" w:hAnsi="Arial" w:cs="Arial"/>
                <w:sz w:val="18"/>
                <w:szCs w:val="18"/>
              </w:rPr>
            </w:pPr>
            <w:r w:rsidRPr="009F2EA6">
              <w:rPr>
                <w:rFonts w:ascii="Arial" w:hAnsi="Arial" w:cs="Arial"/>
                <w:sz w:val="18"/>
                <w:szCs w:val="18"/>
              </w:rPr>
              <w:t>В</w:t>
            </w:r>
            <w:r w:rsidR="00E63E87" w:rsidRPr="009F2EA6">
              <w:rPr>
                <w:rFonts w:ascii="Arial" w:hAnsi="Arial" w:cs="Arial"/>
                <w:sz w:val="18"/>
                <w:szCs w:val="18"/>
              </w:rPr>
              <w:t>оздействие</w:t>
            </w:r>
          </w:p>
        </w:tc>
      </w:tr>
      <w:tr w:rsidR="009F2EA6" w:rsidRPr="009F2EA6" w:rsidTr="00EE67A4">
        <w:tc>
          <w:tcPr>
            <w:tcW w:w="644"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Группа</w:t>
            </w:r>
          </w:p>
        </w:tc>
        <w:tc>
          <w:tcPr>
            <w:tcW w:w="360"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Экономические последствия</w:t>
            </w:r>
          </w:p>
        </w:tc>
        <w:tc>
          <w:tcPr>
            <w:tcW w:w="432"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Доверие потребителя</w:t>
            </w:r>
          </w:p>
        </w:tc>
        <w:tc>
          <w:tcPr>
            <w:tcW w:w="432"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Затраты на обслуживание</w:t>
            </w:r>
          </w:p>
        </w:tc>
        <w:tc>
          <w:tcPr>
            <w:tcW w:w="576"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Усредненная оценка последствий</w:t>
            </w:r>
          </w:p>
        </w:tc>
        <w:tc>
          <w:tcPr>
            <w:tcW w:w="430"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Вероятность</w:t>
            </w:r>
          </w:p>
        </w:tc>
        <w:tc>
          <w:tcPr>
            <w:tcW w:w="503"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Риск</w:t>
            </w:r>
          </w:p>
        </w:tc>
        <w:tc>
          <w:tcPr>
            <w:tcW w:w="359"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Конвертация риска</w:t>
            </w:r>
          </w:p>
        </w:tc>
        <w:tc>
          <w:tcPr>
            <w:tcW w:w="327"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Восприятие</w:t>
            </w:r>
          </w:p>
        </w:tc>
        <w:tc>
          <w:tcPr>
            <w:tcW w:w="453"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Стоимость</w:t>
            </w:r>
          </w:p>
        </w:tc>
        <w:tc>
          <w:tcPr>
            <w:tcW w:w="484" w:type="pct"/>
            <w:tcBorders>
              <w:bottom w:val="double" w:sz="4" w:space="0" w:color="auto"/>
            </w:tcBorders>
            <w:shd w:val="clear" w:color="auto" w:fill="auto"/>
            <w:vAlign w:val="center"/>
          </w:tcPr>
          <w:p w:rsidR="00E63E87" w:rsidRPr="009F2EA6" w:rsidRDefault="00E63E87" w:rsidP="009F2EA6">
            <w:pPr>
              <w:jc w:val="center"/>
              <w:rPr>
                <w:rFonts w:ascii="Arial" w:hAnsi="Arial" w:cs="Arial"/>
                <w:sz w:val="18"/>
                <w:szCs w:val="18"/>
              </w:rPr>
            </w:pPr>
            <w:r w:rsidRPr="009F2EA6">
              <w:rPr>
                <w:rFonts w:ascii="Arial" w:hAnsi="Arial" w:cs="Arial"/>
                <w:sz w:val="18"/>
                <w:szCs w:val="18"/>
              </w:rPr>
              <w:t>Окончательная оценка</w:t>
            </w:r>
          </w:p>
        </w:tc>
      </w:tr>
      <w:tr w:rsidR="009F2EA6" w:rsidRPr="009F2EA6" w:rsidTr="00EE67A4">
        <w:tc>
          <w:tcPr>
            <w:tcW w:w="644"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Бытовые счетчики воды</w:t>
            </w:r>
          </w:p>
        </w:tc>
        <w:tc>
          <w:tcPr>
            <w:tcW w:w="360"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4</w:t>
            </w:r>
          </w:p>
        </w:tc>
        <w:tc>
          <w:tcPr>
            <w:tcW w:w="432"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4</w:t>
            </w:r>
          </w:p>
        </w:tc>
        <w:tc>
          <w:tcPr>
            <w:tcW w:w="432"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5</w:t>
            </w:r>
          </w:p>
        </w:tc>
        <w:tc>
          <w:tcPr>
            <w:tcW w:w="576"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w:t>
            </w:r>
            <w:r w:rsidRPr="009F2EA6">
              <w:rPr>
                <w:rFonts w:ascii="Arial" w:hAnsi="Arial" w:cs="Arial"/>
                <w:sz w:val="20"/>
                <w:lang w:val="en-US"/>
              </w:rPr>
              <w:t>4</w:t>
            </w:r>
            <w:r w:rsidRPr="009F2EA6">
              <w:rPr>
                <w:rFonts w:ascii="Arial" w:hAnsi="Arial" w:cs="Arial"/>
                <w:sz w:val="20"/>
              </w:rPr>
              <w:t>+4</w:t>
            </w:r>
            <w:r w:rsidR="009F2EA6">
              <w:rPr>
                <w:rFonts w:ascii="Arial" w:hAnsi="Arial" w:cs="Arial"/>
                <w:sz w:val="20"/>
              </w:rPr>
              <w:t>+</w:t>
            </w:r>
            <w:r w:rsidRPr="009F2EA6">
              <w:rPr>
                <w:rFonts w:ascii="Arial" w:hAnsi="Arial" w:cs="Arial"/>
                <w:sz w:val="20"/>
                <w:lang w:val="en-US"/>
              </w:rPr>
              <w:t>5</w:t>
            </w:r>
            <w:r w:rsidRPr="009F2EA6">
              <w:rPr>
                <w:rFonts w:ascii="Arial" w:hAnsi="Arial" w:cs="Arial"/>
                <w:sz w:val="20"/>
              </w:rPr>
              <w:t>)/</w:t>
            </w:r>
            <w:r w:rsidRPr="009F2EA6">
              <w:rPr>
                <w:rFonts w:ascii="Arial" w:hAnsi="Arial" w:cs="Arial"/>
                <w:sz w:val="20"/>
                <w:lang w:val="en-US"/>
              </w:rPr>
              <w:t>3</w:t>
            </w:r>
            <w:r w:rsidRPr="009F2EA6">
              <w:rPr>
                <w:rFonts w:ascii="Arial" w:hAnsi="Arial" w:cs="Arial"/>
                <w:sz w:val="20"/>
              </w:rPr>
              <w:t xml:space="preserve"> = </w:t>
            </w:r>
            <w:r w:rsidRPr="009F2EA6">
              <w:rPr>
                <w:rFonts w:ascii="Arial" w:hAnsi="Arial" w:cs="Arial"/>
                <w:sz w:val="20"/>
                <w:lang w:val="en-US"/>
              </w:rPr>
              <w:t>4,</w:t>
            </w:r>
            <w:r w:rsidRPr="009F2EA6">
              <w:rPr>
                <w:rFonts w:ascii="Arial" w:hAnsi="Arial" w:cs="Arial"/>
                <w:sz w:val="20"/>
              </w:rPr>
              <w:t>3</w:t>
            </w:r>
          </w:p>
        </w:tc>
        <w:tc>
          <w:tcPr>
            <w:tcW w:w="430"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rPr>
              <w:t>4</w:t>
            </w:r>
          </w:p>
        </w:tc>
        <w:tc>
          <w:tcPr>
            <w:tcW w:w="503"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rPr>
            </w:pPr>
            <w:r w:rsidRPr="009F2EA6">
              <w:rPr>
                <w:rFonts w:ascii="Arial" w:hAnsi="Arial" w:cs="Arial"/>
                <w:sz w:val="20"/>
                <w:lang w:val="en-US"/>
              </w:rPr>
              <w:t>4,</w:t>
            </w:r>
            <w:r w:rsidRPr="009F2EA6">
              <w:rPr>
                <w:rFonts w:ascii="Arial" w:hAnsi="Arial" w:cs="Arial"/>
                <w:sz w:val="20"/>
              </w:rPr>
              <w:t xml:space="preserve">3 </w:t>
            </w:r>
            <w:r w:rsidR="009F2EA6">
              <w:rPr>
                <w:rFonts w:ascii="Arial" w:hAnsi="Arial" w:cs="Arial"/>
                <w:sz w:val="20"/>
              </w:rPr>
              <w:t>×</w:t>
            </w:r>
            <w:r w:rsidRPr="009F2EA6">
              <w:rPr>
                <w:rFonts w:ascii="Arial" w:hAnsi="Arial" w:cs="Arial"/>
                <w:sz w:val="20"/>
              </w:rPr>
              <w:t xml:space="preserve"> 4 = 1</w:t>
            </w:r>
            <w:r w:rsidRPr="009F2EA6">
              <w:rPr>
                <w:rFonts w:ascii="Arial" w:hAnsi="Arial" w:cs="Arial"/>
                <w:sz w:val="20"/>
                <w:lang w:val="en-US"/>
              </w:rPr>
              <w:t>7,</w:t>
            </w:r>
            <w:r w:rsidRPr="009F2EA6">
              <w:rPr>
                <w:rFonts w:ascii="Arial" w:hAnsi="Arial" w:cs="Arial"/>
                <w:sz w:val="20"/>
              </w:rPr>
              <w:t>2</w:t>
            </w:r>
          </w:p>
        </w:tc>
        <w:tc>
          <w:tcPr>
            <w:tcW w:w="359"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4</w:t>
            </w:r>
          </w:p>
        </w:tc>
        <w:tc>
          <w:tcPr>
            <w:tcW w:w="327"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3</w:t>
            </w:r>
          </w:p>
        </w:tc>
        <w:tc>
          <w:tcPr>
            <w:tcW w:w="453"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2</w:t>
            </w:r>
          </w:p>
        </w:tc>
        <w:tc>
          <w:tcPr>
            <w:tcW w:w="484" w:type="pct"/>
            <w:tcBorders>
              <w:top w:val="double" w:sz="4" w:space="0" w:color="auto"/>
            </w:tcBorders>
            <w:shd w:val="clear" w:color="auto" w:fill="auto"/>
            <w:vAlign w:val="center"/>
          </w:tcPr>
          <w:p w:rsidR="00E63E87" w:rsidRPr="009F2EA6" w:rsidRDefault="00E63E87" w:rsidP="009F2EA6">
            <w:pPr>
              <w:jc w:val="center"/>
              <w:rPr>
                <w:rFonts w:ascii="Arial" w:hAnsi="Arial" w:cs="Arial"/>
                <w:sz w:val="20"/>
                <w:lang w:val="en-US"/>
              </w:rPr>
            </w:pPr>
            <w:r w:rsidRPr="009F2EA6">
              <w:rPr>
                <w:rFonts w:ascii="Arial" w:hAnsi="Arial" w:cs="Arial"/>
                <w:sz w:val="20"/>
                <w:lang w:val="en-US"/>
              </w:rPr>
              <w:t>9</w:t>
            </w:r>
          </w:p>
        </w:tc>
      </w:tr>
    </w:tbl>
    <w:p w:rsidR="00E63E87" w:rsidRDefault="00E63E87" w:rsidP="00AE4A34">
      <w:pPr>
        <w:pStyle w:val="a3"/>
        <w:ind w:firstLine="567"/>
        <w:rPr>
          <w:rFonts w:ascii="Arial" w:hAnsi="Arial" w:cs="Arial"/>
          <w:b/>
        </w:rPr>
      </w:pPr>
    </w:p>
    <w:p w:rsidR="00596284" w:rsidRDefault="00596284" w:rsidP="00AE4A34">
      <w:pPr>
        <w:pStyle w:val="a3"/>
        <w:ind w:firstLine="567"/>
        <w:rPr>
          <w:rFonts w:ascii="Arial" w:hAnsi="Arial" w:cs="Arial"/>
          <w:b/>
        </w:rPr>
      </w:pPr>
    </w:p>
    <w:p w:rsidR="00EF3226" w:rsidRDefault="00EF3226" w:rsidP="008639D0">
      <w:pPr>
        <w:jc w:val="center"/>
        <w:rPr>
          <w:rFonts w:ascii="Arial" w:hAnsi="Arial" w:cs="Arial"/>
          <w:b/>
          <w:sz w:val="20"/>
          <w:szCs w:val="20"/>
        </w:rPr>
        <w:sectPr w:rsidR="00EF3226" w:rsidSect="00176A3F">
          <w:footerReference w:type="even" r:id="rId20"/>
          <w:footerReference w:type="default" r:id="rId21"/>
          <w:footerReference w:type="first" r:id="rId22"/>
          <w:pgSz w:w="11906" w:h="16838" w:code="9"/>
          <w:pgMar w:top="1134" w:right="1021" w:bottom="1247" w:left="1247" w:header="709" w:footer="709" w:gutter="0"/>
          <w:pgNumType w:start="1"/>
          <w:cols w:space="708"/>
          <w:titlePg/>
          <w:docGrid w:linePitch="360"/>
        </w:sectPr>
      </w:pPr>
    </w:p>
    <w:p w:rsidR="00EF3226" w:rsidRPr="00E63E87" w:rsidRDefault="00EF3226" w:rsidP="00EF3226">
      <w:pPr>
        <w:ind w:firstLine="397"/>
        <w:jc w:val="both"/>
        <w:rPr>
          <w:rFonts w:ascii="Arial" w:hAnsi="Arial" w:cs="Arial"/>
          <w:sz w:val="20"/>
          <w:szCs w:val="20"/>
        </w:rPr>
      </w:pPr>
    </w:p>
    <w:p w:rsidR="00EF3226" w:rsidRPr="009922DA" w:rsidRDefault="00EF3226" w:rsidP="00EF3226">
      <w:pPr>
        <w:jc w:val="center"/>
        <w:rPr>
          <w:rFonts w:ascii="Arial" w:hAnsi="Arial" w:cs="Arial"/>
          <w:b/>
          <w:sz w:val="22"/>
          <w:szCs w:val="22"/>
        </w:rPr>
      </w:pPr>
      <w:r w:rsidRPr="009922DA">
        <w:rPr>
          <w:rFonts w:ascii="Arial" w:hAnsi="Arial" w:cs="Arial"/>
          <w:b/>
          <w:sz w:val="22"/>
          <w:szCs w:val="22"/>
        </w:rPr>
        <w:t xml:space="preserve">Приложение </w:t>
      </w:r>
      <w:r>
        <w:rPr>
          <w:rFonts w:ascii="Arial" w:hAnsi="Arial" w:cs="Arial"/>
          <w:b/>
          <w:sz w:val="22"/>
          <w:szCs w:val="22"/>
        </w:rPr>
        <w:t>Б</w:t>
      </w:r>
      <w:r w:rsidRPr="009922DA">
        <w:rPr>
          <w:rFonts w:ascii="Arial" w:hAnsi="Arial" w:cs="Arial"/>
          <w:b/>
          <w:sz w:val="22"/>
          <w:szCs w:val="22"/>
        </w:rPr>
        <w:t xml:space="preserve"> </w:t>
      </w:r>
    </w:p>
    <w:p w:rsidR="00EF3226" w:rsidRPr="009922DA" w:rsidRDefault="00EF3226" w:rsidP="00EF3226">
      <w:pPr>
        <w:jc w:val="center"/>
        <w:rPr>
          <w:rFonts w:ascii="Arial" w:hAnsi="Arial" w:cs="Arial"/>
          <w:sz w:val="22"/>
          <w:szCs w:val="22"/>
        </w:rPr>
      </w:pPr>
      <w:r w:rsidRPr="009922DA">
        <w:rPr>
          <w:rFonts w:ascii="Arial" w:hAnsi="Arial" w:cs="Arial"/>
          <w:sz w:val="22"/>
          <w:szCs w:val="22"/>
        </w:rPr>
        <w:t>(обязательное)</w:t>
      </w:r>
    </w:p>
    <w:p w:rsidR="00EF3226" w:rsidRPr="009922DA" w:rsidRDefault="00EF3226" w:rsidP="00EF3226">
      <w:pPr>
        <w:jc w:val="center"/>
        <w:rPr>
          <w:rFonts w:ascii="Arial" w:hAnsi="Arial" w:cs="Arial"/>
          <w:sz w:val="22"/>
          <w:szCs w:val="22"/>
        </w:rPr>
      </w:pPr>
    </w:p>
    <w:p w:rsidR="00EF3226" w:rsidRPr="009922DA" w:rsidRDefault="00EF3226" w:rsidP="00EF3226">
      <w:pPr>
        <w:jc w:val="center"/>
        <w:rPr>
          <w:rFonts w:ascii="Arial" w:hAnsi="Arial" w:cs="Arial"/>
          <w:b/>
          <w:sz w:val="22"/>
          <w:szCs w:val="22"/>
        </w:rPr>
      </w:pPr>
      <w:r w:rsidRPr="009922DA">
        <w:rPr>
          <w:rFonts w:ascii="Arial" w:hAnsi="Arial" w:cs="Arial"/>
          <w:b/>
          <w:sz w:val="22"/>
          <w:szCs w:val="22"/>
        </w:rPr>
        <w:t>Методика определения</w:t>
      </w:r>
      <w:r w:rsidR="00833902">
        <w:rPr>
          <w:rFonts w:ascii="Arial" w:hAnsi="Arial" w:cs="Arial"/>
          <w:b/>
          <w:sz w:val="22"/>
          <w:szCs w:val="22"/>
        </w:rPr>
        <w:t xml:space="preserve"> и назначения</w:t>
      </w:r>
      <w:r w:rsidRPr="009922DA">
        <w:rPr>
          <w:rFonts w:ascii="Arial" w:hAnsi="Arial" w:cs="Arial"/>
          <w:b/>
          <w:sz w:val="22"/>
          <w:szCs w:val="22"/>
        </w:rPr>
        <w:t xml:space="preserve"> </w:t>
      </w:r>
      <w:r>
        <w:rPr>
          <w:rFonts w:ascii="Arial" w:hAnsi="Arial" w:cs="Arial"/>
          <w:b/>
          <w:sz w:val="22"/>
          <w:szCs w:val="22"/>
        </w:rPr>
        <w:t xml:space="preserve">МПКИ </w:t>
      </w:r>
      <w:r w:rsidRPr="009922DA">
        <w:rPr>
          <w:rFonts w:ascii="Arial" w:hAnsi="Arial" w:cs="Arial"/>
          <w:b/>
          <w:sz w:val="22"/>
          <w:szCs w:val="22"/>
        </w:rPr>
        <w:t>для</w:t>
      </w:r>
      <w:r>
        <w:rPr>
          <w:rFonts w:ascii="Arial" w:hAnsi="Arial" w:cs="Arial"/>
          <w:b/>
          <w:sz w:val="22"/>
          <w:szCs w:val="22"/>
        </w:rPr>
        <w:t xml:space="preserve"> СИ</w:t>
      </w:r>
      <w:r w:rsidRPr="009922DA">
        <w:rPr>
          <w:rFonts w:ascii="Arial" w:hAnsi="Arial" w:cs="Arial"/>
          <w:b/>
          <w:sz w:val="22"/>
          <w:szCs w:val="22"/>
        </w:rPr>
        <w:t>, применяем</w:t>
      </w:r>
      <w:r w:rsidRPr="00EA48F3">
        <w:rPr>
          <w:rFonts w:ascii="Arial" w:hAnsi="Arial" w:cs="Arial"/>
          <w:b/>
          <w:sz w:val="22"/>
          <w:szCs w:val="22"/>
        </w:rPr>
        <w:t xml:space="preserve">ых </w:t>
      </w:r>
      <w:r w:rsidRPr="009922DA">
        <w:rPr>
          <w:rFonts w:ascii="Arial" w:hAnsi="Arial" w:cs="Arial"/>
          <w:b/>
          <w:sz w:val="22"/>
          <w:szCs w:val="22"/>
        </w:rPr>
        <w:t xml:space="preserve">в </w:t>
      </w:r>
      <w:r>
        <w:rPr>
          <w:rFonts w:ascii="Arial" w:hAnsi="Arial" w:cs="Arial"/>
          <w:b/>
          <w:sz w:val="22"/>
          <w:szCs w:val="22"/>
        </w:rPr>
        <w:t>СЗМ, на основании показателей надежности</w:t>
      </w:r>
    </w:p>
    <w:p w:rsidR="00EF3226" w:rsidRPr="00F560A1" w:rsidRDefault="00EF3226" w:rsidP="00EF3226">
      <w:pPr>
        <w:ind w:firstLine="397"/>
        <w:rPr>
          <w:rFonts w:ascii="Arial" w:hAnsi="Arial" w:cs="Arial"/>
          <w:b/>
          <w:sz w:val="22"/>
          <w:szCs w:val="22"/>
        </w:rPr>
      </w:pPr>
    </w:p>
    <w:p w:rsidR="00EF3226" w:rsidRDefault="00EA3470" w:rsidP="00EF3226">
      <w:pPr>
        <w:ind w:firstLine="397"/>
        <w:rPr>
          <w:rFonts w:ascii="Arial" w:hAnsi="Arial" w:cs="Arial"/>
          <w:b/>
          <w:sz w:val="22"/>
          <w:szCs w:val="22"/>
        </w:rPr>
      </w:pPr>
      <w:r>
        <w:rPr>
          <w:rFonts w:ascii="Arial" w:hAnsi="Arial" w:cs="Arial"/>
          <w:b/>
          <w:sz w:val="22"/>
          <w:szCs w:val="22"/>
        </w:rPr>
        <w:tab/>
      </w:r>
      <w:r w:rsidR="00E17637">
        <w:rPr>
          <w:rFonts w:ascii="Arial" w:hAnsi="Arial" w:cs="Arial"/>
          <w:b/>
          <w:sz w:val="22"/>
          <w:szCs w:val="22"/>
        </w:rPr>
        <w:t>Б</w:t>
      </w:r>
      <w:r w:rsidR="00EF3226" w:rsidRPr="00F560A1">
        <w:rPr>
          <w:rFonts w:ascii="Arial" w:hAnsi="Arial" w:cs="Arial"/>
          <w:b/>
          <w:sz w:val="22"/>
          <w:szCs w:val="22"/>
        </w:rPr>
        <w:t xml:space="preserve">.1 Методика </w:t>
      </w:r>
      <w:r w:rsidR="00833902">
        <w:rPr>
          <w:rFonts w:ascii="Arial" w:hAnsi="Arial" w:cs="Arial"/>
          <w:b/>
          <w:sz w:val="22"/>
          <w:szCs w:val="22"/>
        </w:rPr>
        <w:t>назначения</w:t>
      </w:r>
      <w:r w:rsidR="00833902" w:rsidRPr="00F560A1">
        <w:rPr>
          <w:rFonts w:ascii="Arial" w:hAnsi="Arial" w:cs="Arial"/>
          <w:b/>
          <w:sz w:val="22"/>
          <w:szCs w:val="22"/>
        </w:rPr>
        <w:t xml:space="preserve"> </w:t>
      </w:r>
      <w:r w:rsidR="0042352A">
        <w:rPr>
          <w:rFonts w:ascii="Arial" w:hAnsi="Arial" w:cs="Arial"/>
          <w:b/>
          <w:sz w:val="22"/>
          <w:szCs w:val="22"/>
        </w:rPr>
        <w:t xml:space="preserve">первичного </w:t>
      </w:r>
      <w:r w:rsidR="00EF3226">
        <w:rPr>
          <w:rFonts w:ascii="Arial" w:hAnsi="Arial" w:cs="Arial"/>
          <w:b/>
          <w:sz w:val="22"/>
          <w:szCs w:val="22"/>
        </w:rPr>
        <w:t>МПКИ</w:t>
      </w:r>
    </w:p>
    <w:p w:rsidR="00EF3226" w:rsidRDefault="00EF3226" w:rsidP="00EF3226">
      <w:pPr>
        <w:ind w:firstLine="397"/>
        <w:rPr>
          <w:rFonts w:ascii="Arial" w:hAnsi="Arial" w:cs="Arial"/>
          <w:b/>
          <w:sz w:val="16"/>
          <w:szCs w:val="16"/>
        </w:rPr>
      </w:pPr>
    </w:p>
    <w:p w:rsidR="0042352A" w:rsidRPr="0042352A" w:rsidRDefault="00EA3470" w:rsidP="00EE67A4">
      <w:pPr>
        <w:ind w:firstLine="397"/>
        <w:jc w:val="both"/>
        <w:rPr>
          <w:rFonts w:ascii="Arial" w:hAnsi="Arial" w:cs="Arial"/>
          <w:sz w:val="20"/>
          <w:szCs w:val="20"/>
        </w:rPr>
      </w:pPr>
      <w:r>
        <w:rPr>
          <w:rFonts w:ascii="Arial" w:hAnsi="Arial" w:cs="Arial"/>
          <w:sz w:val="20"/>
          <w:szCs w:val="20"/>
        </w:rPr>
        <w:tab/>
        <w:t xml:space="preserve">Б.1.1 </w:t>
      </w:r>
      <w:r w:rsidR="0042352A" w:rsidRPr="0042352A">
        <w:rPr>
          <w:rFonts w:ascii="Arial" w:hAnsi="Arial" w:cs="Arial"/>
          <w:sz w:val="20"/>
          <w:szCs w:val="20"/>
        </w:rPr>
        <w:t xml:space="preserve">Первичный МПКИ </w:t>
      </w:r>
      <w:r w:rsidR="00833902">
        <w:rPr>
          <w:rFonts w:ascii="Arial" w:hAnsi="Arial" w:cs="Arial"/>
          <w:sz w:val="20"/>
          <w:szCs w:val="20"/>
        </w:rPr>
        <w:t>назначается</w:t>
      </w:r>
      <w:r w:rsidR="00833902" w:rsidRPr="0042352A">
        <w:rPr>
          <w:rFonts w:ascii="Arial" w:hAnsi="Arial" w:cs="Arial"/>
          <w:sz w:val="20"/>
          <w:szCs w:val="20"/>
        </w:rPr>
        <w:t xml:space="preserve"> </w:t>
      </w:r>
      <w:r w:rsidR="0042352A" w:rsidRPr="0042352A">
        <w:rPr>
          <w:rFonts w:ascii="Arial" w:hAnsi="Arial" w:cs="Arial"/>
          <w:sz w:val="20"/>
          <w:szCs w:val="20"/>
        </w:rPr>
        <w:t>для</w:t>
      </w:r>
      <w:r w:rsidR="00833902">
        <w:rPr>
          <w:rFonts w:ascii="Arial" w:hAnsi="Arial" w:cs="Arial"/>
          <w:sz w:val="20"/>
          <w:szCs w:val="20"/>
        </w:rPr>
        <w:t xml:space="preserve"> типов</w:t>
      </w:r>
      <w:r w:rsidR="0042352A" w:rsidRPr="0042352A">
        <w:rPr>
          <w:rFonts w:ascii="Arial" w:hAnsi="Arial" w:cs="Arial"/>
          <w:sz w:val="20"/>
          <w:szCs w:val="20"/>
        </w:rPr>
        <w:t xml:space="preserve"> средств измерений, которые впервые попадают на рынок страны как после государственных приемочных испытаний, так и </w:t>
      </w:r>
      <w:r w:rsidR="00833902">
        <w:rPr>
          <w:rFonts w:ascii="Arial" w:hAnsi="Arial" w:cs="Arial"/>
          <w:sz w:val="20"/>
          <w:szCs w:val="20"/>
        </w:rPr>
        <w:t>в рамках процедуры признания результатов испытаний и утверждения типа</w:t>
      </w:r>
      <w:r w:rsidR="0042352A" w:rsidRPr="0042352A">
        <w:rPr>
          <w:rFonts w:ascii="Arial" w:hAnsi="Arial" w:cs="Arial"/>
          <w:sz w:val="20"/>
          <w:szCs w:val="20"/>
        </w:rPr>
        <w:t xml:space="preserve">. </w:t>
      </w:r>
    </w:p>
    <w:p w:rsidR="0042352A" w:rsidRPr="0042352A" w:rsidRDefault="0042352A" w:rsidP="00EE67A4">
      <w:pPr>
        <w:jc w:val="both"/>
        <w:rPr>
          <w:rFonts w:ascii="Arial" w:hAnsi="Arial" w:cs="Arial"/>
          <w:sz w:val="20"/>
          <w:szCs w:val="20"/>
        </w:rPr>
      </w:pPr>
      <w:r w:rsidRPr="0042352A">
        <w:rPr>
          <w:rFonts w:ascii="Arial" w:hAnsi="Arial" w:cs="Arial"/>
          <w:sz w:val="20"/>
          <w:szCs w:val="20"/>
        </w:rPr>
        <w:tab/>
      </w:r>
      <w:r>
        <w:rPr>
          <w:rFonts w:ascii="Arial" w:hAnsi="Arial" w:cs="Arial"/>
          <w:sz w:val="20"/>
          <w:szCs w:val="20"/>
        </w:rPr>
        <w:t xml:space="preserve">Для оценки </w:t>
      </w:r>
      <w:r w:rsidRPr="0042352A">
        <w:rPr>
          <w:rFonts w:ascii="Arial" w:hAnsi="Arial" w:cs="Arial"/>
          <w:sz w:val="20"/>
          <w:szCs w:val="20"/>
        </w:rPr>
        <w:t>первичного МП</w:t>
      </w:r>
      <w:r>
        <w:rPr>
          <w:rFonts w:ascii="Arial" w:hAnsi="Arial" w:cs="Arial"/>
          <w:sz w:val="20"/>
          <w:szCs w:val="20"/>
        </w:rPr>
        <w:t>К</w:t>
      </w:r>
      <w:r w:rsidRPr="0042352A">
        <w:rPr>
          <w:rFonts w:ascii="Arial" w:hAnsi="Arial" w:cs="Arial"/>
          <w:sz w:val="20"/>
          <w:szCs w:val="20"/>
        </w:rPr>
        <w:t xml:space="preserve">И СИ </w:t>
      </w:r>
      <w:r w:rsidR="00833902">
        <w:rPr>
          <w:rFonts w:ascii="Arial" w:hAnsi="Arial" w:cs="Arial"/>
          <w:sz w:val="20"/>
          <w:szCs w:val="20"/>
        </w:rPr>
        <w:t>изготовитель</w:t>
      </w:r>
      <w:r w:rsidR="008D2577">
        <w:rPr>
          <w:rFonts w:ascii="Arial" w:hAnsi="Arial" w:cs="Arial"/>
          <w:sz w:val="20"/>
          <w:szCs w:val="20"/>
        </w:rPr>
        <w:t xml:space="preserve"> или уполномоченное </w:t>
      </w:r>
      <w:r w:rsidR="0054300E">
        <w:rPr>
          <w:rFonts w:ascii="Arial" w:hAnsi="Arial" w:cs="Arial"/>
          <w:sz w:val="20"/>
          <w:szCs w:val="20"/>
        </w:rPr>
        <w:t xml:space="preserve">им </w:t>
      </w:r>
      <w:r w:rsidR="008D2577">
        <w:rPr>
          <w:rFonts w:ascii="Arial" w:hAnsi="Arial" w:cs="Arial"/>
          <w:sz w:val="20"/>
          <w:szCs w:val="20"/>
        </w:rPr>
        <w:t>лицо</w:t>
      </w:r>
      <w:r w:rsidR="00833902">
        <w:rPr>
          <w:rFonts w:ascii="Arial" w:hAnsi="Arial" w:cs="Arial"/>
          <w:sz w:val="20"/>
          <w:szCs w:val="20"/>
        </w:rPr>
        <w:t xml:space="preserve"> представляет на экспертизу </w:t>
      </w:r>
      <w:r w:rsidR="008D2577">
        <w:rPr>
          <w:rFonts w:ascii="Arial" w:hAnsi="Arial" w:cs="Arial"/>
          <w:sz w:val="20"/>
          <w:szCs w:val="20"/>
        </w:rPr>
        <w:t xml:space="preserve">утвержденные и </w:t>
      </w:r>
      <w:r w:rsidR="00833902">
        <w:rPr>
          <w:rFonts w:ascii="Arial" w:hAnsi="Arial" w:cs="Arial"/>
          <w:sz w:val="20"/>
          <w:szCs w:val="20"/>
        </w:rPr>
        <w:t>заверенные копии следующих документов</w:t>
      </w:r>
      <w:r w:rsidR="008A437C">
        <w:rPr>
          <w:rFonts w:ascii="Arial" w:hAnsi="Arial" w:cs="Arial"/>
          <w:sz w:val="20"/>
          <w:szCs w:val="20"/>
        </w:rPr>
        <w:t xml:space="preserve"> (указаны в порядке предпочтения)</w:t>
      </w:r>
      <w:r w:rsidRPr="0042352A">
        <w:rPr>
          <w:rFonts w:ascii="Arial" w:hAnsi="Arial" w:cs="Arial"/>
          <w:sz w:val="20"/>
          <w:szCs w:val="20"/>
        </w:rPr>
        <w:t>:</w:t>
      </w:r>
    </w:p>
    <w:p w:rsidR="007734BB" w:rsidRPr="008A437C" w:rsidRDefault="0042352A" w:rsidP="00EE67A4">
      <w:pPr>
        <w:jc w:val="both"/>
        <w:rPr>
          <w:rFonts w:ascii="Arial" w:hAnsi="Arial" w:cs="Arial"/>
          <w:sz w:val="20"/>
          <w:szCs w:val="20"/>
        </w:rPr>
      </w:pPr>
      <w:r w:rsidRPr="0042352A">
        <w:rPr>
          <w:rFonts w:ascii="Arial" w:hAnsi="Arial" w:cs="Arial"/>
          <w:sz w:val="20"/>
          <w:szCs w:val="20"/>
        </w:rPr>
        <w:tab/>
      </w:r>
      <w:r w:rsidR="008D2577">
        <w:rPr>
          <w:rFonts w:ascii="Arial" w:hAnsi="Arial" w:cs="Arial"/>
          <w:sz w:val="20"/>
          <w:szCs w:val="20"/>
        </w:rPr>
        <w:t>1) материалы испытаний</w:t>
      </w:r>
      <w:r w:rsidR="008A437C">
        <w:rPr>
          <w:rFonts w:ascii="Arial" w:hAnsi="Arial" w:cs="Arial"/>
          <w:sz w:val="20"/>
          <w:szCs w:val="20"/>
        </w:rPr>
        <w:t xml:space="preserve"> партии СИ</w:t>
      </w:r>
      <w:r w:rsidR="008D2577">
        <w:rPr>
          <w:rFonts w:ascii="Arial" w:hAnsi="Arial" w:cs="Arial"/>
          <w:sz w:val="20"/>
          <w:szCs w:val="20"/>
        </w:rPr>
        <w:t xml:space="preserve"> на</w:t>
      </w:r>
      <w:r w:rsidR="008A437C">
        <w:rPr>
          <w:rFonts w:ascii="Arial" w:hAnsi="Arial" w:cs="Arial"/>
          <w:sz w:val="20"/>
          <w:szCs w:val="20"/>
        </w:rPr>
        <w:t xml:space="preserve"> метрологическую</w:t>
      </w:r>
      <w:r w:rsidR="008D2577">
        <w:rPr>
          <w:rFonts w:ascii="Arial" w:hAnsi="Arial" w:cs="Arial"/>
          <w:sz w:val="20"/>
          <w:szCs w:val="20"/>
        </w:rPr>
        <w:t xml:space="preserve"> надежность </w:t>
      </w:r>
      <w:r w:rsidR="008A437C">
        <w:rPr>
          <w:rFonts w:ascii="Arial" w:hAnsi="Arial" w:cs="Arial"/>
          <w:sz w:val="20"/>
          <w:szCs w:val="20"/>
        </w:rPr>
        <w:t xml:space="preserve">СИ </w:t>
      </w:r>
      <w:r w:rsidR="008A437C" w:rsidRPr="00EE67A4">
        <w:rPr>
          <w:rFonts w:ascii="Arial" w:hAnsi="Arial" w:cs="Arial"/>
          <w:sz w:val="20"/>
          <w:szCs w:val="20"/>
        </w:rPr>
        <w:t>(</w:t>
      </w:r>
      <w:r w:rsidR="008A437C">
        <w:rPr>
          <w:rFonts w:ascii="Arial" w:hAnsi="Arial" w:cs="Arial"/>
          <w:sz w:val="20"/>
          <w:szCs w:val="20"/>
        </w:rPr>
        <w:t>акты отбора образцов, программы и планы, протоколы, отчеты, акты);</w:t>
      </w:r>
    </w:p>
    <w:p w:rsidR="0042352A" w:rsidRDefault="0042352A" w:rsidP="00EE67A4">
      <w:pPr>
        <w:jc w:val="both"/>
        <w:rPr>
          <w:rFonts w:ascii="Arial" w:hAnsi="Arial" w:cs="Arial"/>
          <w:sz w:val="20"/>
          <w:szCs w:val="20"/>
        </w:rPr>
      </w:pPr>
      <w:r>
        <w:rPr>
          <w:rFonts w:ascii="Arial" w:hAnsi="Arial" w:cs="Arial"/>
          <w:sz w:val="20"/>
          <w:szCs w:val="20"/>
        </w:rPr>
        <w:tab/>
      </w:r>
      <w:r w:rsidR="008A437C">
        <w:rPr>
          <w:rFonts w:ascii="Arial" w:hAnsi="Arial" w:cs="Arial"/>
          <w:sz w:val="20"/>
          <w:szCs w:val="20"/>
        </w:rPr>
        <w:t xml:space="preserve">2) материалы испытаний отдельных комплектующих элементов, метрологическая надежность которых существенно влияет на метрологичекую надежность СИ в целом (измерительные преобразователи и т.п.); </w:t>
      </w:r>
      <w:r w:rsidR="007734BB">
        <w:rPr>
          <w:rFonts w:ascii="Arial" w:hAnsi="Arial" w:cs="Arial"/>
          <w:sz w:val="20"/>
          <w:szCs w:val="20"/>
        </w:rPr>
        <w:t xml:space="preserve"> </w:t>
      </w:r>
    </w:p>
    <w:p w:rsidR="0042352A" w:rsidRPr="0042352A" w:rsidRDefault="007734BB" w:rsidP="00EE67A4">
      <w:pPr>
        <w:jc w:val="both"/>
        <w:rPr>
          <w:rFonts w:ascii="Arial" w:hAnsi="Arial" w:cs="Arial"/>
          <w:sz w:val="20"/>
          <w:szCs w:val="20"/>
        </w:rPr>
      </w:pPr>
      <w:r>
        <w:rPr>
          <w:rFonts w:ascii="Arial" w:hAnsi="Arial" w:cs="Arial"/>
          <w:sz w:val="20"/>
          <w:szCs w:val="20"/>
        </w:rPr>
        <w:tab/>
        <w:t>3)</w:t>
      </w:r>
      <w:r w:rsidR="0042352A" w:rsidRPr="0042352A">
        <w:rPr>
          <w:rFonts w:ascii="Arial" w:hAnsi="Arial" w:cs="Arial"/>
          <w:sz w:val="20"/>
          <w:szCs w:val="20"/>
        </w:rPr>
        <w:t xml:space="preserve"> </w:t>
      </w:r>
      <w:r w:rsidR="00060F00">
        <w:rPr>
          <w:rFonts w:ascii="Arial" w:hAnsi="Arial" w:cs="Arial"/>
          <w:sz w:val="20"/>
          <w:szCs w:val="20"/>
        </w:rPr>
        <w:t>д</w:t>
      </w:r>
      <w:r w:rsidR="008A437C">
        <w:rPr>
          <w:rFonts w:ascii="Arial" w:hAnsi="Arial" w:cs="Arial"/>
          <w:sz w:val="20"/>
          <w:szCs w:val="20"/>
        </w:rPr>
        <w:t xml:space="preserve">окументы, устанавливающие показатели надежности СИ (описание типа, технические условия, спецификации, иная конструкторская документация, содержащая информацию о показателях надежности), </w:t>
      </w:r>
      <w:r w:rsidR="0042352A">
        <w:rPr>
          <w:rFonts w:ascii="Arial" w:hAnsi="Arial" w:cs="Arial"/>
          <w:sz w:val="20"/>
          <w:szCs w:val="20"/>
        </w:rPr>
        <w:t xml:space="preserve">справочные </w:t>
      </w:r>
      <w:r w:rsidR="0042352A" w:rsidRPr="0042352A">
        <w:rPr>
          <w:rFonts w:ascii="Arial" w:hAnsi="Arial" w:cs="Arial"/>
          <w:sz w:val="20"/>
          <w:szCs w:val="20"/>
        </w:rPr>
        <w:t xml:space="preserve">данные о </w:t>
      </w:r>
      <w:r w:rsidR="0042352A">
        <w:rPr>
          <w:rFonts w:ascii="Arial" w:hAnsi="Arial" w:cs="Arial"/>
          <w:sz w:val="20"/>
          <w:szCs w:val="20"/>
        </w:rPr>
        <w:t xml:space="preserve">надежности сборочных единиц </w:t>
      </w:r>
      <w:r w:rsidR="0042352A" w:rsidRPr="0042352A">
        <w:rPr>
          <w:rFonts w:ascii="Arial" w:hAnsi="Arial" w:cs="Arial"/>
          <w:sz w:val="20"/>
          <w:szCs w:val="20"/>
        </w:rPr>
        <w:t>СИ</w:t>
      </w:r>
      <w:r>
        <w:rPr>
          <w:rFonts w:ascii="Arial" w:hAnsi="Arial" w:cs="Arial"/>
          <w:sz w:val="20"/>
          <w:szCs w:val="20"/>
        </w:rPr>
        <w:t xml:space="preserve">, если они используются в </w:t>
      </w:r>
      <w:r w:rsidR="00EA3470">
        <w:rPr>
          <w:rFonts w:ascii="Arial" w:hAnsi="Arial" w:cs="Arial"/>
          <w:sz w:val="20"/>
          <w:szCs w:val="20"/>
        </w:rPr>
        <w:t>расчетах общей надежности СИ</w:t>
      </w:r>
      <w:r w:rsidR="0042352A" w:rsidRPr="0042352A">
        <w:rPr>
          <w:rFonts w:ascii="Arial" w:hAnsi="Arial" w:cs="Arial"/>
          <w:sz w:val="20"/>
          <w:szCs w:val="20"/>
        </w:rPr>
        <w:t>;</w:t>
      </w:r>
    </w:p>
    <w:p w:rsidR="0042352A" w:rsidRPr="0042352A" w:rsidRDefault="0042352A" w:rsidP="00EE67A4">
      <w:pPr>
        <w:jc w:val="both"/>
        <w:rPr>
          <w:rFonts w:ascii="Arial" w:hAnsi="Arial" w:cs="Arial"/>
          <w:sz w:val="20"/>
          <w:szCs w:val="20"/>
        </w:rPr>
      </w:pPr>
      <w:r w:rsidRPr="0042352A">
        <w:rPr>
          <w:rFonts w:ascii="Arial" w:hAnsi="Arial" w:cs="Arial"/>
          <w:sz w:val="20"/>
          <w:szCs w:val="20"/>
        </w:rPr>
        <w:tab/>
      </w:r>
      <w:r w:rsidR="007734BB">
        <w:rPr>
          <w:rFonts w:ascii="Arial" w:hAnsi="Arial" w:cs="Arial"/>
          <w:sz w:val="20"/>
          <w:szCs w:val="20"/>
        </w:rPr>
        <w:t>4)</w:t>
      </w:r>
      <w:r>
        <w:rPr>
          <w:rFonts w:ascii="Arial" w:hAnsi="Arial" w:cs="Arial"/>
          <w:sz w:val="20"/>
          <w:szCs w:val="20"/>
        </w:rPr>
        <w:t xml:space="preserve"> </w:t>
      </w:r>
      <w:r w:rsidR="00EA3470">
        <w:rPr>
          <w:rFonts w:ascii="Arial" w:hAnsi="Arial" w:cs="Arial"/>
          <w:sz w:val="20"/>
          <w:szCs w:val="20"/>
        </w:rPr>
        <w:t xml:space="preserve">информация </w:t>
      </w:r>
      <w:r w:rsidRPr="0042352A">
        <w:rPr>
          <w:rFonts w:ascii="Arial" w:hAnsi="Arial" w:cs="Arial"/>
          <w:sz w:val="20"/>
          <w:szCs w:val="20"/>
        </w:rPr>
        <w:t>о</w:t>
      </w:r>
      <w:r w:rsidR="00EA3470">
        <w:rPr>
          <w:rFonts w:ascii="Arial" w:hAnsi="Arial" w:cs="Arial"/>
          <w:sz w:val="20"/>
          <w:szCs w:val="20"/>
        </w:rPr>
        <w:t>б эксплуатационной</w:t>
      </w:r>
      <w:r w:rsidRPr="0042352A">
        <w:rPr>
          <w:rFonts w:ascii="Arial" w:hAnsi="Arial" w:cs="Arial"/>
          <w:sz w:val="20"/>
          <w:szCs w:val="20"/>
        </w:rPr>
        <w:t xml:space="preserve"> </w:t>
      </w:r>
      <w:r w:rsidR="00EA3470">
        <w:rPr>
          <w:rFonts w:ascii="Arial" w:hAnsi="Arial" w:cs="Arial"/>
          <w:sz w:val="20"/>
          <w:szCs w:val="20"/>
        </w:rPr>
        <w:t xml:space="preserve">надежности </w:t>
      </w:r>
      <w:r w:rsidRPr="0042352A">
        <w:rPr>
          <w:rFonts w:ascii="Arial" w:hAnsi="Arial" w:cs="Arial"/>
          <w:sz w:val="20"/>
          <w:szCs w:val="20"/>
        </w:rPr>
        <w:t>МПИ СИ-аналогов</w:t>
      </w:r>
      <w:r w:rsidR="00EA3470">
        <w:rPr>
          <w:rFonts w:ascii="Arial" w:hAnsi="Arial" w:cs="Arial"/>
          <w:sz w:val="20"/>
          <w:szCs w:val="20"/>
        </w:rPr>
        <w:t>, при наличии</w:t>
      </w:r>
      <w:r w:rsidRPr="0042352A">
        <w:rPr>
          <w:rFonts w:ascii="Arial" w:hAnsi="Arial" w:cs="Arial"/>
          <w:sz w:val="20"/>
          <w:szCs w:val="20"/>
        </w:rPr>
        <w:t>.</w:t>
      </w:r>
    </w:p>
    <w:p w:rsidR="0042352A" w:rsidRPr="0042352A" w:rsidRDefault="0042352A" w:rsidP="0042352A">
      <w:pPr>
        <w:rPr>
          <w:rFonts w:ascii="Arial" w:hAnsi="Arial" w:cs="Arial"/>
          <w:sz w:val="20"/>
          <w:szCs w:val="20"/>
        </w:rPr>
      </w:pPr>
      <w:r w:rsidRPr="0042352A">
        <w:rPr>
          <w:rFonts w:ascii="Arial" w:hAnsi="Arial" w:cs="Arial"/>
          <w:sz w:val="20"/>
          <w:szCs w:val="20"/>
        </w:rPr>
        <w:tab/>
      </w:r>
    </w:p>
    <w:p w:rsidR="0090446C" w:rsidRPr="00FB670E" w:rsidRDefault="0042352A" w:rsidP="0042352A">
      <w:pPr>
        <w:jc w:val="both"/>
        <w:rPr>
          <w:rFonts w:ascii="Arial" w:hAnsi="Arial" w:cs="Arial"/>
          <w:b/>
          <w:sz w:val="20"/>
          <w:szCs w:val="20"/>
        </w:rPr>
      </w:pPr>
      <w:r w:rsidRPr="00FB670E">
        <w:rPr>
          <w:rFonts w:ascii="Arial" w:hAnsi="Arial" w:cs="Arial"/>
          <w:b/>
          <w:sz w:val="20"/>
          <w:szCs w:val="20"/>
        </w:rPr>
        <w:tab/>
      </w:r>
      <w:r w:rsidR="0090446C" w:rsidRPr="00FB670E">
        <w:rPr>
          <w:rFonts w:ascii="Arial" w:hAnsi="Arial" w:cs="Arial"/>
          <w:b/>
          <w:sz w:val="20"/>
          <w:szCs w:val="20"/>
        </w:rPr>
        <w:t>Б.1.2 Расчетный метод</w:t>
      </w:r>
      <w:r w:rsidR="00FB670E" w:rsidRPr="00FB670E">
        <w:rPr>
          <w:rFonts w:ascii="Arial" w:hAnsi="Arial" w:cs="Arial"/>
          <w:b/>
          <w:sz w:val="20"/>
          <w:szCs w:val="20"/>
        </w:rPr>
        <w:t xml:space="preserve"> по </w:t>
      </w:r>
      <w:r w:rsidR="007801E4">
        <w:rPr>
          <w:rFonts w:ascii="Arial" w:hAnsi="Arial" w:cs="Arial"/>
          <w:b/>
          <w:sz w:val="20"/>
          <w:szCs w:val="20"/>
        </w:rPr>
        <w:t xml:space="preserve">показателю </w:t>
      </w:r>
      <w:r w:rsidR="00FB670E" w:rsidRPr="00FB670E">
        <w:rPr>
          <w:rFonts w:ascii="Arial" w:hAnsi="Arial" w:cs="Arial"/>
          <w:b/>
          <w:sz w:val="20"/>
          <w:szCs w:val="20"/>
        </w:rPr>
        <w:t>средн</w:t>
      </w:r>
      <w:r w:rsidR="007801E4">
        <w:rPr>
          <w:rFonts w:ascii="Arial" w:hAnsi="Arial" w:cs="Arial"/>
          <w:b/>
          <w:sz w:val="20"/>
          <w:szCs w:val="20"/>
        </w:rPr>
        <w:t>ей</w:t>
      </w:r>
      <w:r w:rsidR="00FB670E" w:rsidRPr="00FB670E">
        <w:rPr>
          <w:rFonts w:ascii="Arial" w:hAnsi="Arial" w:cs="Arial"/>
          <w:b/>
          <w:sz w:val="20"/>
          <w:szCs w:val="20"/>
        </w:rPr>
        <w:t xml:space="preserve"> наработк</w:t>
      </w:r>
      <w:r w:rsidR="007801E4">
        <w:rPr>
          <w:rFonts w:ascii="Arial" w:hAnsi="Arial" w:cs="Arial"/>
          <w:b/>
          <w:sz w:val="20"/>
          <w:szCs w:val="20"/>
        </w:rPr>
        <w:t>и</w:t>
      </w:r>
      <w:r w:rsidR="00FB670E" w:rsidRPr="00FB670E">
        <w:rPr>
          <w:rFonts w:ascii="Arial" w:hAnsi="Arial" w:cs="Arial"/>
          <w:b/>
          <w:sz w:val="20"/>
          <w:szCs w:val="20"/>
        </w:rPr>
        <w:t xml:space="preserve"> до отказа </w:t>
      </w:r>
    </w:p>
    <w:p w:rsidR="00FB670E" w:rsidRDefault="002B5D90" w:rsidP="0042352A">
      <w:pPr>
        <w:jc w:val="both"/>
        <w:rPr>
          <w:rFonts w:ascii="Arial" w:hAnsi="Arial" w:cs="Arial"/>
          <w:sz w:val="20"/>
          <w:szCs w:val="20"/>
        </w:rPr>
      </w:pPr>
      <w:r>
        <w:rPr>
          <w:rFonts w:ascii="Arial" w:hAnsi="Arial" w:cs="Arial"/>
          <w:sz w:val="20"/>
          <w:szCs w:val="20"/>
        </w:rPr>
        <w:tab/>
      </w:r>
    </w:p>
    <w:p w:rsidR="007D2AA2" w:rsidRDefault="00FB670E" w:rsidP="0042352A">
      <w:pPr>
        <w:jc w:val="both"/>
        <w:rPr>
          <w:rFonts w:ascii="Arial" w:hAnsi="Arial" w:cs="Arial"/>
          <w:sz w:val="20"/>
          <w:szCs w:val="20"/>
        </w:rPr>
      </w:pPr>
      <w:r>
        <w:rPr>
          <w:rFonts w:ascii="Arial" w:hAnsi="Arial" w:cs="Arial"/>
          <w:sz w:val="20"/>
          <w:szCs w:val="20"/>
        </w:rPr>
        <w:tab/>
      </w:r>
      <w:r w:rsidR="00034499">
        <w:rPr>
          <w:rFonts w:ascii="Arial" w:hAnsi="Arial" w:cs="Arial"/>
          <w:sz w:val="20"/>
          <w:szCs w:val="20"/>
        </w:rPr>
        <w:t xml:space="preserve">Б.1.2.1 </w:t>
      </w:r>
      <w:r w:rsidR="00EA3470">
        <w:rPr>
          <w:rFonts w:ascii="Arial" w:hAnsi="Arial" w:cs="Arial"/>
          <w:sz w:val="20"/>
          <w:szCs w:val="20"/>
        </w:rPr>
        <w:t xml:space="preserve">За основу </w:t>
      </w:r>
      <w:r w:rsidR="00874726">
        <w:rPr>
          <w:rFonts w:ascii="Arial" w:hAnsi="Arial" w:cs="Arial"/>
          <w:sz w:val="20"/>
          <w:szCs w:val="20"/>
        </w:rPr>
        <w:t xml:space="preserve">расчета МПКИ </w:t>
      </w:r>
      <w:r w:rsidR="00EA3470">
        <w:rPr>
          <w:rFonts w:ascii="Arial" w:hAnsi="Arial" w:cs="Arial"/>
          <w:sz w:val="20"/>
          <w:szCs w:val="20"/>
        </w:rPr>
        <w:t>берется показатель надежности – средняя наработка до отказа</w:t>
      </w:r>
      <w:r w:rsidR="003B3023">
        <w:rPr>
          <w:rFonts w:ascii="Arial" w:hAnsi="Arial" w:cs="Arial"/>
          <w:sz w:val="20"/>
          <w:szCs w:val="20"/>
        </w:rPr>
        <w:t xml:space="preserve"> (</w:t>
      </w:r>
      <w:r w:rsidR="003B3023" w:rsidRPr="003B3023">
        <w:rPr>
          <w:rFonts w:ascii="Arial" w:hAnsi="Arial" w:cs="Arial"/>
          <w:i/>
          <w:sz w:val="20"/>
          <w:szCs w:val="20"/>
        </w:rPr>
        <w:t>Т</w:t>
      </w:r>
      <w:r w:rsidR="003B3023" w:rsidRPr="001949FE">
        <w:rPr>
          <w:rFonts w:ascii="Arial" w:hAnsi="Arial" w:cs="Arial"/>
          <w:sz w:val="20"/>
          <w:szCs w:val="20"/>
          <w:vertAlign w:val="subscript"/>
        </w:rPr>
        <w:t>ср</w:t>
      </w:r>
      <w:r w:rsidR="003B3023">
        <w:rPr>
          <w:rFonts w:ascii="Arial" w:hAnsi="Arial" w:cs="Arial"/>
          <w:sz w:val="20"/>
          <w:szCs w:val="20"/>
        </w:rPr>
        <w:t>)</w:t>
      </w:r>
      <w:r w:rsidR="00EA3470">
        <w:rPr>
          <w:rFonts w:ascii="Arial" w:hAnsi="Arial" w:cs="Arial"/>
          <w:sz w:val="20"/>
          <w:szCs w:val="20"/>
        </w:rPr>
        <w:t xml:space="preserve">, которая является пределом надежности средства измерений, </w:t>
      </w:r>
      <w:r w:rsidR="00874726">
        <w:rPr>
          <w:rFonts w:ascii="Arial" w:hAnsi="Arial" w:cs="Arial"/>
          <w:sz w:val="20"/>
          <w:szCs w:val="20"/>
        </w:rPr>
        <w:t xml:space="preserve">после которого СИ не подлежит восстановлению ввиду экономической нецелесообразности. За наработку до отказа может быть принят срок службы СИ, определяемый надежностью </w:t>
      </w:r>
      <w:r w:rsidR="002B5D90">
        <w:rPr>
          <w:rFonts w:ascii="Arial" w:hAnsi="Arial" w:cs="Arial"/>
          <w:sz w:val="20"/>
          <w:szCs w:val="20"/>
        </w:rPr>
        <w:t>самой надежной сборочной единиц</w:t>
      </w:r>
      <w:r w:rsidR="00AA4D98">
        <w:rPr>
          <w:rFonts w:ascii="Arial" w:hAnsi="Arial" w:cs="Arial"/>
          <w:sz w:val="20"/>
          <w:szCs w:val="20"/>
        </w:rPr>
        <w:t>ы,</w:t>
      </w:r>
      <w:r w:rsidR="002B5D90">
        <w:rPr>
          <w:rFonts w:ascii="Arial" w:hAnsi="Arial" w:cs="Arial"/>
          <w:sz w:val="20"/>
          <w:szCs w:val="20"/>
        </w:rPr>
        <w:t xml:space="preserve"> определяющей срок службы СИ. Например, для счетчика воды такой сборочной единицей является счетный механизм, который нецелесообразно подвергать техническому обслуживанию, в то время как крыльчатка и корпус счетчика воды могут </w:t>
      </w:r>
      <w:r w:rsidR="00AA4D98">
        <w:rPr>
          <w:rFonts w:ascii="Arial" w:hAnsi="Arial" w:cs="Arial"/>
          <w:sz w:val="20"/>
          <w:szCs w:val="20"/>
        </w:rPr>
        <w:t xml:space="preserve">очищаться </w:t>
      </w:r>
      <w:r w:rsidR="002B5D90">
        <w:rPr>
          <w:rFonts w:ascii="Arial" w:hAnsi="Arial" w:cs="Arial"/>
          <w:sz w:val="20"/>
          <w:szCs w:val="20"/>
        </w:rPr>
        <w:t xml:space="preserve">с целью восстановления проектных характеристик.  </w:t>
      </w:r>
      <w:r w:rsidR="007D2AA2">
        <w:rPr>
          <w:rFonts w:ascii="Arial" w:hAnsi="Arial" w:cs="Arial"/>
          <w:sz w:val="20"/>
          <w:szCs w:val="20"/>
        </w:rPr>
        <w:t>Средняя наработка до отказа является основной для определения времени наступления метрологического отказа. Для сферы законодательной метрологии любой отказ является метрологическим.</w:t>
      </w:r>
    </w:p>
    <w:p w:rsidR="00C63285" w:rsidRDefault="00C63285" w:rsidP="0042352A">
      <w:pPr>
        <w:jc w:val="both"/>
        <w:rPr>
          <w:rFonts w:ascii="Arial" w:hAnsi="Arial" w:cs="Arial"/>
          <w:sz w:val="20"/>
          <w:szCs w:val="20"/>
        </w:rPr>
      </w:pPr>
      <w:r>
        <w:rPr>
          <w:rFonts w:ascii="Arial" w:hAnsi="Arial" w:cs="Arial"/>
          <w:sz w:val="20"/>
          <w:szCs w:val="20"/>
        </w:rPr>
        <w:tab/>
        <w:t>В</w:t>
      </w:r>
      <w:r w:rsidRPr="0042352A">
        <w:rPr>
          <w:rFonts w:ascii="Arial" w:hAnsi="Arial" w:cs="Arial"/>
          <w:sz w:val="20"/>
          <w:szCs w:val="20"/>
        </w:rPr>
        <w:t xml:space="preserve">ероятность безотказной работы </w:t>
      </w:r>
      <w:r w:rsidRPr="0042352A">
        <w:rPr>
          <w:rFonts w:ascii="Arial" w:hAnsi="Arial" w:cs="Arial"/>
          <w:i/>
          <w:sz w:val="20"/>
          <w:szCs w:val="20"/>
        </w:rPr>
        <w:t>P(t)</w:t>
      </w:r>
      <w:r w:rsidRPr="0042352A">
        <w:rPr>
          <w:rFonts w:ascii="Arial" w:hAnsi="Arial" w:cs="Arial"/>
          <w:sz w:val="20"/>
          <w:szCs w:val="20"/>
        </w:rPr>
        <w:t xml:space="preserve"> за время (</w:t>
      </w:r>
      <w:r w:rsidR="00D248D6" w:rsidRPr="0042352A">
        <w:rPr>
          <w:rFonts w:ascii="Arial" w:hAnsi="Arial" w:cs="Arial"/>
          <w:sz w:val="20"/>
          <w:szCs w:val="20"/>
        </w:rPr>
        <w:t>наработк</w:t>
      </w:r>
      <w:r w:rsidR="00D248D6">
        <w:rPr>
          <w:rFonts w:ascii="Arial" w:hAnsi="Arial" w:cs="Arial"/>
          <w:sz w:val="20"/>
          <w:szCs w:val="20"/>
        </w:rPr>
        <w:t>у</w:t>
      </w:r>
      <w:r w:rsidRPr="0042352A">
        <w:rPr>
          <w:rFonts w:ascii="Arial" w:hAnsi="Arial" w:cs="Arial"/>
          <w:sz w:val="20"/>
          <w:szCs w:val="20"/>
        </w:rPr>
        <w:t xml:space="preserve">) </w:t>
      </w:r>
      <w:r w:rsidRPr="0042352A">
        <w:rPr>
          <w:rFonts w:ascii="Arial" w:hAnsi="Arial" w:cs="Arial"/>
          <w:i/>
          <w:sz w:val="20"/>
          <w:szCs w:val="20"/>
        </w:rPr>
        <w:t>t</w:t>
      </w:r>
      <w:r w:rsidRPr="0042352A">
        <w:rPr>
          <w:rFonts w:ascii="Arial" w:hAnsi="Arial" w:cs="Arial"/>
          <w:sz w:val="20"/>
          <w:szCs w:val="20"/>
        </w:rPr>
        <w:t xml:space="preserve"> приравнивается к вероятности работы СИ без метрологических отказов </w:t>
      </w:r>
      <w:r w:rsidRPr="00C63285">
        <w:rPr>
          <w:rFonts w:ascii="Arial" w:hAnsi="Arial" w:cs="Arial"/>
          <w:i/>
          <w:sz w:val="20"/>
          <w:szCs w:val="20"/>
        </w:rPr>
        <w:t>P</w:t>
      </w:r>
      <w:r w:rsidRPr="00C63285">
        <w:rPr>
          <w:rFonts w:ascii="Arial" w:hAnsi="Arial" w:cs="Arial"/>
          <w:i/>
          <w:sz w:val="20"/>
          <w:szCs w:val="20"/>
          <w:vertAlign w:val="subscript"/>
        </w:rPr>
        <w:t>M</w:t>
      </w:r>
      <w:r w:rsidRPr="00C63285">
        <w:rPr>
          <w:rFonts w:ascii="Arial" w:hAnsi="Arial" w:cs="Arial"/>
          <w:i/>
          <w:sz w:val="20"/>
          <w:szCs w:val="20"/>
        </w:rPr>
        <w:t>(t)</w:t>
      </w:r>
      <w:r w:rsidRPr="0042352A">
        <w:rPr>
          <w:rFonts w:ascii="Arial" w:hAnsi="Arial" w:cs="Arial"/>
          <w:sz w:val="20"/>
          <w:szCs w:val="20"/>
        </w:rPr>
        <w:t xml:space="preserve"> за время (наработку) </w:t>
      </w:r>
      <w:r w:rsidRPr="0042352A">
        <w:rPr>
          <w:rFonts w:ascii="Arial" w:hAnsi="Arial" w:cs="Arial"/>
          <w:i/>
          <w:sz w:val="20"/>
          <w:szCs w:val="20"/>
        </w:rPr>
        <w:t>t</w:t>
      </w:r>
      <w:r w:rsidRPr="0042352A">
        <w:rPr>
          <w:rFonts w:ascii="Arial" w:hAnsi="Arial" w:cs="Arial"/>
          <w:sz w:val="20"/>
          <w:szCs w:val="20"/>
        </w:rPr>
        <w:t xml:space="preserve"> (</w:t>
      </w:r>
      <w:r w:rsidR="00D248D6">
        <w:rPr>
          <w:rFonts w:ascii="Arial" w:hAnsi="Arial" w:cs="Arial"/>
          <w:sz w:val="20"/>
          <w:szCs w:val="20"/>
        </w:rPr>
        <w:t>в случаях</w:t>
      </w:r>
      <w:r w:rsidRPr="0042352A">
        <w:rPr>
          <w:rFonts w:ascii="Arial" w:hAnsi="Arial" w:cs="Arial"/>
          <w:sz w:val="20"/>
          <w:szCs w:val="20"/>
        </w:rPr>
        <w:t xml:space="preserve">, </w:t>
      </w:r>
      <w:r w:rsidR="00D248D6">
        <w:rPr>
          <w:rFonts w:ascii="Arial" w:hAnsi="Arial" w:cs="Arial"/>
          <w:sz w:val="20"/>
          <w:szCs w:val="20"/>
        </w:rPr>
        <w:t>если</w:t>
      </w:r>
      <w:r w:rsidR="00D248D6" w:rsidRPr="0042352A">
        <w:rPr>
          <w:rFonts w:ascii="Arial" w:hAnsi="Arial" w:cs="Arial"/>
          <w:sz w:val="20"/>
          <w:szCs w:val="20"/>
        </w:rPr>
        <w:t xml:space="preserve"> </w:t>
      </w:r>
      <w:r w:rsidRPr="0042352A">
        <w:rPr>
          <w:rFonts w:ascii="Arial" w:hAnsi="Arial" w:cs="Arial"/>
          <w:sz w:val="20"/>
          <w:szCs w:val="20"/>
        </w:rPr>
        <w:t xml:space="preserve">средняя доля </w:t>
      </w:r>
      <w:r w:rsidRPr="0042352A">
        <w:rPr>
          <w:rFonts w:ascii="Arial" w:hAnsi="Arial" w:cs="Arial"/>
          <w:i/>
          <w:sz w:val="20"/>
          <w:szCs w:val="20"/>
        </w:rPr>
        <w:t>q</w:t>
      </w:r>
      <w:r w:rsidRPr="0042352A">
        <w:rPr>
          <w:rFonts w:ascii="Arial" w:hAnsi="Arial" w:cs="Arial"/>
          <w:sz w:val="20"/>
          <w:szCs w:val="20"/>
        </w:rPr>
        <w:t xml:space="preserve"> метрологических отказов в общем потоке отказов неизвестна</w:t>
      </w:r>
      <w:r w:rsidRPr="00EA48F3">
        <w:rPr>
          <w:rFonts w:ascii="Arial" w:hAnsi="Arial" w:cs="Arial"/>
          <w:sz w:val="20"/>
          <w:szCs w:val="20"/>
        </w:rPr>
        <w:t>)</w:t>
      </w:r>
      <w:r w:rsidR="00D248D6">
        <w:rPr>
          <w:rFonts w:ascii="Arial" w:hAnsi="Arial" w:cs="Arial"/>
          <w:sz w:val="20"/>
          <w:szCs w:val="20"/>
        </w:rPr>
        <w:t>.С</w:t>
      </w:r>
      <w:r w:rsidRPr="0042352A">
        <w:rPr>
          <w:rFonts w:ascii="Arial" w:hAnsi="Arial" w:cs="Arial"/>
          <w:sz w:val="20"/>
          <w:szCs w:val="20"/>
        </w:rPr>
        <w:t>редн</w:t>
      </w:r>
      <w:r w:rsidR="00D248D6">
        <w:rPr>
          <w:rFonts w:ascii="Arial" w:hAnsi="Arial" w:cs="Arial"/>
          <w:sz w:val="20"/>
          <w:szCs w:val="20"/>
        </w:rPr>
        <w:t>яя</w:t>
      </w:r>
      <w:r w:rsidRPr="0042352A">
        <w:rPr>
          <w:rFonts w:ascii="Arial" w:hAnsi="Arial" w:cs="Arial"/>
          <w:sz w:val="20"/>
          <w:szCs w:val="20"/>
        </w:rPr>
        <w:t xml:space="preserve"> </w:t>
      </w:r>
      <w:r w:rsidR="00D248D6" w:rsidRPr="0042352A">
        <w:rPr>
          <w:rFonts w:ascii="Arial" w:hAnsi="Arial" w:cs="Arial"/>
          <w:sz w:val="20"/>
          <w:szCs w:val="20"/>
        </w:rPr>
        <w:t>наработк</w:t>
      </w:r>
      <w:r w:rsidR="00D248D6">
        <w:rPr>
          <w:rFonts w:ascii="Arial" w:hAnsi="Arial" w:cs="Arial"/>
          <w:sz w:val="20"/>
          <w:szCs w:val="20"/>
        </w:rPr>
        <w:t>а</w:t>
      </w:r>
      <w:r w:rsidR="00D248D6" w:rsidRPr="0042352A">
        <w:rPr>
          <w:rFonts w:ascii="Arial" w:hAnsi="Arial" w:cs="Arial"/>
          <w:sz w:val="20"/>
          <w:szCs w:val="20"/>
        </w:rPr>
        <w:t xml:space="preserve"> </w:t>
      </w:r>
      <w:r w:rsidRPr="0042352A">
        <w:rPr>
          <w:rFonts w:ascii="Arial" w:hAnsi="Arial" w:cs="Arial"/>
          <w:sz w:val="20"/>
          <w:szCs w:val="20"/>
        </w:rPr>
        <w:t xml:space="preserve">до первого отказа </w:t>
      </w:r>
      <w:r w:rsidRPr="0042352A">
        <w:rPr>
          <w:rFonts w:ascii="Arial" w:hAnsi="Arial" w:cs="Arial"/>
          <w:i/>
          <w:sz w:val="20"/>
          <w:szCs w:val="20"/>
        </w:rPr>
        <w:t>T</w:t>
      </w:r>
      <w:r w:rsidRPr="00C63285">
        <w:rPr>
          <w:rFonts w:ascii="Arial" w:hAnsi="Arial" w:cs="Arial"/>
          <w:i/>
          <w:sz w:val="20"/>
          <w:szCs w:val="20"/>
          <w:vertAlign w:val="subscript"/>
        </w:rPr>
        <w:t>ср</w:t>
      </w:r>
      <w:r w:rsidRPr="0042352A">
        <w:rPr>
          <w:rFonts w:ascii="Arial" w:hAnsi="Arial" w:cs="Arial"/>
          <w:sz w:val="20"/>
          <w:szCs w:val="20"/>
        </w:rPr>
        <w:t xml:space="preserve"> </w:t>
      </w:r>
      <w:ins w:id="11" w:author="Разумный Александр Игоревич" w:date="2019-03-21T10:40:00Z">
        <w:r w:rsidR="00D248D6">
          <w:rPr>
            <w:rFonts w:ascii="Arial" w:hAnsi="Arial" w:cs="Arial"/>
            <w:sz w:val="20"/>
            <w:szCs w:val="20"/>
          </w:rPr>
          <w:t>–</w:t>
        </w:r>
      </w:ins>
      <w:del w:id="12" w:author="Разумный Александр Игоревич" w:date="2019-03-21T10:40:00Z">
        <w:r w:rsidRPr="0042352A" w:rsidDel="00D248D6">
          <w:rPr>
            <w:rFonts w:ascii="Arial" w:hAnsi="Arial" w:cs="Arial"/>
            <w:sz w:val="20"/>
            <w:szCs w:val="20"/>
          </w:rPr>
          <w:delText>-</w:delText>
        </w:r>
      </w:del>
      <w:r w:rsidRPr="0042352A">
        <w:rPr>
          <w:rFonts w:ascii="Arial" w:hAnsi="Arial" w:cs="Arial"/>
          <w:sz w:val="20"/>
          <w:szCs w:val="20"/>
        </w:rPr>
        <w:t xml:space="preserve"> </w:t>
      </w:r>
      <w:r w:rsidR="00D248D6">
        <w:rPr>
          <w:rFonts w:ascii="Arial" w:hAnsi="Arial" w:cs="Arial"/>
          <w:sz w:val="20"/>
          <w:szCs w:val="20"/>
        </w:rPr>
        <w:t xml:space="preserve">приравнивается </w:t>
      </w:r>
      <w:r w:rsidRPr="0042352A">
        <w:rPr>
          <w:rFonts w:ascii="Arial" w:hAnsi="Arial" w:cs="Arial"/>
          <w:sz w:val="20"/>
          <w:szCs w:val="20"/>
        </w:rPr>
        <w:t xml:space="preserve">к средней наработке до первого метрологического отказа </w:t>
      </w:r>
      <w:r w:rsidRPr="0042352A">
        <w:rPr>
          <w:rFonts w:ascii="Arial" w:hAnsi="Arial" w:cs="Arial"/>
          <w:i/>
          <w:sz w:val="20"/>
          <w:szCs w:val="20"/>
        </w:rPr>
        <w:t>T</w:t>
      </w:r>
      <w:r w:rsidRPr="00C63285">
        <w:rPr>
          <w:rFonts w:ascii="Arial" w:hAnsi="Arial" w:cs="Arial"/>
          <w:i/>
          <w:sz w:val="20"/>
          <w:szCs w:val="20"/>
          <w:vertAlign w:val="subscript"/>
        </w:rPr>
        <w:t>ср.м</w:t>
      </w:r>
      <w:r w:rsidRPr="0042352A">
        <w:rPr>
          <w:rFonts w:ascii="Arial" w:hAnsi="Arial" w:cs="Arial"/>
          <w:sz w:val="20"/>
          <w:szCs w:val="20"/>
        </w:rPr>
        <w:t xml:space="preserve"> (</w:t>
      </w:r>
      <w:r w:rsidR="00D248D6">
        <w:rPr>
          <w:rFonts w:ascii="Arial" w:hAnsi="Arial" w:cs="Arial"/>
          <w:sz w:val="20"/>
          <w:szCs w:val="20"/>
        </w:rPr>
        <w:t>в случае</w:t>
      </w:r>
      <w:r w:rsidRPr="0042352A">
        <w:rPr>
          <w:rFonts w:ascii="Arial" w:hAnsi="Arial" w:cs="Arial"/>
          <w:sz w:val="20"/>
          <w:szCs w:val="20"/>
        </w:rPr>
        <w:t xml:space="preserve">, </w:t>
      </w:r>
      <w:r w:rsidR="00D248D6">
        <w:rPr>
          <w:rFonts w:ascii="Arial" w:hAnsi="Arial" w:cs="Arial"/>
          <w:sz w:val="20"/>
          <w:szCs w:val="20"/>
        </w:rPr>
        <w:t>если</w:t>
      </w:r>
      <w:r w:rsidR="00D248D6" w:rsidRPr="0042352A">
        <w:rPr>
          <w:rFonts w:ascii="Arial" w:hAnsi="Arial" w:cs="Arial"/>
          <w:sz w:val="20"/>
          <w:szCs w:val="20"/>
        </w:rPr>
        <w:t xml:space="preserve"> </w:t>
      </w:r>
      <w:r w:rsidRPr="0042352A">
        <w:rPr>
          <w:rFonts w:ascii="Arial" w:hAnsi="Arial" w:cs="Arial"/>
          <w:sz w:val="20"/>
          <w:szCs w:val="20"/>
        </w:rPr>
        <w:t xml:space="preserve">средняя доля </w:t>
      </w:r>
      <w:r w:rsidRPr="0042352A">
        <w:rPr>
          <w:rFonts w:ascii="Arial" w:hAnsi="Arial" w:cs="Arial"/>
          <w:i/>
          <w:sz w:val="20"/>
          <w:szCs w:val="20"/>
        </w:rPr>
        <w:t>q</w:t>
      </w:r>
      <w:r w:rsidRPr="0042352A">
        <w:rPr>
          <w:rFonts w:ascii="Arial" w:hAnsi="Arial" w:cs="Arial"/>
          <w:sz w:val="20"/>
          <w:szCs w:val="20"/>
        </w:rPr>
        <w:t xml:space="preserve"> метрологических отказов в общем потоке отказов неизвестна</w:t>
      </w:r>
      <w:r w:rsidRPr="00EA48F3">
        <w:rPr>
          <w:rFonts w:ascii="Arial" w:hAnsi="Arial" w:cs="Arial"/>
          <w:sz w:val="20"/>
          <w:szCs w:val="20"/>
        </w:rPr>
        <w:t>)</w:t>
      </w:r>
      <w:r w:rsidRPr="0042352A">
        <w:rPr>
          <w:rFonts w:ascii="Arial" w:hAnsi="Arial" w:cs="Arial"/>
          <w:sz w:val="20"/>
          <w:szCs w:val="20"/>
        </w:rPr>
        <w:t xml:space="preserve">. </w:t>
      </w:r>
    </w:p>
    <w:p w:rsidR="007801E4" w:rsidRPr="007801E4" w:rsidRDefault="007801E4" w:rsidP="0042352A">
      <w:pPr>
        <w:jc w:val="both"/>
        <w:rPr>
          <w:rFonts w:ascii="Arial" w:hAnsi="Arial" w:cs="Arial"/>
          <w:sz w:val="20"/>
          <w:szCs w:val="20"/>
        </w:rPr>
      </w:pPr>
      <w:r>
        <w:rPr>
          <w:rFonts w:ascii="Arial" w:hAnsi="Arial" w:cs="Arial"/>
          <w:sz w:val="20"/>
          <w:szCs w:val="20"/>
        </w:rPr>
        <w:tab/>
        <w:t xml:space="preserve">За </w:t>
      </w:r>
      <w:r w:rsidRPr="0042352A">
        <w:rPr>
          <w:rFonts w:ascii="Arial" w:hAnsi="Arial" w:cs="Arial"/>
          <w:i/>
          <w:sz w:val="20"/>
          <w:szCs w:val="20"/>
        </w:rPr>
        <w:t>T</w:t>
      </w:r>
      <w:r w:rsidRPr="00C63285">
        <w:rPr>
          <w:rFonts w:ascii="Arial" w:hAnsi="Arial" w:cs="Arial"/>
          <w:i/>
          <w:sz w:val="20"/>
          <w:szCs w:val="20"/>
          <w:vertAlign w:val="subscript"/>
        </w:rPr>
        <w:t>ср</w:t>
      </w:r>
      <w:r w:rsidRPr="0042352A">
        <w:rPr>
          <w:rFonts w:ascii="Arial" w:hAnsi="Arial" w:cs="Arial"/>
          <w:sz w:val="20"/>
          <w:szCs w:val="20"/>
        </w:rPr>
        <w:t xml:space="preserve"> </w:t>
      </w:r>
      <w:r>
        <w:rPr>
          <w:rFonts w:ascii="Arial" w:hAnsi="Arial" w:cs="Arial"/>
          <w:sz w:val="20"/>
          <w:szCs w:val="20"/>
        </w:rPr>
        <w:t xml:space="preserve">также может быть принят браковочный уровень </w:t>
      </w:r>
      <w:r w:rsidRPr="0042352A">
        <w:rPr>
          <w:rFonts w:ascii="Arial" w:hAnsi="Arial" w:cs="Arial"/>
          <w:i/>
          <w:sz w:val="20"/>
          <w:szCs w:val="20"/>
        </w:rPr>
        <w:t>T</w:t>
      </w:r>
      <w:r w:rsidRPr="0042352A">
        <w:rPr>
          <w:rFonts w:ascii="Arial" w:hAnsi="Arial" w:cs="Arial"/>
          <w:i/>
          <w:sz w:val="20"/>
          <w:szCs w:val="20"/>
          <w:vertAlign w:val="subscript"/>
        </w:rPr>
        <w:t>β</w:t>
      </w:r>
      <w:r w:rsidRPr="007801E4">
        <w:rPr>
          <w:rFonts w:ascii="Arial" w:hAnsi="Arial" w:cs="Arial"/>
          <w:i/>
          <w:sz w:val="20"/>
          <w:szCs w:val="20"/>
        </w:rPr>
        <w:t xml:space="preserve">, </w:t>
      </w:r>
      <w:r w:rsidRPr="007801E4">
        <w:rPr>
          <w:rFonts w:ascii="Arial" w:hAnsi="Arial" w:cs="Arial"/>
          <w:sz w:val="20"/>
          <w:szCs w:val="20"/>
        </w:rPr>
        <w:t>принятый</w:t>
      </w:r>
      <w:r>
        <w:rPr>
          <w:rFonts w:ascii="Arial" w:hAnsi="Arial" w:cs="Arial"/>
          <w:i/>
          <w:sz w:val="20"/>
          <w:szCs w:val="20"/>
        </w:rPr>
        <w:t xml:space="preserve"> </w:t>
      </w:r>
      <w:r w:rsidRPr="007801E4">
        <w:rPr>
          <w:rFonts w:ascii="Arial" w:hAnsi="Arial" w:cs="Arial"/>
          <w:sz w:val="20"/>
          <w:szCs w:val="20"/>
        </w:rPr>
        <w:t>изготовителем</w:t>
      </w:r>
      <w:r>
        <w:rPr>
          <w:rFonts w:ascii="Arial" w:hAnsi="Arial" w:cs="Arial"/>
          <w:sz w:val="20"/>
          <w:szCs w:val="20"/>
        </w:rPr>
        <w:t xml:space="preserve"> и подтвержденный в ходе испытаний на надежность. </w:t>
      </w:r>
      <w:r>
        <w:rPr>
          <w:rFonts w:ascii="Arial" w:hAnsi="Arial" w:cs="Arial"/>
          <w:i/>
          <w:sz w:val="20"/>
          <w:szCs w:val="20"/>
        </w:rPr>
        <w:t xml:space="preserve"> </w:t>
      </w:r>
    </w:p>
    <w:p w:rsidR="007D2AA2" w:rsidRDefault="007D2AA2" w:rsidP="007D2AA2">
      <w:pPr>
        <w:jc w:val="both"/>
        <w:rPr>
          <w:rFonts w:ascii="Arial" w:hAnsi="Arial" w:cs="Arial"/>
          <w:sz w:val="20"/>
          <w:szCs w:val="20"/>
        </w:rPr>
      </w:pPr>
      <w:r>
        <w:rPr>
          <w:rFonts w:ascii="Arial" w:hAnsi="Arial" w:cs="Arial"/>
          <w:sz w:val="20"/>
          <w:szCs w:val="20"/>
        </w:rPr>
        <w:tab/>
        <w:t xml:space="preserve">Вероятность безотказной работы </w:t>
      </w:r>
      <w:r w:rsidR="00C63285" w:rsidRPr="0042352A">
        <w:rPr>
          <w:rFonts w:ascii="Arial" w:hAnsi="Arial" w:cs="Arial"/>
          <w:i/>
          <w:sz w:val="20"/>
          <w:szCs w:val="20"/>
        </w:rPr>
        <w:t>P</w:t>
      </w:r>
      <w:r w:rsidR="00D248D6">
        <w:rPr>
          <w:rFonts w:ascii="Arial" w:hAnsi="Arial" w:cs="Arial"/>
          <w:i/>
          <w:sz w:val="20"/>
          <w:szCs w:val="20"/>
        </w:rPr>
        <w:t xml:space="preserve"> за время (наработку) </w:t>
      </w:r>
      <w:r w:rsidR="00D248D6">
        <w:rPr>
          <w:rFonts w:ascii="Arial" w:hAnsi="Arial" w:cs="Arial"/>
          <w:i/>
          <w:sz w:val="20"/>
          <w:szCs w:val="20"/>
          <w:lang w:val="en-US"/>
        </w:rPr>
        <w:t>t</w:t>
      </w:r>
      <w:r w:rsidR="00C63285" w:rsidRPr="00EA48F3">
        <w:rPr>
          <w:rFonts w:ascii="Arial" w:hAnsi="Arial" w:cs="Arial"/>
          <w:i/>
          <w:sz w:val="20"/>
          <w:szCs w:val="20"/>
        </w:rPr>
        <w:t xml:space="preserve"> </w:t>
      </w:r>
      <w:r>
        <w:rPr>
          <w:rFonts w:ascii="Arial" w:hAnsi="Arial" w:cs="Arial"/>
          <w:sz w:val="20"/>
          <w:szCs w:val="20"/>
        </w:rPr>
        <w:t xml:space="preserve">многоэлементного </w:t>
      </w:r>
      <w:r w:rsidR="00C63285">
        <w:rPr>
          <w:rFonts w:ascii="Arial" w:hAnsi="Arial" w:cs="Arial"/>
          <w:sz w:val="20"/>
          <w:szCs w:val="20"/>
        </w:rPr>
        <w:t>СИ</w:t>
      </w:r>
      <w:r>
        <w:rPr>
          <w:rFonts w:ascii="Arial" w:hAnsi="Arial" w:cs="Arial"/>
          <w:sz w:val="20"/>
          <w:szCs w:val="20"/>
        </w:rPr>
        <w:t xml:space="preserve"> описывается экспоненциальным законом распределения (формула)</w:t>
      </w:r>
    </w:p>
    <w:p w:rsidR="007D2AA2" w:rsidRPr="002A56D1" w:rsidRDefault="007D2AA2" w:rsidP="007D2AA2">
      <w:pPr>
        <w:spacing w:line="276" w:lineRule="auto"/>
        <w:jc w:val="center"/>
        <w:rPr>
          <w:rFonts w:ascii="Arial" w:eastAsiaTheme="minorEastAsia" w:hAnsi="Arial" w:cs="Arial"/>
          <w:sz w:val="20"/>
          <w:szCs w:val="20"/>
        </w:rPr>
      </w:pPr>
      <m:oMath>
        <m:r>
          <w:rPr>
            <w:rFonts w:ascii="Cambria Math" w:hAnsi="Cambria Math" w:cs="Arial"/>
          </w:rPr>
          <m:t>P</m:t>
        </m:r>
        <m:d>
          <m:dPr>
            <m:ctrlPr>
              <w:rPr>
                <w:rFonts w:ascii="Cambria Math" w:hAnsi="Cambria Math" w:cs="Arial"/>
                <w:i/>
              </w:rPr>
            </m:ctrlPr>
          </m:dPr>
          <m:e>
            <m:r>
              <w:rPr>
                <w:rFonts w:ascii="Cambria Math" w:hAnsi="Cambria Math" w:cs="Arial"/>
              </w:rPr>
              <m:t>t</m:t>
            </m:r>
          </m:e>
        </m:d>
        <m:r>
          <w:rPr>
            <w:rFonts w:ascii="Cambria Math"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-t/</m:t>
            </m:r>
            <m:sSub>
              <m:sSubPr>
                <m:ctrlPr>
                  <w:rPr>
                    <w:rFonts w:ascii="Cambria Math" w:hAnsi="Cambria Math" w:cs="Arial"/>
                    <w:i/>
                  </w:rPr>
                </m:ctrlPr>
              </m:sSubPr>
              <m:e>
                <m:r>
                  <w:rPr>
                    <w:rFonts w:ascii="Cambria Math" w:hAnsi="Cambria Math" w:cs="Arial"/>
                  </w:rPr>
                  <m:t>T</m:t>
                </m:r>
              </m:e>
              <m:sub>
                <m:r>
                  <w:rPr>
                    <w:rFonts w:ascii="Cambria Math" w:hAnsi="Cambria Math" w:cs="Arial"/>
                  </w:rPr>
                  <m:t>ср</m:t>
                </m:r>
              </m:sub>
            </m:sSub>
          </m:sup>
        </m:sSup>
      </m:oMath>
      <w:r w:rsidRPr="00D21205">
        <w:rPr>
          <w:rFonts w:ascii="Arial" w:eastAsiaTheme="minorEastAsia" w:hAnsi="Arial" w:cs="Arial"/>
        </w:rPr>
        <w:t xml:space="preserve"> </w:t>
      </w:r>
      <w:r w:rsidRPr="002A56D1">
        <w:rPr>
          <w:rFonts w:ascii="Arial" w:eastAsiaTheme="minorEastAsia" w:hAnsi="Arial" w:cs="Arial"/>
          <w:sz w:val="20"/>
          <w:szCs w:val="20"/>
        </w:rPr>
        <w:t>(</w:t>
      </w:r>
      <w:r w:rsidR="00234652">
        <w:rPr>
          <w:rFonts w:ascii="Arial" w:eastAsiaTheme="minorEastAsia" w:hAnsi="Arial" w:cs="Arial"/>
          <w:sz w:val="20"/>
          <w:szCs w:val="20"/>
        </w:rPr>
        <w:t>Б.1</w:t>
      </w:r>
      <w:r w:rsidRPr="002A56D1">
        <w:rPr>
          <w:rFonts w:ascii="Arial" w:eastAsiaTheme="minorEastAsia" w:hAnsi="Arial" w:cs="Arial"/>
          <w:sz w:val="20"/>
          <w:szCs w:val="20"/>
        </w:rPr>
        <w:t>)</w:t>
      </w:r>
    </w:p>
    <w:p w:rsidR="007D2AA2" w:rsidRPr="00D248D6" w:rsidRDefault="007D2AA2" w:rsidP="007D2AA2">
      <w:pPr>
        <w:rPr>
          <w:rStyle w:val="st"/>
          <w:rFonts w:ascii="Arial" w:eastAsiaTheme="minorEastAsia" w:hAnsi="Arial" w:cs="Arial"/>
          <w:sz w:val="20"/>
          <w:szCs w:val="20"/>
        </w:rPr>
      </w:pPr>
      <w:r>
        <w:rPr>
          <w:rStyle w:val="st"/>
          <w:rFonts w:ascii="Arial" w:eastAsiaTheme="minorEastAsia" w:hAnsi="Arial" w:cs="Arial"/>
          <w:sz w:val="20"/>
          <w:szCs w:val="20"/>
        </w:rPr>
        <w:tab/>
      </w:r>
      <w:r w:rsidRPr="001949FE">
        <w:rPr>
          <w:rStyle w:val="st"/>
          <w:rFonts w:ascii="Arial" w:eastAsiaTheme="minorEastAsia" w:hAnsi="Arial" w:cs="Arial"/>
          <w:sz w:val="20"/>
          <w:szCs w:val="20"/>
        </w:rPr>
        <w:t xml:space="preserve">где </w:t>
      </w:r>
      <w:r w:rsidRPr="00AA4D98">
        <w:rPr>
          <w:rStyle w:val="st"/>
          <w:rFonts w:ascii="Arial" w:eastAsiaTheme="minorEastAsia" w:hAnsi="Arial" w:cs="Arial"/>
          <w:i/>
          <w:sz w:val="20"/>
          <w:szCs w:val="20"/>
          <w:lang w:val="en-US"/>
        </w:rPr>
        <w:t>t</w:t>
      </w:r>
      <w:r w:rsidRPr="001949FE">
        <w:rPr>
          <w:rStyle w:val="st"/>
          <w:rFonts w:ascii="Arial" w:eastAsiaTheme="minorEastAsia" w:hAnsi="Arial" w:cs="Arial"/>
          <w:sz w:val="20"/>
          <w:szCs w:val="20"/>
        </w:rPr>
        <w:t xml:space="preserve"> – </w:t>
      </w:r>
      <w:r w:rsidRPr="00EA48F3">
        <w:rPr>
          <w:rStyle w:val="st"/>
          <w:rFonts w:ascii="Arial" w:eastAsiaTheme="minorEastAsia" w:hAnsi="Arial" w:cs="Arial"/>
          <w:sz w:val="20"/>
          <w:szCs w:val="20"/>
        </w:rPr>
        <w:t xml:space="preserve">время работы до первого </w:t>
      </w:r>
      <w:r>
        <w:rPr>
          <w:rStyle w:val="st"/>
          <w:rFonts w:ascii="Arial" w:eastAsiaTheme="minorEastAsia" w:hAnsi="Arial" w:cs="Arial"/>
          <w:sz w:val="20"/>
          <w:szCs w:val="20"/>
        </w:rPr>
        <w:t>отказа</w:t>
      </w:r>
      <w:r w:rsidR="00971EAE">
        <w:rPr>
          <w:rStyle w:val="st"/>
          <w:rFonts w:ascii="Arial" w:eastAsiaTheme="minorEastAsia" w:hAnsi="Arial" w:cs="Arial"/>
          <w:sz w:val="20"/>
          <w:szCs w:val="20"/>
        </w:rPr>
        <w:t xml:space="preserve"> </w:t>
      </w:r>
      <w:r w:rsidR="00D248D6" w:rsidRPr="00971EAE">
        <w:rPr>
          <w:rStyle w:val="st"/>
          <w:rFonts w:ascii="Arial" w:eastAsiaTheme="minorEastAsia" w:hAnsi="Arial" w:cs="Arial"/>
          <w:sz w:val="20"/>
          <w:szCs w:val="20"/>
        </w:rPr>
        <w:t>(</w:t>
      </w:r>
      <w:r w:rsidR="00D248D6">
        <w:rPr>
          <w:rStyle w:val="st"/>
          <w:rFonts w:ascii="Arial" w:eastAsiaTheme="minorEastAsia" w:hAnsi="Arial" w:cs="Arial"/>
          <w:sz w:val="20"/>
          <w:szCs w:val="20"/>
        </w:rPr>
        <w:t>наработка), час</w:t>
      </w:r>
    </w:p>
    <w:p w:rsidR="007D2AA2" w:rsidRDefault="007D2AA2" w:rsidP="00971EAE">
      <w:pPr>
        <w:jc w:val="both"/>
        <w:rPr>
          <w:rStyle w:val="st"/>
          <w:rFonts w:ascii="Arial" w:eastAsiaTheme="minorEastAsia" w:hAnsi="Arial" w:cs="Arial"/>
          <w:sz w:val="20"/>
          <w:szCs w:val="20"/>
        </w:rPr>
      </w:pPr>
      <w:r>
        <w:rPr>
          <w:rStyle w:val="st"/>
          <w:rFonts w:ascii="Arial" w:eastAsiaTheme="minorEastAsia" w:hAnsi="Arial" w:cs="Arial"/>
          <w:sz w:val="20"/>
          <w:szCs w:val="20"/>
        </w:rPr>
        <w:tab/>
        <w:t xml:space="preserve">На практике удобней использовать формулу </w:t>
      </w:r>
      <w:r w:rsidR="00041D32">
        <w:rPr>
          <w:rStyle w:val="st"/>
          <w:rFonts w:ascii="Arial" w:eastAsiaTheme="minorEastAsia" w:hAnsi="Arial" w:cs="Arial"/>
          <w:sz w:val="20"/>
          <w:szCs w:val="20"/>
        </w:rPr>
        <w:t xml:space="preserve">гамма-процентной наработки до отказа </w:t>
      </w:r>
      <w:r>
        <w:rPr>
          <w:rStyle w:val="st"/>
          <w:rFonts w:ascii="Arial" w:eastAsiaTheme="minorEastAsia" w:hAnsi="Arial" w:cs="Arial"/>
          <w:sz w:val="20"/>
          <w:szCs w:val="20"/>
        </w:rPr>
        <w:t>с аналогичной зависимостью</w:t>
      </w:r>
      <w:r w:rsidR="00971EAE">
        <w:rPr>
          <w:rStyle w:val="st"/>
          <w:rFonts w:ascii="Arial" w:eastAsiaTheme="minorEastAsia" w:hAnsi="Arial" w:cs="Arial"/>
          <w:sz w:val="20"/>
          <w:szCs w:val="20"/>
        </w:rPr>
        <w:t>:</w:t>
      </w:r>
    </w:p>
    <w:p w:rsidR="007D2AA2" w:rsidRPr="002A56D1" w:rsidRDefault="00142F52" w:rsidP="007D2AA2">
      <w:pPr>
        <w:jc w:val="center"/>
        <w:rPr>
          <w:rFonts w:ascii="Arial" w:eastAsiaTheme="minorEastAsia" w:hAnsi="Arial" w:cs="Arial"/>
          <w:sz w:val="20"/>
          <w:szCs w:val="20"/>
        </w:rPr>
      </w:pPr>
      <m:oMath>
        <m:sSub>
          <m:sSubPr>
            <m:ctrlPr>
              <w:rPr>
                <w:rFonts w:ascii="Cambria Math" w:eastAsiaTheme="minorEastAsia" w:hAnsi="Cambria Math" w:cs="Arial"/>
                <w:i/>
              </w:rPr>
            </m:ctrlPr>
          </m:sSubPr>
          <m:e>
            <m:r>
              <w:rPr>
                <w:rFonts w:ascii="Cambria Math" w:eastAsiaTheme="minorEastAsia" w:hAnsi="Cambria Math" w:cs="Arial"/>
                <w:lang w:val="en-US"/>
              </w:rPr>
              <m:t>T</m:t>
            </m:r>
          </m:e>
          <m:sub>
            <m:r>
              <m:rPr>
                <m:sty m:val="p"/>
              </m:rPr>
              <w:rPr>
                <w:rFonts w:ascii="Cambria Math" w:eastAsiaTheme="minorEastAsia" w:hAnsi="Cambria Math" w:cs="Arial"/>
              </w:rPr>
              <m:t>ср.м</m:t>
            </m:r>
          </m:sub>
        </m:sSub>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ср</m:t>
            </m:r>
          </m:sub>
        </m:sSub>
        <m:r>
          <w:rPr>
            <w:rFonts w:ascii="Cambria Math" w:hAnsi="Cambria Math" w:cs="Arial"/>
          </w:rPr>
          <m:t>∙</m:t>
        </m:r>
        <m:func>
          <m:funcPr>
            <m:ctrlPr>
              <w:rPr>
                <w:rFonts w:ascii="Cambria Math" w:hAnsi="Cambria Math" w:cs="Arial"/>
                <w:lang w:val="en-US"/>
              </w:rPr>
            </m:ctrlPr>
          </m:funcPr>
          <m:fName>
            <m:r>
              <m:rPr>
                <m:sty m:val="p"/>
              </m:rPr>
              <w:rPr>
                <w:rFonts w:ascii="Cambria Math" w:hAnsi="Cambria Math" w:cs="Arial"/>
                <w:lang w:val="en-US"/>
              </w:rPr>
              <m:t>ln</m:t>
            </m:r>
          </m:fName>
          <m:e>
            <m:d>
              <m:dPr>
                <m:ctrlPr>
                  <w:rPr>
                    <w:rFonts w:ascii="Cambria Math" w:hAnsi="Cambria Math" w:cs="Arial"/>
                    <w:i/>
                    <w:lang w:val="en-US"/>
                  </w:rPr>
                </m:ctrlPr>
              </m:dPr>
              <m:e>
                <m:f>
                  <m:fPr>
                    <m:ctrlPr>
                      <w:rPr>
                        <w:rStyle w:val="st"/>
                        <w:rFonts w:ascii="Cambria Math" w:hAnsi="Cambria Math" w:cs="Arial"/>
                        <w:i/>
                      </w:rPr>
                    </m:ctrlPr>
                  </m:fPr>
                  <m:num>
                    <m:r>
                      <w:rPr>
                        <w:rStyle w:val="st"/>
                        <w:rFonts w:ascii="Cambria Math" w:hAnsi="Cambria Math" w:cs="Arial"/>
                      </w:rPr>
                      <m:t>γ</m:t>
                    </m:r>
                  </m:num>
                  <m:den>
                    <m:r>
                      <w:rPr>
                        <w:rStyle w:val="st"/>
                        <w:rFonts w:ascii="Cambria Math" w:hAnsi="Cambria Math" w:cs="Arial"/>
                      </w:rPr>
                      <m:t>100</m:t>
                    </m:r>
                  </m:den>
                </m:f>
                <m:ctrlPr>
                  <w:rPr>
                    <w:rStyle w:val="st"/>
                    <w:rFonts w:ascii="Cambria Math" w:hAnsi="Cambria Math" w:cs="Arial"/>
                    <w:i/>
                  </w:rPr>
                </m:ctrlPr>
              </m:e>
            </m:d>
            <m:ctrlPr>
              <w:rPr>
                <w:rFonts w:ascii="Cambria Math" w:eastAsiaTheme="minorEastAsia" w:hAnsi="Cambria Math" w:cs="Arial"/>
                <w:i/>
                <w:lang w:val="en-US"/>
              </w:rPr>
            </m:ctrlPr>
          </m:e>
        </m:func>
      </m:oMath>
      <w:r w:rsidR="007D2AA2" w:rsidRPr="00D21205">
        <w:rPr>
          <w:rFonts w:ascii="Arial" w:eastAsiaTheme="minorEastAsia" w:hAnsi="Arial" w:cs="Arial"/>
        </w:rPr>
        <w:t xml:space="preserve"> </w:t>
      </w:r>
      <w:r w:rsidR="007D2AA2" w:rsidRPr="002A56D1">
        <w:rPr>
          <w:rFonts w:ascii="Arial" w:eastAsiaTheme="minorEastAsia" w:hAnsi="Arial" w:cs="Arial"/>
          <w:sz w:val="20"/>
          <w:szCs w:val="20"/>
        </w:rPr>
        <w:t>(</w:t>
      </w:r>
      <w:r w:rsidR="00234652">
        <w:rPr>
          <w:rFonts w:ascii="Arial" w:eastAsiaTheme="minorEastAsia" w:hAnsi="Arial" w:cs="Arial"/>
          <w:sz w:val="20"/>
          <w:szCs w:val="20"/>
        </w:rPr>
        <w:t>Б.2</w:t>
      </w:r>
      <w:r w:rsidR="007D2AA2" w:rsidRPr="002A56D1">
        <w:rPr>
          <w:rFonts w:ascii="Arial" w:eastAsiaTheme="minorEastAsia" w:hAnsi="Arial" w:cs="Arial"/>
          <w:sz w:val="20"/>
          <w:szCs w:val="20"/>
        </w:rPr>
        <w:t xml:space="preserve">) </w:t>
      </w:r>
    </w:p>
    <w:p w:rsidR="007D2AA2" w:rsidRDefault="007D2AA2" w:rsidP="007D2AA2">
      <w:pPr>
        <w:rPr>
          <w:rStyle w:val="st"/>
          <w:rFonts w:ascii="Arial" w:eastAsiaTheme="minorEastAsia" w:hAnsi="Arial" w:cs="Arial"/>
          <w:sz w:val="20"/>
          <w:szCs w:val="20"/>
        </w:rPr>
      </w:pPr>
      <w:r>
        <w:rPr>
          <w:rStyle w:val="st"/>
          <w:rFonts w:ascii="Arial" w:eastAsiaTheme="minorEastAsia" w:hAnsi="Arial" w:cs="Arial"/>
          <w:sz w:val="20"/>
          <w:szCs w:val="20"/>
        </w:rPr>
        <w:tab/>
      </w:r>
      <w:r w:rsidRPr="001949FE">
        <w:rPr>
          <w:rStyle w:val="st"/>
          <w:rFonts w:ascii="Arial" w:eastAsiaTheme="minorEastAsia" w:hAnsi="Arial" w:cs="Arial"/>
          <w:sz w:val="20"/>
          <w:szCs w:val="20"/>
        </w:rPr>
        <w:t xml:space="preserve">где </w:t>
      </w:r>
      <w:r w:rsidRPr="00EC44D2">
        <w:rPr>
          <w:rStyle w:val="st"/>
          <w:rFonts w:ascii="Arial" w:eastAsiaTheme="minorEastAsia" w:hAnsi="Arial" w:cs="Arial"/>
          <w:i/>
          <w:sz w:val="20"/>
          <w:szCs w:val="20"/>
        </w:rPr>
        <w:t>γ</w:t>
      </w:r>
      <w:r w:rsidRPr="001949FE">
        <w:rPr>
          <w:rStyle w:val="st"/>
          <w:rFonts w:ascii="Arial" w:eastAsiaTheme="minorEastAsia" w:hAnsi="Arial" w:cs="Arial"/>
          <w:sz w:val="20"/>
          <w:szCs w:val="20"/>
        </w:rPr>
        <w:t xml:space="preserve"> – </w:t>
      </w:r>
      <w:r w:rsidR="008B0B46">
        <w:rPr>
          <w:rStyle w:val="st"/>
          <w:rFonts w:ascii="Arial" w:eastAsiaTheme="minorEastAsia" w:hAnsi="Arial" w:cs="Arial"/>
          <w:sz w:val="20"/>
          <w:szCs w:val="20"/>
        </w:rPr>
        <w:t xml:space="preserve">требуемая </w:t>
      </w:r>
      <w:r w:rsidRPr="001949FE">
        <w:rPr>
          <w:rStyle w:val="st"/>
          <w:rFonts w:ascii="Arial" w:eastAsiaTheme="minorEastAsia" w:hAnsi="Arial" w:cs="Arial"/>
          <w:sz w:val="20"/>
          <w:szCs w:val="20"/>
        </w:rPr>
        <w:t xml:space="preserve">вероятность </w:t>
      </w:r>
      <w:r w:rsidR="008B0B46">
        <w:rPr>
          <w:rStyle w:val="st"/>
          <w:rFonts w:ascii="Arial" w:eastAsiaTheme="minorEastAsia" w:hAnsi="Arial" w:cs="Arial"/>
          <w:sz w:val="20"/>
          <w:szCs w:val="20"/>
        </w:rPr>
        <w:t>работы без возникновения метрологических отказов (в СЗМ принимается за 95)</w:t>
      </w:r>
      <w:r w:rsidR="00511C46">
        <w:rPr>
          <w:rStyle w:val="st"/>
          <w:rFonts w:ascii="Arial" w:eastAsiaTheme="minorEastAsia" w:hAnsi="Arial" w:cs="Arial"/>
          <w:sz w:val="20"/>
          <w:szCs w:val="20"/>
        </w:rPr>
        <w:t>, %</w:t>
      </w:r>
    </w:p>
    <w:p w:rsidR="00EC44D2" w:rsidRDefault="007D2AA2" w:rsidP="00EC44D2">
      <w:pPr>
        <w:rPr>
          <w:rFonts w:ascii="Arial" w:hAnsi="Arial" w:cs="Arial"/>
          <w:sz w:val="20"/>
          <w:szCs w:val="20"/>
        </w:rPr>
      </w:pPr>
      <w:r>
        <w:rPr>
          <w:rStyle w:val="st"/>
          <w:rFonts w:ascii="Arial" w:eastAsiaTheme="minorEastAsia" w:hAnsi="Arial" w:cs="Arial"/>
          <w:sz w:val="20"/>
          <w:szCs w:val="20"/>
        </w:rPr>
        <w:tab/>
      </w:r>
      <w:r w:rsidR="001949FE">
        <w:rPr>
          <w:rFonts w:ascii="Arial" w:hAnsi="Arial" w:cs="Arial"/>
          <w:sz w:val="20"/>
          <w:szCs w:val="20"/>
          <w:lang w:val="en-US"/>
        </w:rPr>
        <w:t>T</w:t>
      </w:r>
      <w:r w:rsidR="0077381D">
        <w:rPr>
          <w:rFonts w:ascii="Arial" w:hAnsi="Arial" w:cs="Arial"/>
          <w:sz w:val="20"/>
          <w:szCs w:val="20"/>
          <w:vertAlign w:val="subscript"/>
        </w:rPr>
        <w:t>ср</w:t>
      </w:r>
      <w:r w:rsidR="00EC44D2">
        <w:rPr>
          <w:rFonts w:ascii="Arial" w:hAnsi="Arial" w:cs="Arial"/>
          <w:sz w:val="20"/>
          <w:szCs w:val="20"/>
        </w:rPr>
        <w:t xml:space="preserve"> - время до первого </w:t>
      </w:r>
      <w:r w:rsidR="00AA4D98">
        <w:rPr>
          <w:rFonts w:ascii="Arial" w:hAnsi="Arial" w:cs="Arial"/>
          <w:sz w:val="20"/>
          <w:szCs w:val="20"/>
        </w:rPr>
        <w:t>отказа</w:t>
      </w:r>
      <w:r w:rsidR="00EC44D2">
        <w:rPr>
          <w:rFonts w:ascii="Arial" w:hAnsi="Arial" w:cs="Arial"/>
          <w:sz w:val="20"/>
          <w:szCs w:val="20"/>
        </w:rPr>
        <w:t xml:space="preserve"> при заданной вероятности</w:t>
      </w:r>
      <w:r w:rsidR="008B0B46">
        <w:rPr>
          <w:rFonts w:ascii="Arial" w:hAnsi="Arial" w:cs="Arial"/>
          <w:sz w:val="20"/>
          <w:szCs w:val="20"/>
        </w:rPr>
        <w:t xml:space="preserve"> работы без возникновения метрологических отказов</w:t>
      </w:r>
      <w:r w:rsidR="00511C46">
        <w:rPr>
          <w:rFonts w:ascii="Arial" w:hAnsi="Arial" w:cs="Arial"/>
          <w:sz w:val="20"/>
          <w:szCs w:val="20"/>
        </w:rPr>
        <w:t>, час</w:t>
      </w:r>
    </w:p>
    <w:p w:rsidR="00EC44D2" w:rsidRPr="00EA48F3" w:rsidRDefault="00EC44D2" w:rsidP="00EC44D2">
      <w:pPr>
        <w:rPr>
          <w:rStyle w:val="st"/>
          <w:rFonts w:ascii="Arial" w:eastAsiaTheme="minorEastAsia" w:hAnsi="Arial" w:cs="Arial"/>
          <w:sz w:val="20"/>
          <w:szCs w:val="20"/>
        </w:rPr>
      </w:pPr>
      <w:r>
        <w:rPr>
          <w:rFonts w:ascii="Arial" w:hAnsi="Arial" w:cs="Arial"/>
          <w:sz w:val="20"/>
          <w:szCs w:val="20"/>
        </w:rPr>
        <w:tab/>
        <w:t xml:space="preserve">Для сферы законодательной метрологии </w:t>
      </w:r>
      <w:r w:rsidRPr="00EC44D2">
        <w:rPr>
          <w:rStyle w:val="st"/>
          <w:rFonts w:ascii="Arial" w:eastAsiaTheme="minorEastAsia" w:hAnsi="Arial" w:cs="Arial"/>
          <w:i/>
          <w:sz w:val="20"/>
          <w:szCs w:val="20"/>
        </w:rPr>
        <w:t>γ</w:t>
      </w:r>
      <w:r>
        <w:rPr>
          <w:rStyle w:val="st"/>
          <w:rFonts w:ascii="Arial" w:eastAsiaTheme="minorEastAsia" w:hAnsi="Arial" w:cs="Arial"/>
          <w:sz w:val="20"/>
          <w:szCs w:val="20"/>
        </w:rPr>
        <w:t xml:space="preserve"> берется </w:t>
      </w:r>
      <w:r w:rsidRPr="00EA48F3">
        <w:rPr>
          <w:rStyle w:val="st"/>
          <w:rFonts w:ascii="Arial" w:eastAsiaTheme="minorEastAsia" w:hAnsi="Arial" w:cs="Arial"/>
          <w:sz w:val="20"/>
          <w:szCs w:val="20"/>
        </w:rPr>
        <w:t xml:space="preserve">90 – 95%. </w:t>
      </w:r>
    </w:p>
    <w:p w:rsidR="00EC44D2" w:rsidRPr="0046077B" w:rsidRDefault="00EC44D2" w:rsidP="00EC44D2">
      <w:pPr>
        <w:rPr>
          <w:rStyle w:val="st"/>
          <w:rFonts w:ascii="Arial" w:eastAsiaTheme="minorEastAsia" w:hAnsi="Arial" w:cs="Arial"/>
          <w:color w:val="FF0000"/>
          <w:sz w:val="20"/>
          <w:szCs w:val="20"/>
        </w:rPr>
      </w:pPr>
      <w:r w:rsidRPr="00EA48F3">
        <w:rPr>
          <w:rStyle w:val="st"/>
          <w:rFonts w:ascii="Arial" w:eastAsiaTheme="minorEastAsia" w:hAnsi="Arial" w:cs="Arial"/>
          <w:color w:val="FF0000"/>
          <w:sz w:val="20"/>
          <w:szCs w:val="20"/>
        </w:rPr>
        <w:tab/>
      </w:r>
    </w:p>
    <w:p w:rsidR="0046077B" w:rsidRPr="001B47EC" w:rsidRDefault="0046077B" w:rsidP="0046077B">
      <w:pPr>
        <w:jc w:val="both"/>
        <w:rPr>
          <w:rFonts w:ascii="Arial" w:hAnsi="Arial" w:cs="Arial"/>
          <w:sz w:val="20"/>
          <w:szCs w:val="20"/>
        </w:rPr>
      </w:pPr>
      <w:r w:rsidRPr="0046077B">
        <w:rPr>
          <w:rStyle w:val="st"/>
          <w:rFonts w:ascii="Arial" w:eastAsiaTheme="minorEastAsia" w:hAnsi="Arial" w:cs="Arial"/>
          <w:color w:val="FF0000"/>
          <w:sz w:val="20"/>
          <w:szCs w:val="20"/>
        </w:rPr>
        <w:tab/>
      </w:r>
      <w:r w:rsidRPr="001B47EC">
        <w:rPr>
          <w:rStyle w:val="st"/>
          <w:rFonts w:ascii="Arial" w:eastAsiaTheme="minorEastAsia" w:hAnsi="Arial" w:cs="Arial"/>
          <w:sz w:val="20"/>
          <w:szCs w:val="20"/>
        </w:rPr>
        <w:t xml:space="preserve">Действительное значение </w:t>
      </w:r>
      <w:r w:rsidRPr="001B47EC">
        <w:rPr>
          <w:rStyle w:val="st"/>
          <w:rFonts w:ascii="Arial" w:eastAsiaTheme="minorEastAsia" w:hAnsi="Arial" w:cs="Arial"/>
          <w:i/>
          <w:sz w:val="20"/>
          <w:szCs w:val="20"/>
        </w:rPr>
        <w:t>γ</w:t>
      </w:r>
      <w:r w:rsidRPr="001B47EC">
        <w:rPr>
          <w:rStyle w:val="st"/>
          <w:rFonts w:ascii="Arial" w:eastAsiaTheme="minorEastAsia" w:hAnsi="Arial" w:cs="Arial"/>
          <w:sz w:val="20"/>
          <w:szCs w:val="20"/>
        </w:rPr>
        <w:t xml:space="preserve"> </w:t>
      </w:r>
      <w:r w:rsidRPr="001B47EC">
        <w:rPr>
          <w:rFonts w:ascii="Arial" w:hAnsi="Arial" w:cs="Arial"/>
          <w:sz w:val="20"/>
          <w:szCs w:val="20"/>
        </w:rPr>
        <w:t xml:space="preserve">может быть рассчитано, когда известно количество метрологических отказов за время эксплуатации представительной выборки СИ в течение предполагаемого к назначению МПКИ. Тогда </w:t>
      </w:r>
    </w:p>
    <w:p w:rsidR="0046077B" w:rsidRPr="001B47EC" w:rsidRDefault="0046077B" w:rsidP="0046077B">
      <w:pPr>
        <w:jc w:val="both"/>
        <w:rPr>
          <w:rFonts w:ascii="Arial" w:hAnsi="Arial" w:cs="Arial"/>
          <w:sz w:val="20"/>
          <w:szCs w:val="20"/>
        </w:rPr>
      </w:pPr>
      <w:r w:rsidRPr="001B47EC">
        <w:rPr>
          <w:rFonts w:ascii="Arial" w:hAnsi="Arial" w:cs="Arial"/>
          <w:sz w:val="20"/>
          <w:szCs w:val="20"/>
        </w:rPr>
        <w:tab/>
      </w:r>
      <w:r w:rsidRPr="001B47EC">
        <w:rPr>
          <w:rStyle w:val="st"/>
          <w:rFonts w:ascii="Arial" w:eastAsiaTheme="minorEastAsia" w:hAnsi="Arial" w:cs="Arial"/>
          <w:i/>
          <w:sz w:val="20"/>
          <w:szCs w:val="20"/>
        </w:rPr>
        <w:t>γ</w:t>
      </w:r>
      <w:r w:rsidRPr="001B47EC">
        <w:rPr>
          <w:rFonts w:ascii="Arial" w:hAnsi="Arial" w:cs="Arial"/>
          <w:sz w:val="20"/>
          <w:szCs w:val="20"/>
        </w:rPr>
        <w:t xml:space="preserve"> = 1 – </w:t>
      </w:r>
      <w:r w:rsidRPr="001B47EC">
        <w:rPr>
          <w:rFonts w:ascii="Arial" w:hAnsi="Arial" w:cs="Arial"/>
          <w:i/>
          <w:sz w:val="20"/>
          <w:szCs w:val="20"/>
        </w:rPr>
        <w:t>q</w:t>
      </w:r>
      <w:r w:rsidRPr="001B47EC">
        <w:rPr>
          <w:rFonts w:ascii="Arial" w:hAnsi="Arial" w:cs="Arial"/>
          <w:sz w:val="20"/>
          <w:szCs w:val="20"/>
        </w:rPr>
        <w:t>[1-</w:t>
      </w:r>
      <w:r w:rsidRPr="001B47EC">
        <w:rPr>
          <w:rFonts w:ascii="Arial" w:hAnsi="Arial" w:cs="Arial"/>
          <w:i/>
          <w:sz w:val="20"/>
          <w:szCs w:val="20"/>
          <w:lang w:val="en-US"/>
        </w:rPr>
        <w:t>P</w:t>
      </w:r>
      <w:r w:rsidRPr="001B47EC">
        <w:rPr>
          <w:rFonts w:ascii="Arial" w:hAnsi="Arial" w:cs="Arial"/>
          <w:i/>
          <w:sz w:val="20"/>
          <w:szCs w:val="20"/>
        </w:rPr>
        <w:t>(</w:t>
      </w:r>
      <w:r w:rsidRPr="001B47EC">
        <w:rPr>
          <w:rFonts w:ascii="Arial" w:hAnsi="Arial" w:cs="Arial"/>
          <w:i/>
          <w:sz w:val="20"/>
          <w:szCs w:val="20"/>
          <w:lang w:val="en-US"/>
        </w:rPr>
        <w:t>t</w:t>
      </w:r>
      <w:r w:rsidRPr="001B47EC">
        <w:rPr>
          <w:rFonts w:ascii="Arial" w:hAnsi="Arial" w:cs="Arial"/>
          <w:i/>
          <w:sz w:val="20"/>
          <w:szCs w:val="20"/>
        </w:rPr>
        <w:t>)</w:t>
      </w:r>
      <w:r w:rsidRPr="001B47EC">
        <w:rPr>
          <w:rFonts w:ascii="Arial" w:hAnsi="Arial" w:cs="Arial"/>
          <w:sz w:val="20"/>
          <w:szCs w:val="20"/>
        </w:rPr>
        <w:t xml:space="preserve">], где </w:t>
      </w:r>
      <w:r w:rsidRPr="001B47EC">
        <w:rPr>
          <w:rFonts w:ascii="Arial" w:hAnsi="Arial" w:cs="Arial"/>
          <w:i/>
          <w:sz w:val="20"/>
          <w:szCs w:val="20"/>
          <w:lang w:val="en-US"/>
        </w:rPr>
        <w:t>P</w:t>
      </w:r>
      <w:r w:rsidRPr="001B47EC">
        <w:rPr>
          <w:rFonts w:ascii="Arial" w:hAnsi="Arial" w:cs="Arial"/>
          <w:i/>
          <w:sz w:val="20"/>
          <w:szCs w:val="20"/>
        </w:rPr>
        <w:t>(</w:t>
      </w:r>
      <w:r w:rsidRPr="001B47EC">
        <w:rPr>
          <w:rFonts w:ascii="Arial" w:hAnsi="Arial" w:cs="Arial"/>
          <w:i/>
          <w:sz w:val="20"/>
          <w:szCs w:val="20"/>
          <w:lang w:val="en-US"/>
        </w:rPr>
        <w:t>t</w:t>
      </w:r>
      <w:r w:rsidRPr="001B47EC">
        <w:rPr>
          <w:rFonts w:ascii="Arial" w:hAnsi="Arial" w:cs="Arial"/>
          <w:i/>
          <w:sz w:val="20"/>
          <w:szCs w:val="20"/>
        </w:rPr>
        <w:t>)</w:t>
      </w:r>
      <w:r w:rsidRPr="001B47EC">
        <w:rPr>
          <w:rFonts w:ascii="Arial" w:hAnsi="Arial" w:cs="Arial"/>
          <w:sz w:val="20"/>
          <w:szCs w:val="20"/>
        </w:rPr>
        <w:t xml:space="preserve"> = 0,9 – 0,95</w:t>
      </w:r>
      <w:r w:rsidR="002A56D1" w:rsidRPr="001B47EC">
        <w:rPr>
          <w:rFonts w:ascii="Arial" w:hAnsi="Arial" w:cs="Arial"/>
          <w:sz w:val="20"/>
          <w:szCs w:val="20"/>
        </w:rPr>
        <w:t xml:space="preserve"> (</w:t>
      </w:r>
      <w:r w:rsidR="00234652" w:rsidRPr="001B47EC">
        <w:rPr>
          <w:rFonts w:ascii="Arial" w:hAnsi="Arial" w:cs="Arial"/>
          <w:sz w:val="20"/>
          <w:szCs w:val="20"/>
        </w:rPr>
        <w:t>Б.3</w:t>
      </w:r>
      <w:r w:rsidR="002A56D1" w:rsidRPr="001B47EC">
        <w:rPr>
          <w:rFonts w:ascii="Arial" w:hAnsi="Arial" w:cs="Arial"/>
          <w:sz w:val="20"/>
          <w:szCs w:val="20"/>
        </w:rPr>
        <w:t>)</w:t>
      </w:r>
    </w:p>
    <w:p w:rsidR="0046077B" w:rsidRPr="0046077B" w:rsidRDefault="00452606" w:rsidP="0046077B">
      <w:pPr>
        <w:jc w:val="both"/>
        <w:rPr>
          <w:rStyle w:val="st"/>
          <w:rFonts w:ascii="Arial" w:eastAsiaTheme="minorEastAsia" w:hAnsi="Arial" w:cs="Arial"/>
          <w:sz w:val="20"/>
          <w:szCs w:val="20"/>
        </w:rPr>
      </w:pPr>
      <w:r w:rsidRPr="001B47EC">
        <w:rPr>
          <w:rFonts w:ascii="Arial" w:hAnsi="Arial" w:cs="Arial"/>
          <w:sz w:val="20"/>
          <w:szCs w:val="20"/>
        </w:rPr>
        <w:lastRenderedPageBreak/>
        <w:tab/>
        <w:t xml:space="preserve">Количество отказов, зафиксированных по гарантийным случаям, является представительным для расчета </w:t>
      </w:r>
      <w:r w:rsidRPr="001B47EC">
        <w:rPr>
          <w:rStyle w:val="st"/>
          <w:rFonts w:ascii="Arial" w:eastAsiaTheme="minorEastAsia" w:hAnsi="Arial" w:cs="Arial"/>
          <w:i/>
          <w:sz w:val="20"/>
          <w:szCs w:val="20"/>
        </w:rPr>
        <w:t>γ</w:t>
      </w:r>
      <w:r w:rsidRPr="001B47EC">
        <w:rPr>
          <w:rStyle w:val="st"/>
          <w:rFonts w:ascii="Arial" w:eastAsiaTheme="minorEastAsia" w:hAnsi="Arial" w:cs="Arial"/>
          <w:sz w:val="20"/>
          <w:szCs w:val="20"/>
        </w:rPr>
        <w:t xml:space="preserve">, если запрашиваемый МПКИ </w:t>
      </w:r>
      <w:r w:rsidR="002928D2" w:rsidRPr="001B47EC">
        <w:rPr>
          <w:rStyle w:val="st"/>
          <w:rFonts w:ascii="Arial" w:eastAsiaTheme="minorEastAsia" w:hAnsi="Arial" w:cs="Arial"/>
          <w:sz w:val="20"/>
          <w:szCs w:val="20"/>
        </w:rPr>
        <w:t xml:space="preserve">равен </w:t>
      </w:r>
      <w:r w:rsidRPr="001B47EC">
        <w:rPr>
          <w:rStyle w:val="st"/>
          <w:rFonts w:ascii="Arial" w:eastAsiaTheme="minorEastAsia" w:hAnsi="Arial" w:cs="Arial"/>
          <w:sz w:val="20"/>
          <w:szCs w:val="20"/>
        </w:rPr>
        <w:t>гарантийн</w:t>
      </w:r>
      <w:r w:rsidR="002928D2" w:rsidRPr="001B47EC">
        <w:rPr>
          <w:rStyle w:val="st"/>
          <w:rFonts w:ascii="Arial" w:eastAsiaTheme="minorEastAsia" w:hAnsi="Arial" w:cs="Arial"/>
          <w:sz w:val="20"/>
          <w:szCs w:val="20"/>
        </w:rPr>
        <w:t>ому</w:t>
      </w:r>
      <w:r w:rsidRPr="001B47EC">
        <w:rPr>
          <w:rStyle w:val="st"/>
          <w:rFonts w:ascii="Arial" w:eastAsiaTheme="minorEastAsia" w:hAnsi="Arial" w:cs="Arial"/>
          <w:sz w:val="20"/>
          <w:szCs w:val="20"/>
        </w:rPr>
        <w:t xml:space="preserve"> срок</w:t>
      </w:r>
      <w:r w:rsidR="002928D2" w:rsidRPr="001B47EC">
        <w:rPr>
          <w:rStyle w:val="st"/>
          <w:rFonts w:ascii="Arial" w:eastAsiaTheme="minorEastAsia" w:hAnsi="Arial" w:cs="Arial"/>
          <w:sz w:val="20"/>
          <w:szCs w:val="20"/>
        </w:rPr>
        <w:t>у</w:t>
      </w:r>
      <w:r w:rsidRPr="001B47EC">
        <w:rPr>
          <w:rStyle w:val="st"/>
          <w:rFonts w:ascii="Arial" w:eastAsiaTheme="minorEastAsia" w:hAnsi="Arial" w:cs="Arial"/>
          <w:sz w:val="20"/>
          <w:szCs w:val="20"/>
        </w:rPr>
        <w:t xml:space="preserve"> эксплуатации для конкретного СИ.</w:t>
      </w:r>
      <w:r w:rsidR="0046077B">
        <w:rPr>
          <w:rFonts w:ascii="Arial" w:hAnsi="Arial" w:cs="Arial"/>
          <w:color w:val="FF0000"/>
          <w:sz w:val="20"/>
          <w:szCs w:val="20"/>
        </w:rPr>
        <w:tab/>
      </w:r>
    </w:p>
    <w:p w:rsidR="0090446C" w:rsidRDefault="00EC44D2" w:rsidP="00EC44D2">
      <w:pPr>
        <w:jc w:val="both"/>
        <w:rPr>
          <w:rFonts w:ascii="Arial" w:hAnsi="Arial" w:cs="Arial"/>
          <w:sz w:val="20"/>
          <w:szCs w:val="20"/>
        </w:rPr>
      </w:pPr>
      <w:r w:rsidRPr="00EA48F3">
        <w:rPr>
          <w:rStyle w:val="st"/>
          <w:rFonts w:ascii="Arial" w:eastAsiaTheme="minorEastAsia" w:hAnsi="Arial" w:cs="Arial"/>
          <w:sz w:val="20"/>
          <w:szCs w:val="20"/>
        </w:rPr>
        <w:tab/>
      </w:r>
      <w:r>
        <w:rPr>
          <w:rStyle w:val="st"/>
          <w:rFonts w:ascii="Arial" w:eastAsiaTheme="minorEastAsia" w:hAnsi="Arial" w:cs="Arial"/>
          <w:sz w:val="20"/>
          <w:szCs w:val="20"/>
        </w:rPr>
        <w:t>Экспоненциальный закон распределения предполагает непрерывную работу технического устройства за срок Т</w:t>
      </w:r>
      <w:r w:rsidRPr="00EC44D2">
        <w:rPr>
          <w:rStyle w:val="st"/>
          <w:rFonts w:ascii="Arial" w:eastAsiaTheme="minorEastAsia" w:hAnsi="Arial" w:cs="Arial"/>
          <w:sz w:val="20"/>
          <w:szCs w:val="20"/>
          <w:vertAlign w:val="subscript"/>
        </w:rPr>
        <w:t>ср</w:t>
      </w:r>
      <w:r w:rsidRPr="00EC44D2">
        <w:rPr>
          <w:rStyle w:val="st"/>
          <w:rFonts w:ascii="Arial" w:eastAsiaTheme="minorEastAsia" w:hAnsi="Arial" w:cs="Arial"/>
          <w:sz w:val="20"/>
          <w:szCs w:val="20"/>
        </w:rPr>
        <w:t>.</w:t>
      </w:r>
      <w:r>
        <w:rPr>
          <w:rStyle w:val="st"/>
          <w:rFonts w:ascii="Arial" w:eastAsiaTheme="minorEastAsia" w:hAnsi="Arial" w:cs="Arial"/>
          <w:sz w:val="20"/>
          <w:szCs w:val="20"/>
          <w:vertAlign w:val="subscript"/>
        </w:rPr>
        <w:t xml:space="preserve"> </w:t>
      </w:r>
      <w:r>
        <w:rPr>
          <w:rStyle w:val="st"/>
          <w:rFonts w:ascii="Arial" w:eastAsiaTheme="minorEastAsia" w:hAnsi="Arial" w:cs="Arial"/>
          <w:sz w:val="20"/>
          <w:szCs w:val="20"/>
        </w:rPr>
        <w:t>Данный факт следует учитывать при расчете МПКИ для средств измерений, которые выполняют измерени</w:t>
      </w:r>
      <w:r w:rsidR="00BC3BE6">
        <w:rPr>
          <w:rStyle w:val="st"/>
          <w:rFonts w:ascii="Arial" w:eastAsiaTheme="minorEastAsia" w:hAnsi="Arial" w:cs="Arial"/>
          <w:sz w:val="20"/>
          <w:szCs w:val="20"/>
        </w:rPr>
        <w:t>я</w:t>
      </w:r>
      <w:r>
        <w:rPr>
          <w:rStyle w:val="st"/>
          <w:rFonts w:ascii="Arial" w:eastAsiaTheme="minorEastAsia" w:hAnsi="Arial" w:cs="Arial"/>
          <w:sz w:val="20"/>
          <w:szCs w:val="20"/>
        </w:rPr>
        <w:t xml:space="preserve"> </w:t>
      </w:r>
      <w:r w:rsidR="00BC3BE6">
        <w:rPr>
          <w:rStyle w:val="st"/>
          <w:rFonts w:ascii="Arial" w:eastAsiaTheme="minorEastAsia" w:hAnsi="Arial" w:cs="Arial"/>
          <w:sz w:val="20"/>
          <w:szCs w:val="20"/>
        </w:rPr>
        <w:t xml:space="preserve">условно </w:t>
      </w:r>
      <w:r>
        <w:rPr>
          <w:rStyle w:val="st"/>
          <w:rFonts w:ascii="Arial" w:eastAsiaTheme="minorEastAsia" w:hAnsi="Arial" w:cs="Arial"/>
          <w:sz w:val="20"/>
          <w:szCs w:val="20"/>
        </w:rPr>
        <w:t xml:space="preserve">дискретно. Например, счетчики расхода воды в основном работают под нагрузкой утром и вечером. Из 24 часов среднее время работы под нагрузкой составляет не более 6 часов, что позволяет увеличить расчетное </w:t>
      </w:r>
      <w:r>
        <w:rPr>
          <w:rFonts w:ascii="Arial" w:hAnsi="Arial" w:cs="Arial"/>
          <w:sz w:val="20"/>
          <w:szCs w:val="20"/>
          <w:lang w:val="en-US"/>
        </w:rPr>
        <w:t>T</w:t>
      </w:r>
      <w:r w:rsidR="0077381D">
        <w:rPr>
          <w:rFonts w:ascii="Arial" w:hAnsi="Arial" w:cs="Arial"/>
          <w:sz w:val="20"/>
          <w:szCs w:val="20"/>
          <w:vertAlign w:val="subscript"/>
        </w:rPr>
        <w:t>ср.м</w:t>
      </w:r>
      <w:r w:rsidRPr="00EC44D2">
        <w:rPr>
          <w:rFonts w:ascii="Arial" w:hAnsi="Arial" w:cs="Arial"/>
          <w:sz w:val="20"/>
          <w:szCs w:val="20"/>
        </w:rPr>
        <w:t xml:space="preserve"> в 3</w:t>
      </w:r>
      <w:r>
        <w:rPr>
          <w:rStyle w:val="st"/>
          <w:rFonts w:ascii="Arial" w:eastAsiaTheme="minorEastAsia" w:hAnsi="Arial" w:cs="Arial"/>
          <w:sz w:val="20"/>
          <w:szCs w:val="20"/>
        </w:rPr>
        <w:t xml:space="preserve"> – 4 раза. Данная особенность работы СИ может быть учтена только в очевидных случаях неполной нагрузки. Например, </w:t>
      </w:r>
      <w:r w:rsidR="00B54DF8">
        <w:rPr>
          <w:rStyle w:val="st"/>
          <w:rFonts w:ascii="Arial" w:eastAsiaTheme="minorEastAsia" w:hAnsi="Arial" w:cs="Arial"/>
          <w:sz w:val="20"/>
          <w:szCs w:val="20"/>
        </w:rPr>
        <w:t xml:space="preserve">подавляющее большинство </w:t>
      </w:r>
      <w:r>
        <w:rPr>
          <w:rStyle w:val="st"/>
          <w:rFonts w:ascii="Arial" w:eastAsiaTheme="minorEastAsia" w:hAnsi="Arial" w:cs="Arial"/>
          <w:sz w:val="20"/>
          <w:szCs w:val="20"/>
        </w:rPr>
        <w:t>счетчик</w:t>
      </w:r>
      <w:r w:rsidR="00B54DF8">
        <w:rPr>
          <w:rStyle w:val="st"/>
          <w:rFonts w:ascii="Arial" w:eastAsiaTheme="minorEastAsia" w:hAnsi="Arial" w:cs="Arial"/>
          <w:sz w:val="20"/>
          <w:szCs w:val="20"/>
        </w:rPr>
        <w:t>ов</w:t>
      </w:r>
      <w:r>
        <w:rPr>
          <w:rStyle w:val="st"/>
          <w:rFonts w:ascii="Arial" w:eastAsiaTheme="minorEastAsia" w:hAnsi="Arial" w:cs="Arial"/>
          <w:sz w:val="20"/>
          <w:szCs w:val="20"/>
        </w:rPr>
        <w:t xml:space="preserve"> электроэнергии</w:t>
      </w:r>
      <w:r w:rsidR="00B54DF8">
        <w:rPr>
          <w:rStyle w:val="st"/>
          <w:rFonts w:ascii="Arial" w:eastAsiaTheme="minorEastAsia" w:hAnsi="Arial" w:cs="Arial"/>
          <w:sz w:val="20"/>
          <w:szCs w:val="20"/>
        </w:rPr>
        <w:t xml:space="preserve"> постоянно работают в течение суток, питая неотключаемую бытовую технику и </w:t>
      </w:r>
      <w:r w:rsidR="00B54DF8">
        <w:rPr>
          <w:rFonts w:ascii="Arial" w:hAnsi="Arial" w:cs="Arial"/>
          <w:sz w:val="20"/>
          <w:szCs w:val="20"/>
          <w:lang w:val="en-US"/>
        </w:rPr>
        <w:t>T</w:t>
      </w:r>
      <w:r w:rsidR="0077381D">
        <w:rPr>
          <w:rFonts w:ascii="Arial" w:hAnsi="Arial" w:cs="Arial"/>
          <w:sz w:val="20"/>
          <w:szCs w:val="20"/>
          <w:vertAlign w:val="subscript"/>
        </w:rPr>
        <w:t>ср.м</w:t>
      </w:r>
      <w:r w:rsidR="00B54DF8" w:rsidRPr="00EC44D2">
        <w:rPr>
          <w:rFonts w:ascii="Arial" w:hAnsi="Arial" w:cs="Arial"/>
          <w:sz w:val="20"/>
          <w:szCs w:val="20"/>
        </w:rPr>
        <w:t xml:space="preserve"> </w:t>
      </w:r>
      <w:r w:rsidR="00B54DF8">
        <w:rPr>
          <w:rFonts w:ascii="Arial" w:hAnsi="Arial" w:cs="Arial"/>
          <w:sz w:val="20"/>
          <w:szCs w:val="20"/>
        </w:rPr>
        <w:t>может быть увеличен не более, чем в 1,5 - 2</w:t>
      </w:r>
      <w:r w:rsidR="00B54DF8">
        <w:rPr>
          <w:rStyle w:val="st"/>
          <w:rFonts w:ascii="Arial" w:eastAsiaTheme="minorEastAsia" w:hAnsi="Arial" w:cs="Arial"/>
          <w:sz w:val="20"/>
          <w:szCs w:val="20"/>
        </w:rPr>
        <w:t xml:space="preserve"> раза.  </w:t>
      </w:r>
      <w:r>
        <w:rPr>
          <w:rStyle w:val="st"/>
          <w:rFonts w:ascii="Arial" w:eastAsiaTheme="minorEastAsia" w:hAnsi="Arial" w:cs="Arial"/>
          <w:sz w:val="20"/>
          <w:szCs w:val="20"/>
        </w:rPr>
        <w:t xml:space="preserve">   </w:t>
      </w:r>
    </w:p>
    <w:p w:rsidR="00974651" w:rsidRDefault="00974651" w:rsidP="0042352A">
      <w:pPr>
        <w:jc w:val="both"/>
        <w:rPr>
          <w:rFonts w:ascii="Arial" w:hAnsi="Arial" w:cs="Arial"/>
          <w:sz w:val="20"/>
          <w:szCs w:val="20"/>
        </w:rPr>
      </w:pPr>
      <w:r>
        <w:rPr>
          <w:rFonts w:ascii="Arial" w:hAnsi="Arial" w:cs="Arial"/>
          <w:sz w:val="20"/>
          <w:szCs w:val="20"/>
        </w:rPr>
        <w:tab/>
      </w:r>
    </w:p>
    <w:p w:rsidR="00974651" w:rsidRDefault="00041D32" w:rsidP="0042352A">
      <w:pPr>
        <w:jc w:val="both"/>
        <w:rPr>
          <w:rFonts w:ascii="Arial" w:hAnsi="Arial" w:cs="Arial"/>
          <w:sz w:val="20"/>
          <w:szCs w:val="20"/>
        </w:rPr>
      </w:pPr>
      <w:r>
        <w:rPr>
          <w:rFonts w:ascii="Arial" w:hAnsi="Arial" w:cs="Arial"/>
          <w:sz w:val="20"/>
          <w:szCs w:val="20"/>
        </w:rPr>
        <w:tab/>
        <w:t xml:space="preserve">Среднее время наработки до отказа (безотказной работы) </w:t>
      </w:r>
      <w:r w:rsidR="00974651">
        <w:rPr>
          <w:rFonts w:ascii="Arial" w:hAnsi="Arial" w:cs="Arial"/>
          <w:sz w:val="20"/>
          <w:szCs w:val="20"/>
        </w:rPr>
        <w:t xml:space="preserve">также может быть рассчитана используя </w:t>
      </w:r>
      <w:r w:rsidR="00974651" w:rsidRPr="00EA48F3">
        <w:rPr>
          <w:rFonts w:ascii="Arial" w:hAnsi="Arial" w:cs="Arial"/>
          <w:sz w:val="20"/>
          <w:szCs w:val="20"/>
        </w:rPr>
        <w:t xml:space="preserve">суммарную </w:t>
      </w:r>
      <w:r w:rsidR="00974651">
        <w:rPr>
          <w:rFonts w:ascii="Arial" w:hAnsi="Arial" w:cs="Arial"/>
          <w:sz w:val="20"/>
          <w:szCs w:val="20"/>
        </w:rPr>
        <w:t>надежность СИ оцененную по надежност</w:t>
      </w:r>
      <w:r w:rsidR="00DA13B6">
        <w:rPr>
          <w:rFonts w:ascii="Arial" w:hAnsi="Arial" w:cs="Arial"/>
          <w:sz w:val="20"/>
          <w:szCs w:val="20"/>
        </w:rPr>
        <w:t>и</w:t>
      </w:r>
      <w:r w:rsidR="00974651">
        <w:rPr>
          <w:rFonts w:ascii="Arial" w:hAnsi="Arial" w:cs="Arial"/>
          <w:sz w:val="20"/>
          <w:szCs w:val="20"/>
        </w:rPr>
        <w:t xml:space="preserve"> отдельных сборочных единиц, входящих в конструкцию СИ (формула </w:t>
      </w:r>
      <w:r w:rsidR="00DA13B6">
        <w:rPr>
          <w:rFonts w:ascii="Arial" w:hAnsi="Arial" w:cs="Arial"/>
          <w:sz w:val="20"/>
          <w:szCs w:val="20"/>
        </w:rPr>
        <w:t>Б.3</w:t>
      </w:r>
      <w:r w:rsidR="00974651">
        <w:rPr>
          <w:rFonts w:ascii="Arial" w:hAnsi="Arial" w:cs="Arial"/>
          <w:sz w:val="20"/>
          <w:szCs w:val="20"/>
        </w:rPr>
        <w:t>). Как правило, такой подход используется для электронных СИ, для которых надежность электронных деталей может быть получена из справочников или предоставлена их изготовителем, в т.ч. по отдельным электронным блокам.</w:t>
      </w:r>
    </w:p>
    <w:p w:rsidR="00974651" w:rsidRPr="00734BB5" w:rsidRDefault="00142F52" w:rsidP="00974651">
      <w:pPr>
        <w:spacing w:line="276" w:lineRule="auto"/>
        <w:ind w:firstLine="709"/>
        <w:jc w:val="center"/>
        <w:rPr>
          <w:sz w:val="20"/>
          <w:szCs w:val="20"/>
        </w:rPr>
      </w:pPr>
      <m:oMath>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den>
        </m:f>
      </m:oMath>
      <w:r w:rsidR="00916F12" w:rsidRPr="00734BB5">
        <w:rPr>
          <w:sz w:val="28"/>
          <w:szCs w:val="28"/>
        </w:rPr>
        <w:t xml:space="preserve"> </w:t>
      </w:r>
      <w:r w:rsidR="00916F12" w:rsidRPr="00734BB5">
        <w:rPr>
          <w:rFonts w:ascii="Arial" w:hAnsi="Arial" w:cs="Arial"/>
          <w:sz w:val="20"/>
          <w:szCs w:val="20"/>
        </w:rPr>
        <w:t>(</w:t>
      </w:r>
      <w:r w:rsidR="00234652">
        <w:rPr>
          <w:rFonts w:ascii="Arial" w:hAnsi="Arial" w:cs="Arial"/>
          <w:sz w:val="20"/>
          <w:szCs w:val="20"/>
        </w:rPr>
        <w:t>Б.3</w:t>
      </w:r>
      <w:r w:rsidR="00916F12" w:rsidRPr="00734BB5">
        <w:rPr>
          <w:rFonts w:ascii="Arial" w:hAnsi="Arial" w:cs="Arial"/>
          <w:sz w:val="20"/>
          <w:szCs w:val="20"/>
        </w:rPr>
        <w:t>)</w:t>
      </w:r>
    </w:p>
    <w:p w:rsidR="00974651" w:rsidRPr="00734BB5" w:rsidRDefault="00974651" w:rsidP="00974651">
      <w:pPr>
        <w:spacing w:line="276" w:lineRule="auto"/>
        <w:ind w:firstLine="709"/>
        <w:rPr>
          <w:rFonts w:ascii="Arial" w:hAnsi="Arial" w:cs="Arial"/>
          <w:sz w:val="20"/>
          <w:szCs w:val="20"/>
        </w:rPr>
      </w:pPr>
      <w:r w:rsidRPr="00734BB5">
        <w:rPr>
          <w:rFonts w:ascii="Arial" w:hAnsi="Arial" w:cs="Arial"/>
          <w:sz w:val="20"/>
          <w:szCs w:val="20"/>
        </w:rPr>
        <w:t xml:space="preserve">где </w:t>
      </w:r>
      <w:r w:rsidR="00916F12" w:rsidRPr="00734BB5">
        <w:rPr>
          <w:rFonts w:ascii="Arial" w:hAnsi="Arial" w:cs="Arial"/>
          <w:sz w:val="20"/>
          <w:szCs w:val="20"/>
        </w:rPr>
        <w:t>λ</w:t>
      </w:r>
      <w:r w:rsidR="00916F12" w:rsidRPr="00734BB5">
        <w:rPr>
          <w:rFonts w:ascii="Arial" w:hAnsi="Arial" w:cs="Arial"/>
          <w:sz w:val="20"/>
          <w:szCs w:val="20"/>
          <w:vertAlign w:val="subscript"/>
        </w:rPr>
        <w:t>СН</w:t>
      </w:r>
      <w:r w:rsidR="00916F12" w:rsidRPr="00734BB5">
        <w:rPr>
          <w:rFonts w:ascii="Arial" w:hAnsi="Arial" w:cs="Arial"/>
          <w:sz w:val="20"/>
          <w:szCs w:val="20"/>
        </w:rPr>
        <w:t xml:space="preserve"> – суммарная </w:t>
      </w:r>
      <w:r w:rsidR="00041D32" w:rsidRPr="00EA48F3">
        <w:rPr>
          <w:rFonts w:ascii="Arial" w:hAnsi="Arial" w:cs="Arial"/>
          <w:sz w:val="20"/>
          <w:szCs w:val="20"/>
        </w:rPr>
        <w:t xml:space="preserve">интенсивность отказов </w:t>
      </w:r>
      <w:r w:rsidR="00041D32" w:rsidRPr="00734BB5">
        <w:rPr>
          <w:rFonts w:ascii="Arial" w:hAnsi="Arial" w:cs="Arial"/>
          <w:sz w:val="20"/>
          <w:szCs w:val="20"/>
        </w:rPr>
        <w:t>(</w:t>
      </w:r>
      <w:r w:rsidR="00916F12" w:rsidRPr="00734BB5">
        <w:rPr>
          <w:rFonts w:ascii="Arial" w:hAnsi="Arial" w:cs="Arial"/>
          <w:sz w:val="20"/>
          <w:szCs w:val="20"/>
        </w:rPr>
        <w:t>надежность</w:t>
      </w:r>
      <w:r w:rsidR="00041D32" w:rsidRPr="00734BB5">
        <w:rPr>
          <w:rFonts w:ascii="Arial" w:hAnsi="Arial" w:cs="Arial"/>
          <w:sz w:val="20"/>
          <w:szCs w:val="20"/>
        </w:rPr>
        <w:t>)</w:t>
      </w:r>
      <w:r w:rsidR="00916F12" w:rsidRPr="00734BB5">
        <w:rPr>
          <w:rFonts w:ascii="Arial" w:hAnsi="Arial" w:cs="Arial"/>
          <w:sz w:val="20"/>
          <w:szCs w:val="20"/>
        </w:rPr>
        <w:t xml:space="preserve"> </w:t>
      </w:r>
    </w:p>
    <w:p w:rsidR="00041D32" w:rsidRPr="00734BB5" w:rsidRDefault="0090446C" w:rsidP="00041D32">
      <w:pPr>
        <w:spacing w:line="276" w:lineRule="auto"/>
        <w:ind w:firstLine="709"/>
        <w:jc w:val="center"/>
        <w:rPr>
          <w:rFonts w:ascii="Arial" w:hAnsi="Arial" w:cs="Arial"/>
          <w:sz w:val="20"/>
          <w:szCs w:val="20"/>
        </w:rPr>
      </w:pPr>
      <w:r w:rsidRPr="00734BB5">
        <w:rPr>
          <w:rFonts w:ascii="Arial" w:hAnsi="Arial" w:cs="Arial"/>
          <w:sz w:val="20"/>
          <w:szCs w:val="20"/>
        </w:rPr>
        <w:tab/>
      </w:r>
      <w:r w:rsidR="00511C46" w:rsidRPr="00734BB5">
        <w:rPr>
          <w:rFonts w:ascii="Arial" w:hAnsi="Arial" w:cs="Arial"/>
          <w:color w:val="FF0000"/>
          <w:sz w:val="20"/>
          <w:szCs w:val="20"/>
        </w:rPr>
        <w:t xml:space="preserve"> </w:t>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lang w:val="en-US"/>
              </w:rPr>
              <m:t>k</m:t>
            </m:r>
          </m:sup>
          <m:e>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Эj</m:t>
                </m:r>
              </m:sub>
            </m:sSub>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j</m:t>
                </m:r>
              </m:sub>
            </m:sSub>
          </m:e>
        </m:nary>
      </m:oMath>
      <w:r w:rsidR="00041D32" w:rsidRPr="00734BB5">
        <w:rPr>
          <w:sz w:val="20"/>
          <w:szCs w:val="20"/>
        </w:rPr>
        <w:t xml:space="preserve"> </w:t>
      </w:r>
      <w:r w:rsidR="00041D32" w:rsidRPr="00734BB5">
        <w:rPr>
          <w:rFonts w:ascii="Arial" w:hAnsi="Arial" w:cs="Arial"/>
          <w:sz w:val="20"/>
          <w:szCs w:val="20"/>
        </w:rPr>
        <w:t>(</w:t>
      </w:r>
      <w:r w:rsidR="00234652">
        <w:rPr>
          <w:rFonts w:ascii="Arial" w:hAnsi="Arial" w:cs="Arial"/>
          <w:sz w:val="20"/>
          <w:szCs w:val="20"/>
        </w:rPr>
        <w:t>Б.4</w:t>
      </w:r>
      <w:r w:rsidR="00041D32" w:rsidRPr="00734BB5">
        <w:rPr>
          <w:rFonts w:ascii="Arial" w:hAnsi="Arial" w:cs="Arial"/>
          <w:sz w:val="20"/>
          <w:szCs w:val="20"/>
        </w:rPr>
        <w:t>)</w:t>
      </w:r>
    </w:p>
    <w:p w:rsidR="00041D32" w:rsidRPr="00734BB5" w:rsidRDefault="00041D32" w:rsidP="00041D32">
      <w:pPr>
        <w:spacing w:line="276" w:lineRule="auto"/>
        <w:ind w:firstLine="709"/>
        <w:rPr>
          <w:rFonts w:ascii="Arial" w:hAnsi="Arial" w:cs="Arial"/>
          <w:sz w:val="20"/>
          <w:szCs w:val="20"/>
        </w:rPr>
      </w:pPr>
      <w:r w:rsidRPr="00EA48F3">
        <w:rPr>
          <w:rFonts w:ascii="Arial" w:hAnsi="Arial" w:cs="Arial"/>
          <w:sz w:val="20"/>
          <w:szCs w:val="20"/>
        </w:rPr>
        <w:t xml:space="preserve">где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Эj</m:t>
            </m:r>
          </m:sub>
        </m:sSub>
      </m:oMath>
      <w:r w:rsidRPr="00734BB5">
        <w:rPr>
          <w:rFonts w:ascii="Arial" w:hAnsi="Arial" w:cs="Arial"/>
          <w:sz w:val="20"/>
          <w:szCs w:val="20"/>
        </w:rPr>
        <w:t xml:space="preserve"> – эксплуатационная интенсивность отказов отдельных элементов </w:t>
      </w:r>
      <w:r w:rsidRPr="00734BB5">
        <w:rPr>
          <w:rFonts w:ascii="Arial" w:hAnsi="Arial" w:cs="Arial"/>
          <w:i/>
          <w:sz w:val="20"/>
          <w:szCs w:val="20"/>
          <w:lang w:val="en-US"/>
        </w:rPr>
        <w:t>j</w:t>
      </w:r>
      <w:r w:rsidRPr="00734BB5">
        <w:rPr>
          <w:rFonts w:ascii="Arial" w:hAnsi="Arial" w:cs="Arial"/>
          <w:sz w:val="20"/>
          <w:szCs w:val="20"/>
        </w:rPr>
        <w:t>-го типа</w:t>
      </w:r>
    </w:p>
    <w:p w:rsidR="00041D32" w:rsidRPr="00734BB5" w:rsidRDefault="00142F52" w:rsidP="00041D32">
      <w:pPr>
        <w:spacing w:line="276" w:lineRule="auto"/>
        <w:ind w:left="709"/>
        <w:rPr>
          <w:rFonts w:ascii="Arial" w:hAnsi="Arial" w:cs="Arial"/>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j</m:t>
            </m:r>
          </m:sub>
        </m:sSub>
      </m:oMath>
      <w:r w:rsidR="00041D32" w:rsidRPr="00734BB5">
        <w:rPr>
          <w:rFonts w:ascii="Arial" w:hAnsi="Arial" w:cs="Arial"/>
          <w:sz w:val="20"/>
          <w:szCs w:val="20"/>
        </w:rPr>
        <w:t xml:space="preserve"> </w:t>
      </w:r>
      <w:r w:rsidR="00734BB5" w:rsidRPr="00734BB5">
        <w:rPr>
          <w:rFonts w:ascii="Arial" w:hAnsi="Arial" w:cs="Arial"/>
          <w:sz w:val="20"/>
          <w:szCs w:val="20"/>
        </w:rPr>
        <w:t>–</w:t>
      </w:r>
      <w:r w:rsidR="00041D32" w:rsidRPr="00734BB5">
        <w:rPr>
          <w:rFonts w:ascii="Arial" w:hAnsi="Arial" w:cs="Arial"/>
          <w:sz w:val="20"/>
          <w:szCs w:val="20"/>
        </w:rPr>
        <w:t xml:space="preserve"> </w:t>
      </w:r>
      <w:r w:rsidR="00734BB5" w:rsidRPr="00734BB5">
        <w:rPr>
          <w:rFonts w:ascii="Arial" w:hAnsi="Arial" w:cs="Arial"/>
          <w:sz w:val="20"/>
          <w:szCs w:val="20"/>
        </w:rPr>
        <w:t xml:space="preserve">количество элементов </w:t>
      </w:r>
      <w:r w:rsidR="00734BB5" w:rsidRPr="00734BB5">
        <w:rPr>
          <w:rFonts w:ascii="Arial" w:hAnsi="Arial" w:cs="Arial"/>
          <w:i/>
          <w:sz w:val="20"/>
          <w:szCs w:val="20"/>
        </w:rPr>
        <w:t>j</w:t>
      </w:r>
      <w:r w:rsidR="00734BB5" w:rsidRPr="00734BB5">
        <w:rPr>
          <w:rFonts w:ascii="Arial" w:hAnsi="Arial" w:cs="Arial"/>
          <w:sz w:val="20"/>
          <w:szCs w:val="20"/>
        </w:rPr>
        <w:t>-го типа, включая отдельные блоки</w:t>
      </w:r>
    </w:p>
    <w:p w:rsidR="00734BB5" w:rsidRPr="00734BB5" w:rsidRDefault="00734BB5" w:rsidP="00041D32">
      <w:pPr>
        <w:spacing w:line="276" w:lineRule="auto"/>
        <w:ind w:left="709"/>
        <w:rPr>
          <w:rFonts w:ascii="Arial" w:hAnsi="Arial" w:cs="Arial"/>
          <w:sz w:val="20"/>
          <w:szCs w:val="20"/>
        </w:rPr>
      </w:pPr>
      <w:r w:rsidRPr="00734BB5">
        <w:rPr>
          <w:rFonts w:ascii="Arial" w:hAnsi="Arial" w:cs="Arial"/>
          <w:i/>
          <w:sz w:val="20"/>
          <w:szCs w:val="20"/>
        </w:rPr>
        <w:t xml:space="preserve">k </w:t>
      </w:r>
      <w:r w:rsidRPr="00EA48F3">
        <w:rPr>
          <w:rFonts w:ascii="Arial" w:hAnsi="Arial" w:cs="Arial"/>
          <w:i/>
          <w:sz w:val="20"/>
          <w:szCs w:val="20"/>
        </w:rPr>
        <w:t xml:space="preserve">– </w:t>
      </w:r>
      <w:r w:rsidRPr="00EA48F3">
        <w:rPr>
          <w:rFonts w:ascii="Arial" w:hAnsi="Arial" w:cs="Arial"/>
          <w:sz w:val="20"/>
          <w:szCs w:val="20"/>
        </w:rPr>
        <w:t xml:space="preserve">количество </w:t>
      </w:r>
      <w:r w:rsidRPr="00734BB5">
        <w:rPr>
          <w:rFonts w:ascii="Arial" w:hAnsi="Arial" w:cs="Arial"/>
          <w:sz w:val="20"/>
          <w:szCs w:val="20"/>
        </w:rPr>
        <w:t xml:space="preserve">отдельных типов </w:t>
      </w:r>
      <w:r w:rsidRPr="00EA48F3">
        <w:rPr>
          <w:rFonts w:ascii="Arial" w:hAnsi="Arial" w:cs="Arial"/>
          <w:i/>
          <w:sz w:val="20"/>
          <w:szCs w:val="20"/>
        </w:rPr>
        <w:t xml:space="preserve"> </w:t>
      </w:r>
    </w:p>
    <w:p w:rsidR="00734BB5" w:rsidRDefault="00142F52" w:rsidP="00041D32">
      <w:pPr>
        <w:spacing w:line="276" w:lineRule="auto"/>
        <w:ind w:firstLine="709"/>
        <w:rPr>
          <w:rFonts w:ascii="Arial" w:hAnsi="Arial" w:cs="Arial"/>
          <w:sz w:val="20"/>
          <w:szCs w:val="20"/>
        </w:rPr>
      </w:pP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Э</m:t>
            </m:r>
          </m:sub>
        </m:sSub>
      </m:oMath>
      <w:r w:rsidR="00734BB5">
        <w:rPr>
          <w:rFonts w:ascii="Arial" w:hAnsi="Arial" w:cs="Arial"/>
          <w:sz w:val="20"/>
          <w:szCs w:val="20"/>
        </w:rPr>
        <w:t xml:space="preserve"> – эксплуатационная интенсивность отказов</w:t>
      </w:r>
    </w:p>
    <w:p w:rsidR="00734BB5" w:rsidRPr="00734BB5" w:rsidRDefault="00734BB5" w:rsidP="00734BB5">
      <w:pPr>
        <w:spacing w:line="276" w:lineRule="auto"/>
        <w:ind w:firstLine="709"/>
        <w:jc w:val="center"/>
        <w:rPr>
          <w:sz w:val="20"/>
          <w:szCs w:val="20"/>
        </w:rPr>
      </w:pPr>
      <w:r w:rsidRPr="00734BB5">
        <w:rPr>
          <w:rFonts w:ascii="Arial" w:hAnsi="Arial" w:cs="Arial"/>
          <w:sz w:val="20"/>
          <w:szCs w:val="20"/>
        </w:rPr>
        <w:t xml:space="preserve"> </w:t>
      </w:r>
      <w:r w:rsidR="00041D32" w:rsidRPr="00734BB5">
        <w:rPr>
          <w:rFonts w:ascii="Arial" w:hAnsi="Arial" w:cs="Arial"/>
          <w:sz w:val="20"/>
          <w:szCs w:val="20"/>
        </w:rPr>
        <w:tab/>
        <w:t xml:space="preserve"> </w:t>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m:t>
            </m:r>
          </m:sub>
        </m:sSub>
        <m:r>
          <w:rPr>
            <w:rFonts w:ascii="Cambria Math" w:hAnsi="Cambria Math"/>
            <w:sz w:val="28"/>
            <w:szCs w:val="28"/>
          </w:rPr>
          <m:t>=</m:t>
        </m:r>
        <m:r>
          <m:rPr>
            <m:sty m:val="p"/>
          </m:rPr>
          <w:rPr>
            <w:rFonts w:ascii="Cambria Math" w:hAnsi="Cambria Math" w:cs="Arial"/>
            <w:sz w:val="20"/>
            <w:szCs w:val="20"/>
          </w:rPr>
          <m:t xml:space="preserve"> </m:t>
        </m:r>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Б</m:t>
            </m:r>
          </m:sub>
        </m:sSub>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Нi</m:t>
                </m:r>
              </m:sub>
            </m:sSub>
          </m:e>
        </m:nary>
      </m:oMath>
      <w:r w:rsidRPr="00734BB5">
        <w:rPr>
          <w:sz w:val="28"/>
          <w:szCs w:val="28"/>
        </w:rPr>
        <w:t xml:space="preserve"> </w:t>
      </w:r>
      <w:r w:rsidRPr="00734BB5">
        <w:rPr>
          <w:rFonts w:ascii="Arial" w:hAnsi="Arial" w:cs="Arial"/>
          <w:sz w:val="20"/>
          <w:szCs w:val="20"/>
        </w:rPr>
        <w:t>(</w:t>
      </w:r>
      <w:r w:rsidR="00234652">
        <w:rPr>
          <w:rFonts w:ascii="Arial" w:hAnsi="Arial" w:cs="Arial"/>
          <w:sz w:val="20"/>
          <w:szCs w:val="20"/>
        </w:rPr>
        <w:t>Б</w:t>
      </w:r>
      <w:r w:rsidR="00971EAE">
        <w:rPr>
          <w:rFonts w:ascii="Arial" w:hAnsi="Arial" w:cs="Arial"/>
          <w:sz w:val="20"/>
          <w:szCs w:val="20"/>
        </w:rPr>
        <w:t>.5</w:t>
      </w:r>
      <w:r w:rsidRPr="00734BB5">
        <w:rPr>
          <w:rFonts w:ascii="Arial" w:hAnsi="Arial" w:cs="Arial"/>
          <w:sz w:val="20"/>
          <w:szCs w:val="20"/>
        </w:rPr>
        <w:t>)</w:t>
      </w:r>
    </w:p>
    <w:p w:rsidR="00734BB5" w:rsidRDefault="00734BB5" w:rsidP="00734BB5">
      <w:pPr>
        <w:spacing w:line="276" w:lineRule="auto"/>
        <w:rPr>
          <w:rFonts w:ascii="Arial" w:hAnsi="Arial" w:cs="Arial"/>
          <w:sz w:val="20"/>
          <w:szCs w:val="20"/>
        </w:rPr>
      </w:pPr>
      <w:r w:rsidRPr="00734BB5">
        <w:rPr>
          <w:rFonts w:ascii="Arial" w:hAnsi="Arial" w:cs="Arial"/>
          <w:sz w:val="20"/>
          <w:szCs w:val="20"/>
        </w:rPr>
        <w:tab/>
      </w:r>
      <m:oMath>
        <m:sSub>
          <m:sSubPr>
            <m:ctrlPr>
              <w:rPr>
                <w:rFonts w:ascii="Cambria Math" w:hAnsi="Cambria Math" w:cs="Arial"/>
                <w:i/>
                <w:sz w:val="20"/>
                <w:szCs w:val="20"/>
              </w:rPr>
            </m:ctrlPr>
          </m:sSubPr>
          <m:e>
            <m:r>
              <w:rPr>
                <w:rFonts w:ascii="Cambria Math" w:hAnsi="Cambria Math" w:cs="Arial"/>
                <w:sz w:val="20"/>
                <w:szCs w:val="20"/>
              </w:rPr>
              <m:t>K</m:t>
            </m:r>
          </m:e>
          <m:sub>
            <m:r>
              <w:rPr>
                <w:rFonts w:ascii="Cambria Math" w:hAnsi="Cambria Math" w:cs="Arial"/>
                <w:sz w:val="20"/>
                <w:szCs w:val="20"/>
              </w:rPr>
              <m:t>Нi</m:t>
            </m:r>
          </m:sub>
        </m:sSub>
      </m:oMath>
      <w:r w:rsidRPr="00EA48F3">
        <w:rPr>
          <w:rFonts w:ascii="Arial" w:hAnsi="Arial" w:cs="Arial"/>
          <w:sz w:val="20"/>
          <w:szCs w:val="20"/>
        </w:rPr>
        <w:t xml:space="preserve"> – поправочные </w:t>
      </w:r>
      <w:r w:rsidRPr="00734BB5">
        <w:rPr>
          <w:rFonts w:ascii="Arial" w:hAnsi="Arial" w:cs="Arial"/>
          <w:sz w:val="20"/>
          <w:szCs w:val="20"/>
        </w:rPr>
        <w:t>коэффициенты</w:t>
      </w:r>
      <w:r>
        <w:rPr>
          <w:rFonts w:ascii="Arial" w:hAnsi="Arial" w:cs="Arial"/>
          <w:sz w:val="20"/>
          <w:szCs w:val="20"/>
        </w:rPr>
        <w:t>, учитывающие изменения эксплуатационной интенсивности отказов в зависимости от различных факторов</w:t>
      </w:r>
    </w:p>
    <w:p w:rsidR="00041D32" w:rsidRDefault="00734BB5" w:rsidP="00734BB5">
      <w:pPr>
        <w:spacing w:line="276" w:lineRule="auto"/>
        <w:rPr>
          <w:rFonts w:ascii="Arial" w:hAnsi="Arial" w:cs="Arial"/>
          <w:sz w:val="20"/>
          <w:szCs w:val="20"/>
        </w:rPr>
      </w:pPr>
      <w:r>
        <w:rPr>
          <w:rFonts w:ascii="Arial" w:hAnsi="Arial" w:cs="Arial"/>
          <w:sz w:val="20"/>
          <w:szCs w:val="20"/>
        </w:rPr>
        <w:tab/>
      </w:r>
      <w:r w:rsidRPr="00734BB5">
        <w:rPr>
          <w:rFonts w:ascii="Arial" w:hAnsi="Arial" w:cs="Arial"/>
          <w:i/>
          <w:sz w:val="20"/>
          <w:szCs w:val="20"/>
        </w:rPr>
        <w:t>m</w:t>
      </w:r>
      <w:r>
        <w:rPr>
          <w:rFonts w:ascii="Arial" w:hAnsi="Arial" w:cs="Arial"/>
          <w:sz w:val="20"/>
          <w:szCs w:val="20"/>
        </w:rPr>
        <w:t xml:space="preserve"> </w:t>
      </w:r>
      <w:r w:rsidRPr="00EA48F3">
        <w:rPr>
          <w:rFonts w:ascii="Arial" w:hAnsi="Arial" w:cs="Arial"/>
          <w:sz w:val="20"/>
          <w:szCs w:val="20"/>
        </w:rPr>
        <w:t xml:space="preserve">– количество </w:t>
      </w:r>
      <w:r>
        <w:rPr>
          <w:rFonts w:ascii="Arial" w:hAnsi="Arial" w:cs="Arial"/>
          <w:sz w:val="20"/>
          <w:szCs w:val="20"/>
        </w:rPr>
        <w:t>учитываемых факторов</w:t>
      </w:r>
      <w:r w:rsidRPr="00734BB5">
        <w:rPr>
          <w:rFonts w:ascii="Arial" w:hAnsi="Arial" w:cs="Arial"/>
          <w:sz w:val="20"/>
          <w:szCs w:val="20"/>
        </w:rPr>
        <w:t xml:space="preserve"> </w:t>
      </w:r>
      <w:r w:rsidRPr="00EA48F3">
        <w:rPr>
          <w:rFonts w:ascii="Arial" w:hAnsi="Arial" w:cs="Arial"/>
          <w:sz w:val="20"/>
          <w:szCs w:val="20"/>
        </w:rPr>
        <w:t xml:space="preserve"> </w:t>
      </w:r>
    </w:p>
    <w:p w:rsidR="00734BB5" w:rsidRPr="00D41CB1" w:rsidRDefault="00734BB5" w:rsidP="00734BB5">
      <w:pPr>
        <w:spacing w:line="276" w:lineRule="auto"/>
        <w:rPr>
          <w:rFonts w:ascii="Arial" w:hAnsi="Arial" w:cs="Arial"/>
          <w:sz w:val="20"/>
          <w:szCs w:val="20"/>
        </w:rPr>
      </w:pPr>
      <w:r w:rsidRPr="00D41CB1">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oMath>
      <w:r w:rsidRPr="00D41CB1">
        <w:rPr>
          <w:rFonts w:ascii="Arial" w:hAnsi="Arial" w:cs="Arial"/>
          <w:sz w:val="20"/>
          <w:szCs w:val="20"/>
        </w:rPr>
        <w:t xml:space="preserve"> </w:t>
      </w:r>
      <w:r w:rsidR="00D41CB1" w:rsidRPr="00D41CB1">
        <w:rPr>
          <w:rFonts w:ascii="Arial" w:hAnsi="Arial" w:cs="Arial"/>
          <w:sz w:val="20"/>
          <w:szCs w:val="20"/>
        </w:rPr>
        <w:t>–</w:t>
      </w:r>
      <w:r w:rsidRPr="00D41CB1">
        <w:rPr>
          <w:rFonts w:ascii="Arial" w:hAnsi="Arial" w:cs="Arial"/>
          <w:sz w:val="20"/>
          <w:szCs w:val="20"/>
        </w:rPr>
        <w:t xml:space="preserve"> </w:t>
      </w:r>
      <w:r w:rsidR="00D41CB1" w:rsidRPr="00D41CB1">
        <w:rPr>
          <w:rFonts w:ascii="Arial" w:hAnsi="Arial" w:cs="Arial"/>
          <w:sz w:val="20"/>
          <w:szCs w:val="20"/>
        </w:rPr>
        <w:t xml:space="preserve">основная справочная характеристика </w:t>
      </w:r>
      <w:r w:rsidR="004C784B">
        <w:rPr>
          <w:rFonts w:ascii="Arial" w:hAnsi="Arial" w:cs="Arial"/>
          <w:sz w:val="20"/>
          <w:szCs w:val="20"/>
        </w:rPr>
        <w:t>надежности</w:t>
      </w:r>
      <w:r w:rsidR="00D41CB1" w:rsidRPr="00D41CB1">
        <w:rPr>
          <w:rFonts w:ascii="Arial" w:hAnsi="Arial" w:cs="Arial"/>
          <w:sz w:val="20"/>
          <w:szCs w:val="20"/>
        </w:rPr>
        <w:t xml:space="preserve"> элементов изделия.</w:t>
      </w:r>
      <w:r w:rsidR="00D41CB1">
        <w:rPr>
          <w:rFonts w:ascii="Arial" w:hAnsi="Arial" w:cs="Arial"/>
          <w:sz w:val="20"/>
          <w:szCs w:val="20"/>
        </w:rPr>
        <w:t xml:space="preserve"> </w:t>
      </w:r>
      <m:oMath>
        <m:d>
          <m:dPr>
            <m:begChr m:val="["/>
            <m:endChr m:val="]"/>
            <m:ctrlPr>
              <w:rPr>
                <w:rFonts w:ascii="Cambria Math" w:hAnsi="Cambria Math" w:cs="Arial"/>
                <w:i/>
                <w:sz w:val="20"/>
                <w:szCs w:val="20"/>
                <w:lang w:val="en-US"/>
              </w:rPr>
            </m:ctrlPr>
          </m:dPr>
          <m:e>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ctrlPr>
              <w:rPr>
                <w:rFonts w:ascii="Cambria Math" w:hAnsi="Cambria Math"/>
                <w:i/>
                <w:sz w:val="20"/>
                <w:szCs w:val="20"/>
              </w:rPr>
            </m:ctrlPr>
          </m:e>
        </m:d>
        <m:r>
          <w:rPr>
            <w:rFonts w:ascii="Cambria Math" w:hAnsi="Cambria Math"/>
            <w:sz w:val="20"/>
            <w:szCs w:val="20"/>
          </w:rPr>
          <m:t>=1/ч=</m:t>
        </m:r>
        <m:sSup>
          <m:sSupPr>
            <m:ctrlPr>
              <w:rPr>
                <w:rFonts w:ascii="Cambria Math" w:hAnsi="Cambria Math"/>
                <w:i/>
                <w:sz w:val="20"/>
                <w:szCs w:val="20"/>
              </w:rPr>
            </m:ctrlPr>
          </m:sSupPr>
          <m:e>
            <m:r>
              <w:rPr>
                <w:rFonts w:ascii="Cambria Math" w:hAnsi="Cambria Math"/>
                <w:sz w:val="20"/>
                <w:szCs w:val="20"/>
              </w:rPr>
              <m:t>ч</m:t>
            </m:r>
          </m:e>
          <m:sup>
            <m:r>
              <w:rPr>
                <w:rFonts w:ascii="Cambria Math" w:hAnsi="Cambria Math"/>
                <w:sz w:val="20"/>
                <w:szCs w:val="20"/>
              </w:rPr>
              <m:t>-1</m:t>
            </m:r>
          </m:sup>
        </m:sSup>
      </m:oMath>
      <w:r w:rsidR="00D41CB1">
        <w:rPr>
          <w:rFonts w:ascii="Arial" w:hAnsi="Arial" w:cs="Arial"/>
          <w:sz w:val="20"/>
          <w:szCs w:val="20"/>
        </w:rPr>
        <w:t xml:space="preserve">   </w:t>
      </w:r>
    </w:p>
    <w:p w:rsidR="00511C46" w:rsidRDefault="00D41CB1" w:rsidP="0042352A">
      <w:pPr>
        <w:jc w:val="both"/>
        <w:rPr>
          <w:rFonts w:ascii="Arial" w:hAnsi="Arial" w:cs="Arial"/>
          <w:sz w:val="20"/>
          <w:szCs w:val="20"/>
        </w:rPr>
      </w:pPr>
      <w:r>
        <w:rPr>
          <w:rFonts w:ascii="Arial" w:hAnsi="Arial" w:cs="Arial"/>
          <w:color w:val="FF0000"/>
          <w:sz w:val="20"/>
          <w:szCs w:val="20"/>
        </w:rPr>
        <w:tab/>
      </w:r>
      <w:r w:rsidRPr="00D41CB1">
        <w:rPr>
          <w:rFonts w:ascii="Arial" w:hAnsi="Arial" w:cs="Arial"/>
          <w:sz w:val="20"/>
          <w:szCs w:val="20"/>
        </w:rPr>
        <w:t xml:space="preserve">Значение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Б</m:t>
            </m:r>
          </m:sub>
        </m:sSub>
      </m:oMath>
      <w:r>
        <w:rPr>
          <w:rFonts w:ascii="Arial" w:hAnsi="Arial" w:cs="Arial"/>
          <w:sz w:val="20"/>
          <w:szCs w:val="20"/>
        </w:rPr>
        <w:t xml:space="preserve">  соответствует номинальному режиму работы элементов (изделия в целом) и нормальным условиям эксплуатации.   </w:t>
      </w:r>
    </w:p>
    <w:p w:rsidR="00D41CB1" w:rsidRDefault="00D41CB1" w:rsidP="00EE67A4">
      <w:pPr>
        <w:spacing w:line="276" w:lineRule="auto"/>
        <w:jc w:val="center"/>
        <w:rPr>
          <w:rFonts w:ascii="Arial" w:hAnsi="Arial" w:cs="Arial"/>
          <w:sz w:val="20"/>
          <w:szCs w:val="20"/>
        </w:rPr>
      </w:pPr>
      <w:r>
        <w:rPr>
          <w:rFonts w:ascii="Arial" w:hAnsi="Arial" w:cs="Arial"/>
          <w:sz w:val="20"/>
          <w:szCs w:val="20"/>
        </w:rPr>
        <w:tab/>
      </w:r>
      <w:r w:rsidRPr="00734BB5">
        <w:rPr>
          <w:rFonts w:ascii="Arial" w:hAnsi="Arial" w:cs="Arial"/>
          <w:sz w:val="20"/>
          <w:szCs w:val="20"/>
        </w:rPr>
        <w:tab/>
      </w: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Н</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раб</m:t>
                </m:r>
              </m:sub>
            </m:sSub>
          </m:num>
          <m:den>
            <m:sSub>
              <m:sSubPr>
                <m:ctrlPr>
                  <w:rPr>
                    <w:rFonts w:ascii="Cambria Math" w:hAnsi="Cambria Math"/>
                    <w:i/>
                    <w:sz w:val="28"/>
                    <w:szCs w:val="28"/>
                  </w:rPr>
                </m:ctrlPr>
              </m:sSubPr>
              <m:e>
                <m:r>
                  <w:rPr>
                    <w:rFonts w:ascii="Cambria Math" w:hAnsi="Cambria Math"/>
                    <w:sz w:val="28"/>
                    <w:szCs w:val="28"/>
                  </w:rPr>
                  <m:t>F</m:t>
                </m:r>
              </m:e>
              <m:sub>
                <m:r>
                  <w:rPr>
                    <w:rFonts w:ascii="Cambria Math" w:hAnsi="Cambria Math"/>
                    <w:sz w:val="28"/>
                    <w:szCs w:val="28"/>
                  </w:rPr>
                  <m:t>ном</m:t>
                </m:r>
              </m:sub>
            </m:sSub>
          </m:den>
        </m:f>
      </m:oMath>
      <w:r w:rsidRPr="00734BB5">
        <w:rPr>
          <w:sz w:val="28"/>
          <w:szCs w:val="28"/>
        </w:rPr>
        <w:t xml:space="preserve"> </w:t>
      </w:r>
      <w:r w:rsidRPr="00734BB5">
        <w:rPr>
          <w:rFonts w:ascii="Arial" w:hAnsi="Arial" w:cs="Arial"/>
          <w:sz w:val="20"/>
          <w:szCs w:val="20"/>
        </w:rPr>
        <w:t>(</w:t>
      </w:r>
      <w:r w:rsidR="00971EAE">
        <w:rPr>
          <w:rFonts w:ascii="Arial" w:hAnsi="Arial" w:cs="Arial"/>
          <w:sz w:val="20"/>
          <w:szCs w:val="20"/>
        </w:rPr>
        <w:t>Б.6</w:t>
      </w:r>
      <w:r w:rsidRPr="00734BB5">
        <w:rPr>
          <w:rFonts w:ascii="Arial" w:hAnsi="Arial" w:cs="Arial"/>
          <w:sz w:val="20"/>
          <w:szCs w:val="20"/>
        </w:rPr>
        <w:t>)</w:t>
      </w:r>
    </w:p>
    <w:p w:rsidR="0042682B" w:rsidRPr="0042682B" w:rsidRDefault="0042682B" w:rsidP="0042682B">
      <w:pPr>
        <w:spacing w:line="276" w:lineRule="auto"/>
        <w:ind w:firstLine="709"/>
        <w:rPr>
          <w:rFonts w:ascii="Arial" w:hAnsi="Arial" w:cs="Arial"/>
          <w:sz w:val="20"/>
          <w:szCs w:val="20"/>
        </w:rPr>
      </w:pPr>
      <w:r w:rsidRPr="0042682B">
        <w:rPr>
          <w:rFonts w:ascii="Arial" w:hAnsi="Arial" w:cs="Arial"/>
          <w:sz w:val="20"/>
          <w:szCs w:val="20"/>
        </w:rPr>
        <w:t xml:space="preserve">где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раб</m:t>
            </m:r>
          </m:sub>
        </m:sSub>
      </m:oMath>
      <w:r w:rsidRPr="0042682B">
        <w:rPr>
          <w:rFonts w:ascii="Arial" w:hAnsi="Arial" w:cs="Arial"/>
          <w:sz w:val="20"/>
          <w:szCs w:val="20"/>
        </w:rPr>
        <w:t xml:space="preserve"> – нагрузка на элемент в рабочем режиме</w:t>
      </w:r>
    </w:p>
    <w:p w:rsidR="0042682B" w:rsidRPr="0042682B" w:rsidRDefault="00142F52" w:rsidP="0042682B">
      <w:pPr>
        <w:spacing w:line="276" w:lineRule="auto"/>
        <w:ind w:firstLine="709"/>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F</m:t>
            </m:r>
          </m:e>
          <m:sub>
            <m:r>
              <w:rPr>
                <w:rFonts w:ascii="Cambria Math" w:hAnsi="Cambria Math" w:cs="Arial"/>
                <w:sz w:val="20"/>
                <w:szCs w:val="20"/>
              </w:rPr>
              <m:t>ном</m:t>
            </m:r>
          </m:sub>
        </m:sSub>
      </m:oMath>
      <w:r w:rsidR="0042682B" w:rsidRPr="0042682B">
        <w:rPr>
          <w:rFonts w:ascii="Arial" w:hAnsi="Arial" w:cs="Arial"/>
          <w:sz w:val="20"/>
          <w:szCs w:val="20"/>
        </w:rPr>
        <w:t xml:space="preserve"> – номинальная или предельная по ТУ нагрузка элемента</w:t>
      </w:r>
    </w:p>
    <w:p w:rsidR="00D41CB1" w:rsidRPr="00FB670E" w:rsidRDefault="0042682B" w:rsidP="0042352A">
      <w:pPr>
        <w:jc w:val="both"/>
        <w:rPr>
          <w:rFonts w:ascii="Arial" w:hAnsi="Arial" w:cs="Arial"/>
          <w:color w:val="FF0000"/>
          <w:sz w:val="20"/>
          <w:szCs w:val="20"/>
        </w:rPr>
      </w:pPr>
      <w:r>
        <w:rPr>
          <w:rFonts w:ascii="Arial" w:hAnsi="Arial" w:cs="Arial"/>
          <w:color w:val="FF0000"/>
          <w:sz w:val="20"/>
          <w:szCs w:val="20"/>
        </w:rPr>
        <w:tab/>
      </w:r>
    </w:p>
    <w:p w:rsidR="0042682B" w:rsidRPr="00EA48F3" w:rsidRDefault="00511C46" w:rsidP="00EE67A4">
      <w:pPr>
        <w:spacing w:line="276" w:lineRule="auto"/>
        <w:jc w:val="center"/>
        <w:rPr>
          <w:rFonts w:ascii="Arial" w:hAnsi="Arial" w:cs="Arial"/>
          <w:sz w:val="20"/>
          <w:szCs w:val="20"/>
        </w:rPr>
      </w:pPr>
      <w:r>
        <w:rPr>
          <w:rFonts w:ascii="Arial" w:hAnsi="Arial" w:cs="Arial"/>
          <w:sz w:val="20"/>
          <w:szCs w:val="20"/>
        </w:rPr>
        <w:tab/>
      </w:r>
      <w:r w:rsidR="0042682B">
        <w:rPr>
          <w:rFonts w:ascii="Arial" w:hAnsi="Arial" w:cs="Arial"/>
          <w:sz w:val="20"/>
          <w:szCs w:val="20"/>
        </w:rPr>
        <w:tab/>
      </w:r>
      <w:r w:rsidR="0042682B" w:rsidRPr="00734BB5">
        <w:rPr>
          <w:rFonts w:ascii="Arial" w:hAnsi="Arial" w:cs="Arial"/>
          <w:sz w:val="20"/>
          <w:szCs w:val="20"/>
        </w:rPr>
        <w:tab/>
      </w:r>
      <m:oMath>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СН</m:t>
            </m:r>
          </m:sub>
        </m:sSub>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lang w:val="en-US"/>
              </w:rPr>
              <m:t>k</m:t>
            </m:r>
          </m:sup>
          <m:e>
            <m:sSub>
              <m:sSubPr>
                <m:ctrlPr>
                  <w:rPr>
                    <w:rFonts w:ascii="Cambria Math" w:hAnsi="Cambria Math"/>
                    <w:i/>
                    <w:sz w:val="28"/>
                    <w:szCs w:val="28"/>
                  </w:rPr>
                </m:ctrlPr>
              </m:sSubPr>
              <m:e>
                <m:r>
                  <w:rPr>
                    <w:rFonts w:ascii="Cambria Math" w:hAnsi="Cambria Math"/>
                    <w:sz w:val="28"/>
                    <w:szCs w:val="28"/>
                  </w:rPr>
                  <m:t>λ</m:t>
                </m:r>
              </m:e>
              <m:sub>
                <m:r>
                  <w:rPr>
                    <w:rFonts w:ascii="Cambria Math" w:hAnsi="Cambria Math"/>
                    <w:sz w:val="28"/>
                    <w:szCs w:val="28"/>
                  </w:rPr>
                  <m:t>Э</m:t>
                </m:r>
                <m:r>
                  <w:rPr>
                    <w:rFonts w:ascii="Cambria Math" w:hAnsi="Cambria Math"/>
                    <w:sz w:val="28"/>
                    <w:szCs w:val="28"/>
                    <w:lang w:val="en-US"/>
                  </w:rPr>
                  <m:t>j</m:t>
                </m:r>
              </m:sub>
            </m:sSub>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lang w:val="en-US"/>
                  </w:rPr>
                  <m:t>j</m:t>
                </m:r>
              </m:sub>
            </m:sSub>
          </m:e>
        </m:nary>
      </m:oMath>
      <w:r w:rsidR="0042682B" w:rsidRPr="00734BB5">
        <w:rPr>
          <w:sz w:val="28"/>
          <w:szCs w:val="28"/>
        </w:rPr>
        <w:t xml:space="preserve"> </w:t>
      </w:r>
      <w:r w:rsidR="0042682B" w:rsidRPr="00734BB5">
        <w:rPr>
          <w:rFonts w:ascii="Arial" w:hAnsi="Arial" w:cs="Arial"/>
          <w:sz w:val="20"/>
          <w:szCs w:val="20"/>
        </w:rPr>
        <w:t>(</w:t>
      </w:r>
      <w:r w:rsidR="00971EAE">
        <w:rPr>
          <w:rFonts w:ascii="Arial" w:hAnsi="Arial" w:cs="Arial"/>
          <w:sz w:val="20"/>
          <w:szCs w:val="20"/>
        </w:rPr>
        <w:t>Б.7</w:t>
      </w:r>
      <w:r w:rsidR="0042682B" w:rsidRPr="00734BB5">
        <w:rPr>
          <w:rFonts w:ascii="Arial" w:hAnsi="Arial" w:cs="Arial"/>
          <w:sz w:val="20"/>
          <w:szCs w:val="20"/>
        </w:rPr>
        <w:t>)</w:t>
      </w:r>
    </w:p>
    <w:p w:rsidR="0042682B" w:rsidRDefault="0042682B" w:rsidP="0042682B">
      <w:pPr>
        <w:spacing w:line="276" w:lineRule="auto"/>
        <w:ind w:firstLine="709"/>
        <w:rPr>
          <w:rFonts w:ascii="Arial" w:hAnsi="Arial" w:cs="Arial"/>
          <w:sz w:val="20"/>
          <w:szCs w:val="20"/>
        </w:rPr>
      </w:pPr>
      <w:r w:rsidRPr="0042682B">
        <w:rPr>
          <w:rFonts w:ascii="Arial" w:hAnsi="Arial" w:cs="Arial"/>
          <w:sz w:val="20"/>
          <w:szCs w:val="20"/>
        </w:rPr>
        <w:t xml:space="preserve">где </w:t>
      </w:r>
      <m:oMath>
        <m:sSub>
          <m:sSubPr>
            <m:ctrlPr>
              <w:rPr>
                <w:rFonts w:ascii="Cambria Math" w:hAnsi="Cambria Math" w:cs="Arial"/>
                <w:i/>
                <w:sz w:val="20"/>
                <w:szCs w:val="20"/>
              </w:rPr>
            </m:ctrlPr>
          </m:sSubPr>
          <m:e>
            <m:r>
              <w:rPr>
                <w:rFonts w:ascii="Cambria Math" w:hAnsi="Cambria Math" w:cs="Arial"/>
                <w:sz w:val="20"/>
                <w:szCs w:val="20"/>
              </w:rPr>
              <m:t>λ</m:t>
            </m:r>
          </m:e>
          <m:sub>
            <m:r>
              <w:rPr>
                <w:rFonts w:ascii="Cambria Math" w:hAnsi="Cambria Math" w:cs="Arial"/>
                <w:sz w:val="20"/>
                <w:szCs w:val="20"/>
              </w:rPr>
              <m:t>Э</m:t>
            </m:r>
            <m:r>
              <w:rPr>
                <w:rFonts w:ascii="Cambria Math" w:hAnsi="Cambria Math" w:cs="Arial"/>
                <w:sz w:val="20"/>
                <w:szCs w:val="20"/>
                <w:lang w:val="en-US"/>
              </w:rPr>
              <m:t>j</m:t>
            </m:r>
          </m:sub>
        </m:sSub>
      </m:oMath>
      <w:r w:rsidRPr="0042682B">
        <w:rPr>
          <w:rFonts w:ascii="Arial" w:hAnsi="Arial" w:cs="Arial"/>
          <w:sz w:val="20"/>
          <w:szCs w:val="20"/>
        </w:rPr>
        <w:t xml:space="preserve"> – эксплуатационная интенсивность отказа </w:t>
      </w:r>
      <w:r w:rsidRPr="0042682B">
        <w:rPr>
          <w:rFonts w:ascii="Arial" w:hAnsi="Arial" w:cs="Arial"/>
          <w:sz w:val="20"/>
          <w:szCs w:val="20"/>
          <w:lang w:val="en-US"/>
        </w:rPr>
        <w:t>j</w:t>
      </w:r>
      <w:r w:rsidRPr="0042682B">
        <w:rPr>
          <w:rFonts w:ascii="Arial" w:hAnsi="Arial" w:cs="Arial"/>
          <w:sz w:val="20"/>
          <w:szCs w:val="20"/>
        </w:rPr>
        <w:t>-го элемента</w:t>
      </w:r>
    </w:p>
    <w:p w:rsidR="0042682B" w:rsidRPr="0042682B" w:rsidRDefault="00142F52" w:rsidP="0042682B">
      <w:pPr>
        <w:spacing w:line="276" w:lineRule="auto"/>
        <w:ind w:firstLine="709"/>
        <w:rPr>
          <w:rFonts w:ascii="Arial"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n</m:t>
            </m:r>
          </m:e>
          <m:sub>
            <m:r>
              <w:rPr>
                <w:rFonts w:ascii="Cambria Math" w:hAnsi="Cambria Math" w:cs="Arial"/>
                <w:sz w:val="20"/>
                <w:szCs w:val="20"/>
                <w:lang w:val="en-US"/>
              </w:rPr>
              <m:t>j</m:t>
            </m:r>
          </m:sub>
        </m:sSub>
      </m:oMath>
      <w:r w:rsidR="0042682B" w:rsidRPr="00EA48F3">
        <w:rPr>
          <w:rFonts w:ascii="Arial" w:hAnsi="Arial" w:cs="Arial"/>
          <w:sz w:val="20"/>
          <w:szCs w:val="20"/>
        </w:rPr>
        <w:t xml:space="preserve"> – количество </w:t>
      </w:r>
      <w:r w:rsidR="0042682B" w:rsidRPr="0042682B">
        <w:rPr>
          <w:rFonts w:ascii="Arial" w:hAnsi="Arial" w:cs="Arial"/>
          <w:sz w:val="20"/>
          <w:szCs w:val="20"/>
        </w:rPr>
        <w:t xml:space="preserve">элементов </w:t>
      </w:r>
      <w:r w:rsidR="0042682B" w:rsidRPr="0042682B">
        <w:rPr>
          <w:rFonts w:ascii="Arial" w:hAnsi="Arial" w:cs="Arial"/>
          <w:i/>
          <w:sz w:val="20"/>
          <w:szCs w:val="20"/>
        </w:rPr>
        <w:t>j</w:t>
      </w:r>
      <w:r w:rsidR="0042682B" w:rsidRPr="0042682B">
        <w:rPr>
          <w:rFonts w:ascii="Arial" w:hAnsi="Arial" w:cs="Arial"/>
          <w:sz w:val="20"/>
          <w:szCs w:val="20"/>
        </w:rPr>
        <w:t>-го типа в составе изделия</w:t>
      </w:r>
    </w:p>
    <w:p w:rsidR="0046077B" w:rsidRDefault="0046077B" w:rsidP="0042352A">
      <w:pPr>
        <w:jc w:val="both"/>
        <w:rPr>
          <w:rFonts w:ascii="Arial" w:hAnsi="Arial" w:cs="Arial"/>
          <w:sz w:val="20"/>
          <w:szCs w:val="20"/>
        </w:rPr>
      </w:pPr>
    </w:p>
    <w:p w:rsidR="004A45C4" w:rsidRPr="004A45C4" w:rsidRDefault="004A45C4" w:rsidP="00DA13B6">
      <w:pPr>
        <w:ind w:firstLine="709"/>
        <w:jc w:val="both"/>
        <w:rPr>
          <w:rFonts w:ascii="Arial" w:hAnsi="Arial" w:cs="Arial"/>
          <w:sz w:val="20"/>
          <w:szCs w:val="20"/>
        </w:rPr>
      </w:pPr>
      <w:r w:rsidRPr="004A45C4">
        <w:rPr>
          <w:rFonts w:ascii="Arial" w:hAnsi="Arial" w:cs="Arial"/>
          <w:sz w:val="20"/>
          <w:szCs w:val="20"/>
        </w:rPr>
        <w:t xml:space="preserve">Количество СИ в </w:t>
      </w:r>
      <w:r w:rsidR="00B726C0">
        <w:rPr>
          <w:rFonts w:ascii="Arial" w:hAnsi="Arial" w:cs="Arial"/>
          <w:sz w:val="20"/>
          <w:szCs w:val="20"/>
        </w:rPr>
        <w:t xml:space="preserve">представительной </w:t>
      </w:r>
      <w:r w:rsidRPr="004A45C4">
        <w:rPr>
          <w:rFonts w:ascii="Arial" w:hAnsi="Arial" w:cs="Arial"/>
          <w:sz w:val="20"/>
          <w:szCs w:val="20"/>
        </w:rPr>
        <w:t xml:space="preserve">выборке (объем выборки) </w:t>
      </w:r>
      <w:r>
        <w:rPr>
          <w:rFonts w:ascii="Arial" w:hAnsi="Arial" w:cs="Arial"/>
          <w:sz w:val="20"/>
          <w:szCs w:val="20"/>
        </w:rPr>
        <w:t xml:space="preserve">можно определить согласно </w:t>
      </w:r>
      <w:r w:rsidRPr="004A45C4">
        <w:rPr>
          <w:rFonts w:ascii="Arial" w:hAnsi="Arial" w:cs="Arial"/>
          <w:sz w:val="20"/>
          <w:szCs w:val="20"/>
        </w:rPr>
        <w:t>ГОСТ  27.410-87</w:t>
      </w:r>
      <w:r w:rsidR="006E56CA">
        <w:rPr>
          <w:rFonts w:ascii="Arial" w:hAnsi="Arial" w:cs="Arial"/>
          <w:sz w:val="20"/>
          <w:szCs w:val="20"/>
        </w:rPr>
        <w:t xml:space="preserve"> при условии, что СИ не прошедшие поверку из дальнейших испытаний исключаются</w:t>
      </w:r>
      <w:r>
        <w:rPr>
          <w:rFonts w:ascii="Arial" w:hAnsi="Arial" w:cs="Arial"/>
          <w:sz w:val="20"/>
          <w:szCs w:val="20"/>
        </w:rPr>
        <w:t xml:space="preserve">  </w:t>
      </w:r>
    </w:p>
    <w:p w:rsidR="004A45C4" w:rsidRPr="00EA48F3" w:rsidRDefault="004A45C4" w:rsidP="004A45C4">
      <w:pPr>
        <w:ind w:firstLine="709"/>
        <w:jc w:val="center"/>
        <w:rPr>
          <w:rFonts w:eastAsiaTheme="minorEastAsia"/>
          <w:sz w:val="28"/>
          <w:szCs w:val="28"/>
        </w:rPr>
      </w:pPr>
      <m:oMath>
        <m:r>
          <w:rPr>
            <w:rFonts w:ascii="Cambria Math" w:hAnsi="Cambria Math"/>
            <w:sz w:val="28"/>
            <w:szCs w:val="28"/>
          </w:rPr>
          <m:t>N=</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max</m:t>
                </m:r>
              </m:sub>
            </m:sSub>
          </m:num>
          <m:den>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α</m:t>
                </m:r>
              </m:sub>
            </m:sSub>
          </m:den>
        </m:f>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α</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и</m:t>
                    </m:r>
                  </m:sub>
                </m:sSub>
              </m:den>
            </m:f>
            <m:r>
              <w:rPr>
                <w:rFonts w:ascii="Cambria Math" w:eastAsiaTheme="minorEastAsia" w:hAnsi="Cambria Math"/>
                <w:sz w:val="28"/>
                <w:szCs w:val="28"/>
              </w:rPr>
              <m:t>+1</m:t>
            </m:r>
          </m:e>
        </m:d>
      </m:oMath>
      <w:r w:rsidRPr="004A45C4">
        <w:rPr>
          <w:rFonts w:ascii="Arial" w:eastAsiaTheme="minorEastAsia" w:hAnsi="Arial" w:cs="Arial"/>
          <w:sz w:val="20"/>
          <w:szCs w:val="20"/>
        </w:rPr>
        <w:t>, шт (</w:t>
      </w:r>
      <w:r w:rsidR="00971EAE">
        <w:rPr>
          <w:rFonts w:ascii="Arial" w:eastAsiaTheme="minorEastAsia" w:hAnsi="Arial" w:cs="Arial"/>
          <w:sz w:val="20"/>
          <w:szCs w:val="20"/>
        </w:rPr>
        <w:t>Б.8</w:t>
      </w:r>
      <w:r w:rsidRPr="004A45C4">
        <w:rPr>
          <w:rFonts w:ascii="Arial" w:eastAsiaTheme="minorEastAsia" w:hAnsi="Arial" w:cs="Arial"/>
          <w:sz w:val="20"/>
          <w:szCs w:val="20"/>
        </w:rPr>
        <w:t>)</w:t>
      </w:r>
    </w:p>
    <w:p w:rsidR="00FB670E" w:rsidRPr="00185786" w:rsidRDefault="004A45C4" w:rsidP="0042352A">
      <w:pPr>
        <w:jc w:val="both"/>
        <w:rPr>
          <w:rFonts w:ascii="Arial" w:hAnsi="Arial" w:cs="Arial"/>
          <w:sz w:val="20"/>
          <w:szCs w:val="20"/>
        </w:rPr>
      </w:pPr>
      <w:r w:rsidRPr="00185786">
        <w:rPr>
          <w:rFonts w:ascii="Arial" w:hAnsi="Arial" w:cs="Arial"/>
          <w:sz w:val="20"/>
          <w:szCs w:val="20"/>
        </w:rPr>
        <w:tab/>
        <w:t xml:space="preserve">где </w:t>
      </w:r>
    </w:p>
    <w:p w:rsidR="00FB670E"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max</m:t>
            </m:r>
          </m:sub>
        </m:sSub>
      </m:oMath>
      <w:r w:rsidRPr="00185786">
        <w:rPr>
          <w:rFonts w:ascii="Arial" w:hAnsi="Arial" w:cs="Arial"/>
          <w:sz w:val="20"/>
          <w:szCs w:val="20"/>
        </w:rPr>
        <w:t xml:space="preserve"> –</w:t>
      </w:r>
      <w:r w:rsidR="00C57F23" w:rsidRPr="00185786">
        <w:rPr>
          <w:rFonts w:ascii="Arial" w:hAnsi="Arial" w:cs="Arial"/>
          <w:sz w:val="20"/>
          <w:szCs w:val="20"/>
        </w:rPr>
        <w:t xml:space="preserve"> </w:t>
      </w:r>
      <w:r w:rsidR="00185786">
        <w:rPr>
          <w:rFonts w:ascii="Arial" w:hAnsi="Arial" w:cs="Arial"/>
          <w:sz w:val="20"/>
          <w:szCs w:val="20"/>
        </w:rPr>
        <w:t>предельная суммарная наработка, ч</w:t>
      </w:r>
    </w:p>
    <w:p w:rsidR="00B726C0"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α</m:t>
            </m:r>
          </m:sub>
        </m:sSub>
      </m:oMath>
      <w:r w:rsidRPr="00185786">
        <w:rPr>
          <w:rFonts w:ascii="Arial" w:hAnsi="Arial" w:cs="Arial"/>
          <w:sz w:val="20"/>
          <w:szCs w:val="20"/>
        </w:rPr>
        <w:t>-</w:t>
      </w:r>
      <w:r w:rsidR="00185786" w:rsidRPr="00185786">
        <w:rPr>
          <w:rFonts w:ascii="Arial" w:hAnsi="Arial" w:cs="Arial"/>
          <w:sz w:val="20"/>
          <w:szCs w:val="20"/>
        </w:rPr>
        <w:t xml:space="preserve"> приемочное значение </w:t>
      </w:r>
      <w:r w:rsidR="00185786">
        <w:rPr>
          <w:rFonts w:ascii="Arial" w:hAnsi="Arial" w:cs="Arial"/>
          <w:sz w:val="20"/>
          <w:szCs w:val="20"/>
        </w:rPr>
        <w:t>контролируемого показателя</w:t>
      </w:r>
    </w:p>
    <w:p w:rsidR="00B726C0" w:rsidRPr="00185786" w:rsidRDefault="00B726C0" w:rsidP="0042352A">
      <w:pPr>
        <w:jc w:val="both"/>
        <w:rPr>
          <w:rFonts w:ascii="Arial" w:hAnsi="Arial" w:cs="Arial"/>
          <w:sz w:val="20"/>
          <w:szCs w:val="20"/>
        </w:rPr>
      </w:pPr>
      <w:r w:rsidRPr="00185786">
        <w:rPr>
          <w:rFonts w:ascii="Arial" w:hAnsi="Arial" w:cs="Arial"/>
          <w:sz w:val="20"/>
          <w:szCs w:val="20"/>
        </w:rPr>
        <w:tab/>
      </w:r>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и</m:t>
            </m:r>
          </m:sub>
        </m:sSub>
      </m:oMath>
      <w:r w:rsidRPr="00185786">
        <w:rPr>
          <w:rFonts w:ascii="Arial" w:hAnsi="Arial" w:cs="Arial"/>
          <w:sz w:val="20"/>
          <w:szCs w:val="20"/>
        </w:rPr>
        <w:t xml:space="preserve"> </w:t>
      </w:r>
      <w:r w:rsidR="00185786">
        <w:rPr>
          <w:rFonts w:ascii="Arial" w:hAnsi="Arial" w:cs="Arial"/>
          <w:sz w:val="20"/>
          <w:szCs w:val="20"/>
        </w:rPr>
        <w:t>– продолжительность испытаний, ч</w:t>
      </w:r>
    </w:p>
    <w:p w:rsidR="00FB670E" w:rsidRPr="00185786" w:rsidRDefault="00FB670E" w:rsidP="0042352A">
      <w:pPr>
        <w:jc w:val="both"/>
        <w:rPr>
          <w:rFonts w:ascii="Arial" w:hAnsi="Arial" w:cs="Arial"/>
          <w:sz w:val="20"/>
          <w:szCs w:val="20"/>
        </w:rPr>
      </w:pPr>
    </w:p>
    <w:p w:rsidR="00726B66" w:rsidRDefault="00726B66" w:rsidP="0042352A">
      <w:pPr>
        <w:jc w:val="both"/>
        <w:rPr>
          <w:rFonts w:ascii="Arial" w:hAnsi="Arial" w:cs="Arial"/>
          <w:sz w:val="20"/>
          <w:szCs w:val="20"/>
        </w:rPr>
      </w:pPr>
      <w:r w:rsidRPr="00EA48F3">
        <w:rPr>
          <w:rFonts w:ascii="Arial" w:hAnsi="Arial" w:cs="Arial"/>
          <w:sz w:val="20"/>
          <w:szCs w:val="20"/>
        </w:rPr>
        <w:tab/>
      </w:r>
      <w:r w:rsidR="0090446C">
        <w:rPr>
          <w:rFonts w:ascii="Arial" w:hAnsi="Arial" w:cs="Arial"/>
          <w:sz w:val="20"/>
          <w:szCs w:val="20"/>
        </w:rPr>
        <w:t xml:space="preserve">Средняя наработка до отказа должна подтверждаться испытаниями на надежность однотипных средств измерений в количестве не менее 30 шт.  </w:t>
      </w:r>
    </w:p>
    <w:p w:rsidR="00DA13B6" w:rsidRDefault="00B726C0" w:rsidP="00DA13B6">
      <w:pPr>
        <w:ind w:firstLine="709"/>
        <w:jc w:val="both"/>
        <w:rPr>
          <w:rFonts w:ascii="Arial" w:hAnsi="Arial" w:cs="Arial"/>
          <w:sz w:val="20"/>
          <w:szCs w:val="20"/>
        </w:rPr>
      </w:pPr>
      <w:r>
        <w:rPr>
          <w:rFonts w:ascii="Arial" w:hAnsi="Arial" w:cs="Arial"/>
          <w:sz w:val="20"/>
          <w:szCs w:val="20"/>
        </w:rPr>
        <w:t xml:space="preserve">В представительной  выборке </w:t>
      </w:r>
      <w:r w:rsidR="004A45C4">
        <w:rPr>
          <w:rFonts w:ascii="Arial" w:hAnsi="Arial" w:cs="Arial"/>
          <w:sz w:val="20"/>
          <w:szCs w:val="20"/>
        </w:rPr>
        <w:t xml:space="preserve">СИ </w:t>
      </w:r>
      <w:r>
        <w:rPr>
          <w:rFonts w:ascii="Arial" w:hAnsi="Arial" w:cs="Arial"/>
          <w:sz w:val="20"/>
          <w:szCs w:val="20"/>
        </w:rPr>
        <w:t xml:space="preserve">должны </w:t>
      </w:r>
      <w:r w:rsidR="004A45C4">
        <w:rPr>
          <w:rFonts w:ascii="Arial" w:hAnsi="Arial" w:cs="Arial"/>
          <w:sz w:val="20"/>
          <w:szCs w:val="20"/>
        </w:rPr>
        <w:t>отработа</w:t>
      </w:r>
      <w:r>
        <w:rPr>
          <w:rFonts w:ascii="Arial" w:hAnsi="Arial" w:cs="Arial"/>
          <w:sz w:val="20"/>
          <w:szCs w:val="20"/>
        </w:rPr>
        <w:t>ть</w:t>
      </w:r>
      <w:r w:rsidR="004A45C4">
        <w:rPr>
          <w:rFonts w:ascii="Arial" w:hAnsi="Arial" w:cs="Arial"/>
          <w:sz w:val="20"/>
          <w:szCs w:val="20"/>
        </w:rPr>
        <w:t xml:space="preserve"> приблизительно одинаковое время</w:t>
      </w:r>
      <w:r w:rsidR="00DA13B6">
        <w:rPr>
          <w:rFonts w:ascii="Arial" w:hAnsi="Arial" w:cs="Arial"/>
          <w:sz w:val="20"/>
          <w:szCs w:val="20"/>
        </w:rPr>
        <w:t xml:space="preserve"> (разница в показаниях по измеряемой величине +\-10%) </w:t>
      </w:r>
    </w:p>
    <w:p w:rsidR="0077381D" w:rsidRPr="00EA48F3" w:rsidRDefault="004A45C4" w:rsidP="00DA13B6">
      <w:pPr>
        <w:jc w:val="center"/>
        <w:rPr>
          <w:rFonts w:eastAsiaTheme="minorEastAsia"/>
          <w:sz w:val="28"/>
          <w:szCs w:val="28"/>
        </w:rPr>
      </w:pPr>
      <w:r>
        <w:rPr>
          <w:rFonts w:ascii="Arial" w:hAnsi="Arial" w:cs="Arial"/>
          <w:sz w:val="20"/>
          <w:szCs w:val="20"/>
        </w:rPr>
        <w:t xml:space="preserve"> </w:t>
      </w: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и</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m:rPr>
                    <m:sty m:val="p"/>
                  </m:rPr>
                  <w:rPr>
                    <w:rFonts w:ascii="Cambria Math" w:hAnsi="Cambria Math" w:cs="Arial"/>
                    <w:color w:val="222222"/>
                    <w:sz w:val="28"/>
                    <w:szCs w:val="28"/>
                    <w:shd w:val="clear" w:color="auto" w:fill="FFFFFF"/>
                  </w:rPr>
                  <m:t>max</m:t>
                </m:r>
              </m:sub>
            </m:sSub>
          </m:num>
          <m:den>
            <m:r>
              <w:rPr>
                <w:rFonts w:ascii="Cambria Math" w:hAnsi="Cambria Math"/>
                <w:sz w:val="28"/>
                <w:szCs w:val="28"/>
                <w:lang w:val="en-US"/>
              </w:rPr>
              <m:t>N</m:t>
            </m:r>
          </m:den>
        </m:f>
      </m:oMath>
      <w:r w:rsidR="0077381D" w:rsidRPr="00EE67A4">
        <w:rPr>
          <w:rFonts w:ascii="Arial" w:hAnsi="Arial" w:cs="Arial"/>
          <w:sz w:val="28"/>
          <w:szCs w:val="28"/>
        </w:rPr>
        <w:t xml:space="preserve"> </w:t>
      </w:r>
      <w:r w:rsidR="0077381D">
        <w:rPr>
          <w:rFonts w:ascii="Arial" w:hAnsi="Arial" w:cs="Arial"/>
        </w:rPr>
        <w:t xml:space="preserve"> </w:t>
      </w:r>
      <w:r w:rsidR="0077381D" w:rsidRPr="004A45C4">
        <w:rPr>
          <w:rFonts w:ascii="Arial" w:eastAsiaTheme="minorEastAsia" w:hAnsi="Arial" w:cs="Arial"/>
          <w:sz w:val="20"/>
          <w:szCs w:val="20"/>
        </w:rPr>
        <w:t>(</w:t>
      </w:r>
      <w:r w:rsidR="0077381D">
        <w:rPr>
          <w:rFonts w:ascii="Arial" w:eastAsiaTheme="minorEastAsia" w:hAnsi="Arial" w:cs="Arial"/>
          <w:sz w:val="20"/>
          <w:szCs w:val="20"/>
        </w:rPr>
        <w:t>Б.9</w:t>
      </w:r>
      <w:r w:rsidR="0077381D" w:rsidRPr="004A45C4">
        <w:rPr>
          <w:rFonts w:ascii="Arial" w:eastAsiaTheme="minorEastAsia" w:hAnsi="Arial" w:cs="Arial"/>
          <w:sz w:val="20"/>
          <w:szCs w:val="20"/>
        </w:rPr>
        <w:t>)</w:t>
      </w:r>
    </w:p>
    <w:p w:rsidR="004A45C4" w:rsidRDefault="004A45C4" w:rsidP="004A45C4">
      <w:pPr>
        <w:ind w:firstLine="709"/>
        <w:jc w:val="both"/>
        <w:rPr>
          <w:rFonts w:ascii="Arial" w:eastAsiaTheme="minorEastAsia" w:hAnsi="Arial" w:cs="Arial"/>
          <w:spacing w:val="-2"/>
          <w:sz w:val="20"/>
          <w:szCs w:val="20"/>
        </w:rPr>
      </w:pPr>
      <w:r w:rsidRPr="004A45C4">
        <w:rPr>
          <w:rFonts w:ascii="Arial" w:eastAsiaTheme="minorEastAsia" w:hAnsi="Arial" w:cs="Arial"/>
          <w:spacing w:val="-2"/>
          <w:sz w:val="20"/>
          <w:szCs w:val="20"/>
        </w:rPr>
        <w:lastRenderedPageBreak/>
        <w:t xml:space="preserve">где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r>
              <m:rPr>
                <m:sty m:val="p"/>
              </m:rPr>
              <w:rPr>
                <w:rFonts w:ascii="Cambria Math" w:hAnsi="Cambria Math" w:cs="Arial"/>
                <w:color w:val="222222"/>
                <w:spacing w:val="-2"/>
                <w:sz w:val="20"/>
                <w:szCs w:val="20"/>
                <w:shd w:val="clear" w:color="auto" w:fill="FFFFFF"/>
              </w:rPr>
              <m:t>max</m:t>
            </m:r>
          </m:sub>
        </m:sSub>
        <m:r>
          <w:rPr>
            <w:rFonts w:ascii="Cambria Math" w:eastAsiaTheme="minorEastAsia" w:hAnsi="Cambria Math" w:cs="Arial"/>
            <w:spacing w:val="-2"/>
            <w:sz w:val="20"/>
            <w:szCs w:val="20"/>
          </w:rPr>
          <m:t xml:space="preserve"> </m:t>
        </m:r>
      </m:oMath>
      <w:r w:rsidRPr="004A45C4">
        <w:rPr>
          <w:rFonts w:ascii="Arial" w:eastAsiaTheme="minorEastAsia" w:hAnsi="Arial" w:cs="Arial"/>
          <w:spacing w:val="-2"/>
          <w:sz w:val="20"/>
          <w:szCs w:val="20"/>
        </w:rPr>
        <w:t>– требуемая суммарная наработка, рассчитанная по ГОСТ 27.410</w:t>
      </w:r>
      <w:r w:rsidR="006E56CA">
        <w:rPr>
          <w:rFonts w:ascii="Arial" w:eastAsiaTheme="minorEastAsia" w:hAnsi="Arial" w:cs="Arial"/>
          <w:spacing w:val="-2"/>
          <w:sz w:val="20"/>
          <w:szCs w:val="20"/>
        </w:rPr>
        <w:t>-87</w:t>
      </w:r>
      <w:r>
        <w:rPr>
          <w:rFonts w:ascii="Arial" w:eastAsiaTheme="minorEastAsia" w:hAnsi="Arial" w:cs="Arial"/>
          <w:spacing w:val="-2"/>
          <w:sz w:val="20"/>
          <w:szCs w:val="20"/>
        </w:rPr>
        <w:t xml:space="preserve">. </w:t>
      </w:r>
    </w:p>
    <w:p w:rsidR="0054300E" w:rsidRDefault="00142F52" w:rsidP="004A45C4">
      <w:pPr>
        <w:ind w:firstLine="709"/>
        <w:jc w:val="both"/>
        <w:rPr>
          <w:rFonts w:ascii="Arial" w:eastAsiaTheme="minorEastAsia" w:hAnsi="Arial" w:cs="Arial"/>
          <w:spacing w:val="-2"/>
          <w:sz w:val="20"/>
          <w:szCs w:val="20"/>
        </w:rPr>
      </w:pP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r>
              <m:rPr>
                <m:sty m:val="p"/>
              </m:rPr>
              <w:rPr>
                <w:rFonts w:ascii="Cambria Math" w:hAnsi="Cambria Math" w:cs="Arial"/>
                <w:color w:val="222222"/>
                <w:spacing w:val="-2"/>
                <w:sz w:val="20"/>
                <w:szCs w:val="20"/>
                <w:shd w:val="clear" w:color="auto" w:fill="FFFFFF"/>
              </w:rPr>
              <m:t>max</m:t>
            </m:r>
          </m:sub>
        </m:sSub>
      </m:oMath>
      <w:r w:rsidR="006E56CA">
        <w:rPr>
          <w:rFonts w:ascii="Arial" w:eastAsiaTheme="minorEastAsia" w:hAnsi="Arial" w:cs="Arial"/>
          <w:spacing w:val="-2"/>
          <w:sz w:val="20"/>
          <w:szCs w:val="20"/>
        </w:rPr>
        <w:t xml:space="preserve"> можно принимать равной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nary>
              <m:naryPr>
                <m:chr m:val="∑"/>
                <m:limLoc m:val="undOvr"/>
                <m:subHide m:val="1"/>
                <m:supHide m:val="1"/>
                <m:ctrlPr>
                  <w:rPr>
                    <w:rFonts w:ascii="Cambria Math" w:eastAsiaTheme="minorEastAsia" w:hAnsi="Cambria Math" w:cs="Arial"/>
                    <w:i/>
                    <w:spacing w:val="-2"/>
                    <w:sz w:val="20"/>
                    <w:szCs w:val="20"/>
                  </w:rPr>
                </m:ctrlPr>
              </m:naryPr>
              <m:sub/>
              <m:sup/>
              <m:e/>
            </m:nary>
          </m:sub>
        </m:sSub>
      </m:oMath>
      <w:r w:rsidR="006E56CA">
        <w:rPr>
          <w:rFonts w:ascii="Arial" w:eastAsiaTheme="minorEastAsia" w:hAnsi="Arial" w:cs="Arial"/>
          <w:spacing w:val="-2"/>
          <w:sz w:val="20"/>
          <w:szCs w:val="20"/>
        </w:rPr>
        <w:t>- суммарной наработке образцов прошедших поверку с положительным</w:t>
      </w:r>
      <w:r w:rsidR="009C1F8A">
        <w:rPr>
          <w:rFonts w:ascii="Arial" w:eastAsiaTheme="minorEastAsia" w:hAnsi="Arial" w:cs="Arial"/>
          <w:spacing w:val="-2"/>
          <w:sz w:val="20"/>
          <w:szCs w:val="20"/>
        </w:rPr>
        <w:t xml:space="preserve"> результатом</w:t>
      </w:r>
      <w:r w:rsidR="0054300E">
        <w:rPr>
          <w:rFonts w:ascii="Arial" w:eastAsiaTheme="minorEastAsia" w:hAnsi="Arial" w:cs="Arial"/>
          <w:spacing w:val="-2"/>
          <w:sz w:val="20"/>
          <w:szCs w:val="20"/>
        </w:rPr>
        <w:t xml:space="preserve">. </w:t>
      </w:r>
    </w:p>
    <w:p w:rsidR="00B726C0" w:rsidRDefault="0054300E" w:rsidP="004A45C4">
      <w:pPr>
        <w:ind w:firstLine="709"/>
        <w:jc w:val="both"/>
        <w:rPr>
          <w:rFonts w:ascii="Arial" w:eastAsiaTheme="minorEastAsia" w:hAnsi="Arial" w:cs="Arial"/>
          <w:spacing w:val="-2"/>
          <w:sz w:val="20"/>
          <w:szCs w:val="20"/>
        </w:rPr>
      </w:pPr>
      <w:r>
        <w:rPr>
          <w:rFonts w:ascii="Arial" w:eastAsiaTheme="minorEastAsia" w:hAnsi="Arial" w:cs="Arial"/>
          <w:spacing w:val="-2"/>
          <w:sz w:val="20"/>
          <w:szCs w:val="20"/>
        </w:rPr>
        <w:t>Выборка образцов, которые должны быть направлены в поверку, и по которым</w:t>
      </w:r>
      <w:r w:rsidR="006E56CA">
        <w:rPr>
          <w:rFonts w:ascii="Arial" w:eastAsiaTheme="minorEastAsia" w:hAnsi="Arial" w:cs="Arial"/>
          <w:spacing w:val="-2"/>
          <w:sz w:val="20"/>
          <w:szCs w:val="20"/>
        </w:rPr>
        <w:t xml:space="preserve"> </w:t>
      </w:r>
      <w:r>
        <w:rPr>
          <w:rFonts w:ascii="Arial" w:eastAsiaTheme="minorEastAsia" w:hAnsi="Arial" w:cs="Arial"/>
          <w:spacing w:val="-2"/>
          <w:sz w:val="20"/>
          <w:szCs w:val="20"/>
        </w:rPr>
        <w:t xml:space="preserve">будет вычислено </w:t>
      </w:r>
      <m:oMath>
        <m:sSub>
          <m:sSubPr>
            <m:ctrlPr>
              <w:rPr>
                <w:rFonts w:ascii="Cambria Math" w:eastAsiaTheme="minorEastAsia" w:hAnsi="Cambria Math" w:cs="Arial"/>
                <w:i/>
                <w:spacing w:val="-2"/>
                <w:sz w:val="20"/>
                <w:szCs w:val="20"/>
              </w:rPr>
            </m:ctrlPr>
          </m:sSubPr>
          <m:e>
            <m:r>
              <w:rPr>
                <w:rFonts w:ascii="Cambria Math" w:eastAsiaTheme="minorEastAsia" w:hAnsi="Cambria Math" w:cs="Arial"/>
                <w:spacing w:val="-2"/>
                <w:sz w:val="20"/>
                <w:szCs w:val="20"/>
              </w:rPr>
              <m:t>t</m:t>
            </m:r>
          </m:e>
          <m:sub>
            <m:nary>
              <m:naryPr>
                <m:chr m:val="∑"/>
                <m:limLoc m:val="undOvr"/>
                <m:subHide m:val="1"/>
                <m:supHide m:val="1"/>
                <m:ctrlPr>
                  <w:rPr>
                    <w:rFonts w:ascii="Cambria Math" w:eastAsiaTheme="minorEastAsia" w:hAnsi="Cambria Math" w:cs="Arial"/>
                    <w:i/>
                    <w:spacing w:val="-2"/>
                    <w:sz w:val="20"/>
                    <w:szCs w:val="20"/>
                  </w:rPr>
                </m:ctrlPr>
              </m:naryPr>
              <m:sub/>
              <m:sup/>
              <m:e/>
            </m:nary>
          </m:sub>
        </m:sSub>
      </m:oMath>
      <w:r>
        <w:rPr>
          <w:rFonts w:ascii="Arial" w:eastAsiaTheme="minorEastAsia" w:hAnsi="Arial" w:cs="Arial"/>
          <w:spacing w:val="-2"/>
          <w:sz w:val="20"/>
          <w:szCs w:val="20"/>
        </w:rPr>
        <w:t>, должны выбираться представителем организации</w:t>
      </w:r>
      <w:r w:rsidR="00BF753B">
        <w:rPr>
          <w:rFonts w:ascii="Arial" w:eastAsiaTheme="minorEastAsia" w:hAnsi="Arial" w:cs="Arial"/>
          <w:spacing w:val="-2"/>
          <w:sz w:val="20"/>
          <w:szCs w:val="20"/>
        </w:rPr>
        <w:t>,</w:t>
      </w:r>
      <w:r>
        <w:rPr>
          <w:rFonts w:ascii="Arial" w:eastAsiaTheme="minorEastAsia" w:hAnsi="Arial" w:cs="Arial"/>
          <w:spacing w:val="-2"/>
          <w:sz w:val="20"/>
          <w:szCs w:val="20"/>
        </w:rPr>
        <w:t xml:space="preserve"> выполняющей оценку МПКИ. </w:t>
      </w:r>
    </w:p>
    <w:p w:rsidR="007966DF" w:rsidRPr="00EE67A4" w:rsidRDefault="00EE67A4" w:rsidP="004A45C4">
      <w:pPr>
        <w:ind w:firstLine="709"/>
        <w:jc w:val="both"/>
        <w:rPr>
          <w:rFonts w:ascii="Arial" w:eastAsiaTheme="minorEastAsia" w:hAnsi="Arial" w:cs="Arial"/>
          <w:spacing w:val="-2"/>
          <w:sz w:val="18"/>
          <w:szCs w:val="18"/>
        </w:rPr>
      </w:pPr>
      <w:r w:rsidRPr="00EE67A4">
        <w:rPr>
          <w:rFonts w:ascii="Arial" w:eastAsiaTheme="minorEastAsia" w:hAnsi="Arial" w:cs="Arial"/>
          <w:spacing w:val="-2"/>
          <w:sz w:val="18"/>
          <w:szCs w:val="18"/>
        </w:rPr>
        <w:t xml:space="preserve">Примечание: </w:t>
      </w:r>
      <w:r w:rsidR="007966DF" w:rsidRPr="00EE67A4">
        <w:rPr>
          <w:rFonts w:ascii="Arial" w:eastAsiaTheme="minorEastAsia" w:hAnsi="Arial" w:cs="Arial"/>
          <w:spacing w:val="-2"/>
          <w:sz w:val="18"/>
          <w:szCs w:val="18"/>
        </w:rPr>
        <w:t>Для приборов</w:t>
      </w:r>
      <w:r w:rsidRPr="00EE67A4">
        <w:rPr>
          <w:rFonts w:ascii="Arial" w:eastAsiaTheme="minorEastAsia" w:hAnsi="Arial" w:cs="Arial"/>
          <w:spacing w:val="-2"/>
          <w:sz w:val="18"/>
          <w:szCs w:val="18"/>
        </w:rPr>
        <w:t>,</w:t>
      </w:r>
      <w:r w:rsidR="007966DF" w:rsidRPr="00EE67A4">
        <w:rPr>
          <w:rFonts w:ascii="Arial" w:eastAsiaTheme="minorEastAsia" w:hAnsi="Arial" w:cs="Arial"/>
          <w:spacing w:val="-2"/>
          <w:sz w:val="18"/>
          <w:szCs w:val="18"/>
        </w:rPr>
        <w:t xml:space="preserve"> </w:t>
      </w:r>
      <w:r w:rsidRPr="00EE67A4">
        <w:rPr>
          <w:rFonts w:ascii="Arial" w:eastAsiaTheme="minorEastAsia" w:hAnsi="Arial" w:cs="Arial"/>
          <w:spacing w:val="-2"/>
          <w:sz w:val="18"/>
          <w:szCs w:val="18"/>
        </w:rPr>
        <w:t xml:space="preserve">утверждение типа которых было выполнено </w:t>
      </w:r>
      <w:r w:rsidR="007966DF" w:rsidRPr="00EE67A4">
        <w:rPr>
          <w:rFonts w:ascii="Arial" w:eastAsiaTheme="minorEastAsia" w:hAnsi="Arial" w:cs="Arial"/>
          <w:spacing w:val="-2"/>
          <w:sz w:val="18"/>
          <w:szCs w:val="18"/>
        </w:rPr>
        <w:t xml:space="preserve">до принятия данного стандарта допускается принимать во внимание результаты </w:t>
      </w:r>
      <w:r w:rsidR="00514EBA" w:rsidRPr="00EE67A4">
        <w:rPr>
          <w:rFonts w:ascii="Arial" w:eastAsiaTheme="minorEastAsia" w:hAnsi="Arial" w:cs="Arial"/>
          <w:spacing w:val="-2"/>
          <w:sz w:val="18"/>
          <w:szCs w:val="18"/>
        </w:rPr>
        <w:t xml:space="preserve">суммарной наработки СИ, полученные самим изготовителем. </w:t>
      </w:r>
    </w:p>
    <w:p w:rsidR="006E56CA" w:rsidRDefault="006E56CA" w:rsidP="004A45C4">
      <w:pPr>
        <w:ind w:firstLine="709"/>
        <w:jc w:val="both"/>
        <w:rPr>
          <w:rFonts w:ascii="Arial" w:eastAsiaTheme="minorEastAsia" w:hAnsi="Arial" w:cs="Arial"/>
          <w:spacing w:val="-2"/>
          <w:sz w:val="20"/>
          <w:szCs w:val="20"/>
        </w:rPr>
      </w:pPr>
    </w:p>
    <w:p w:rsidR="003C7A58" w:rsidRDefault="004A45C4" w:rsidP="004A45C4">
      <w:pPr>
        <w:ind w:firstLine="709"/>
        <w:jc w:val="both"/>
        <w:rPr>
          <w:rFonts w:ascii="Arial" w:eastAsiaTheme="minorEastAsia" w:hAnsi="Arial" w:cs="Arial"/>
          <w:spacing w:val="-2"/>
          <w:sz w:val="20"/>
          <w:szCs w:val="20"/>
        </w:rPr>
      </w:pPr>
      <w:r>
        <w:rPr>
          <w:rFonts w:ascii="Arial" w:eastAsiaTheme="minorEastAsia" w:hAnsi="Arial" w:cs="Arial"/>
          <w:spacing w:val="-2"/>
          <w:sz w:val="20"/>
          <w:szCs w:val="20"/>
        </w:rPr>
        <w:t xml:space="preserve">Для средств измерений учета, предпочтительным является одинаковая наработка в измеряемой величине, поскольку </w:t>
      </w:r>
      <w:r w:rsidRPr="004A45C4">
        <w:rPr>
          <w:rFonts w:ascii="Arial" w:eastAsiaTheme="minorEastAsia" w:hAnsi="Arial" w:cs="Arial"/>
          <w:spacing w:val="-2"/>
          <w:sz w:val="20"/>
          <w:szCs w:val="20"/>
        </w:rPr>
        <w:t>элементы</w:t>
      </w:r>
      <w:r>
        <w:rPr>
          <w:rFonts w:ascii="Arial" w:eastAsiaTheme="minorEastAsia" w:hAnsi="Arial" w:cs="Arial"/>
          <w:spacing w:val="-2"/>
          <w:sz w:val="20"/>
          <w:szCs w:val="20"/>
        </w:rPr>
        <w:t xml:space="preserve">, например, </w:t>
      </w:r>
      <w:r w:rsidRPr="004A45C4">
        <w:rPr>
          <w:rFonts w:ascii="Arial" w:eastAsiaTheme="minorEastAsia" w:hAnsi="Arial" w:cs="Arial"/>
          <w:spacing w:val="-2"/>
          <w:sz w:val="20"/>
          <w:szCs w:val="20"/>
        </w:rPr>
        <w:t xml:space="preserve">счетчика </w:t>
      </w:r>
      <w:r>
        <w:rPr>
          <w:rFonts w:ascii="Arial" w:eastAsiaTheme="minorEastAsia" w:hAnsi="Arial" w:cs="Arial"/>
          <w:spacing w:val="-2"/>
          <w:sz w:val="20"/>
          <w:szCs w:val="20"/>
        </w:rPr>
        <w:t xml:space="preserve">электроэнергии </w:t>
      </w:r>
      <w:r w:rsidRPr="004A45C4">
        <w:rPr>
          <w:rFonts w:ascii="Arial" w:eastAsiaTheme="minorEastAsia" w:hAnsi="Arial" w:cs="Arial"/>
          <w:spacing w:val="-2"/>
          <w:sz w:val="20"/>
          <w:szCs w:val="20"/>
        </w:rPr>
        <w:t xml:space="preserve">подвержены как естественному, так и эксплуатационному износу. </w:t>
      </w:r>
    </w:p>
    <w:p w:rsidR="004A45C4" w:rsidRPr="00C57F23" w:rsidRDefault="003C7A58" w:rsidP="004A45C4">
      <w:pPr>
        <w:ind w:firstLine="709"/>
        <w:jc w:val="both"/>
        <w:rPr>
          <w:rFonts w:ascii="Arial" w:eastAsiaTheme="minorEastAsia" w:hAnsi="Arial" w:cs="Arial"/>
          <w:spacing w:val="-2"/>
          <w:sz w:val="18"/>
          <w:szCs w:val="18"/>
        </w:rPr>
      </w:pPr>
      <w:r w:rsidRPr="00C57F23">
        <w:rPr>
          <w:rFonts w:ascii="Arial" w:eastAsiaTheme="minorEastAsia" w:hAnsi="Arial" w:cs="Arial"/>
          <w:spacing w:val="-2"/>
          <w:sz w:val="18"/>
          <w:szCs w:val="18"/>
        </w:rPr>
        <w:t xml:space="preserve">Примечание: </w:t>
      </w:r>
      <w:r w:rsidR="004A45C4" w:rsidRPr="00C57F23">
        <w:rPr>
          <w:rFonts w:ascii="Arial" w:eastAsiaTheme="minorEastAsia" w:hAnsi="Arial" w:cs="Arial"/>
          <w:spacing w:val="-2"/>
          <w:sz w:val="18"/>
          <w:szCs w:val="18"/>
        </w:rPr>
        <w:t xml:space="preserve">Очевидно, что счетчик, проработавший 4500 часов и </w:t>
      </w:r>
      <w:r w:rsidR="00C63285" w:rsidRPr="00C57F23">
        <w:rPr>
          <w:rFonts w:ascii="Arial" w:eastAsiaTheme="minorEastAsia" w:hAnsi="Arial" w:cs="Arial"/>
          <w:spacing w:val="-2"/>
          <w:sz w:val="18"/>
          <w:szCs w:val="18"/>
        </w:rPr>
        <w:t xml:space="preserve">измеривший </w:t>
      </w:r>
      <w:r w:rsidR="004A45C4" w:rsidRPr="00C57F23">
        <w:rPr>
          <w:rFonts w:ascii="Arial" w:eastAsiaTheme="minorEastAsia" w:hAnsi="Arial" w:cs="Arial"/>
          <w:spacing w:val="-2"/>
          <w:sz w:val="18"/>
          <w:szCs w:val="18"/>
        </w:rPr>
        <w:t xml:space="preserve">10000 кВт·ч имеет существенно меньший процент износа в отличие от счетчика, проработавшего 4800 часов и измерившего </w:t>
      </w:r>
      <w:r w:rsidR="004C784B" w:rsidRPr="00C57F23">
        <w:rPr>
          <w:rFonts w:ascii="Arial" w:eastAsiaTheme="minorEastAsia" w:hAnsi="Arial" w:cs="Arial"/>
          <w:spacing w:val="-2"/>
          <w:sz w:val="18"/>
          <w:szCs w:val="18"/>
        </w:rPr>
        <w:t>1</w:t>
      </w:r>
      <w:r w:rsidR="004A45C4" w:rsidRPr="00C57F23">
        <w:rPr>
          <w:rFonts w:ascii="Arial" w:eastAsiaTheme="minorEastAsia" w:hAnsi="Arial" w:cs="Arial"/>
          <w:spacing w:val="-2"/>
          <w:sz w:val="18"/>
          <w:szCs w:val="18"/>
        </w:rPr>
        <w:t xml:space="preserve">00000 кВт·ч. </w:t>
      </w:r>
    </w:p>
    <w:p w:rsidR="00FB670E" w:rsidRDefault="00FB670E" w:rsidP="0042352A">
      <w:pPr>
        <w:jc w:val="both"/>
        <w:rPr>
          <w:rFonts w:ascii="Arial" w:hAnsi="Arial" w:cs="Arial"/>
          <w:sz w:val="20"/>
          <w:szCs w:val="20"/>
        </w:rPr>
      </w:pPr>
      <w:r>
        <w:rPr>
          <w:rFonts w:ascii="Arial" w:hAnsi="Arial" w:cs="Arial"/>
          <w:sz w:val="20"/>
          <w:szCs w:val="20"/>
        </w:rPr>
        <w:tab/>
      </w:r>
    </w:p>
    <w:p w:rsidR="00034499" w:rsidRDefault="00034499" w:rsidP="0042352A">
      <w:pPr>
        <w:jc w:val="both"/>
        <w:rPr>
          <w:rFonts w:ascii="Arial" w:hAnsi="Arial" w:cs="Arial"/>
          <w:sz w:val="20"/>
          <w:szCs w:val="20"/>
        </w:rPr>
      </w:pPr>
      <w:r>
        <w:rPr>
          <w:rFonts w:ascii="Arial" w:hAnsi="Arial" w:cs="Arial"/>
          <w:color w:val="FF0000"/>
          <w:sz w:val="20"/>
          <w:szCs w:val="20"/>
        </w:rPr>
        <w:tab/>
      </w:r>
      <w:r w:rsidRPr="009C5F4A">
        <w:rPr>
          <w:rFonts w:ascii="Arial" w:hAnsi="Arial" w:cs="Arial"/>
          <w:sz w:val="20"/>
          <w:szCs w:val="20"/>
        </w:rPr>
        <w:t>Б.1.2</w:t>
      </w:r>
      <w:r w:rsidR="009C5F4A" w:rsidRPr="009C5F4A">
        <w:rPr>
          <w:rFonts w:ascii="Arial" w:hAnsi="Arial" w:cs="Arial"/>
          <w:sz w:val="20"/>
          <w:szCs w:val="20"/>
        </w:rPr>
        <w:t>.2</w:t>
      </w:r>
      <w:r>
        <w:rPr>
          <w:rFonts w:ascii="Arial" w:hAnsi="Arial" w:cs="Arial"/>
          <w:b/>
          <w:sz w:val="20"/>
          <w:szCs w:val="20"/>
        </w:rPr>
        <w:t xml:space="preserve"> </w:t>
      </w:r>
      <w:r w:rsidRPr="00034499">
        <w:rPr>
          <w:rFonts w:ascii="Arial" w:hAnsi="Arial" w:cs="Arial"/>
          <w:sz w:val="20"/>
          <w:szCs w:val="20"/>
        </w:rPr>
        <w:t>Ори</w:t>
      </w:r>
      <w:r>
        <w:rPr>
          <w:rFonts w:ascii="Arial" w:hAnsi="Arial" w:cs="Arial"/>
          <w:sz w:val="20"/>
          <w:szCs w:val="20"/>
        </w:rPr>
        <w:t xml:space="preserve">ентировочную оценку первичного МПКИ </w:t>
      </w:r>
      <w:r w:rsidR="0077381D">
        <w:rPr>
          <w:rFonts w:ascii="Arial" w:hAnsi="Arial" w:cs="Arial"/>
          <w:sz w:val="20"/>
          <w:szCs w:val="20"/>
        </w:rPr>
        <w:t>исходя из Т</w:t>
      </w:r>
      <w:r w:rsidR="0077381D" w:rsidRPr="0077381D">
        <w:rPr>
          <w:rFonts w:ascii="Arial" w:hAnsi="Arial" w:cs="Arial"/>
          <w:sz w:val="20"/>
          <w:szCs w:val="20"/>
          <w:vertAlign w:val="subscript"/>
        </w:rPr>
        <w:t>ср</w:t>
      </w:r>
      <w:r>
        <w:rPr>
          <w:rFonts w:ascii="Arial" w:hAnsi="Arial" w:cs="Arial"/>
          <w:sz w:val="20"/>
          <w:szCs w:val="20"/>
        </w:rPr>
        <w:t xml:space="preserve"> получают по формуле </w:t>
      </w:r>
      <w:r w:rsidR="0077381D">
        <w:rPr>
          <w:rFonts w:ascii="Arial" w:hAnsi="Arial" w:cs="Arial"/>
          <w:sz w:val="20"/>
          <w:szCs w:val="20"/>
        </w:rPr>
        <w:t>Б.10</w:t>
      </w:r>
      <w:r w:rsidR="009C5F4A">
        <w:rPr>
          <w:rFonts w:ascii="Arial" w:hAnsi="Arial" w:cs="Arial"/>
          <w:sz w:val="20"/>
          <w:szCs w:val="20"/>
        </w:rPr>
        <w:t xml:space="preserve"> при допущении о симметричности распределения погрешности СИ относительно нуля («веерный» случайный процесс дрейфа погрешности).    </w:t>
      </w:r>
    </w:p>
    <w:p w:rsidR="00034499" w:rsidRPr="009C5F4A" w:rsidRDefault="00142F52" w:rsidP="009C5F4A">
      <w:pPr>
        <w:jc w:val="center"/>
        <w:rPr>
          <w:rFonts w:ascii="Arial" w:hAnsi="Arial" w:cs="Arial"/>
          <w:sz w:val="20"/>
          <w:szCs w:val="20"/>
        </w:rPr>
      </w:pPr>
      <m:oMath>
        <m:sSub>
          <m:sSubPr>
            <m:ctrlPr>
              <w:rPr>
                <w:rFonts w:ascii="Cambria Math" w:hAnsi="Cambria Math" w:cs="Arial"/>
                <w:i/>
                <w:sz w:val="28"/>
                <w:szCs w:val="28"/>
              </w:rPr>
            </m:ctrlPr>
          </m:sSubPr>
          <m:e>
            <m:r>
              <w:rPr>
                <w:rFonts w:ascii="Cambria Math" w:hAnsi="Cambria Math" w:cs="Arial"/>
                <w:sz w:val="28"/>
                <w:szCs w:val="28"/>
                <w:lang w:val="en-US"/>
              </w:rPr>
              <m:t>T</m:t>
            </m:r>
          </m:e>
          <m:sub>
            <m:r>
              <m:rPr>
                <m:sty m:val="p"/>
              </m:rPr>
              <w:rPr>
                <w:rFonts w:ascii="Cambria Math" w:hAnsi="Cambria Math" w:cs="Arial"/>
                <w:sz w:val="28"/>
                <w:szCs w:val="28"/>
              </w:rPr>
              <m:t>1</m:t>
            </m:r>
          </m:sub>
        </m:sSub>
        <m:r>
          <w:rPr>
            <w:rFonts w:ascii="Cambria Math" w:hAnsi="Cambria Math" w:cs="Arial"/>
            <w:sz w:val="28"/>
            <w:szCs w:val="28"/>
          </w:rPr>
          <m:t>=</m:t>
        </m:r>
        <m:sSub>
          <m:sSubPr>
            <m:ctrlPr>
              <w:rPr>
                <w:rFonts w:ascii="Cambria Math" w:hAnsi="Cambria Math" w:cs="Arial"/>
                <w:i/>
                <w:sz w:val="28"/>
                <w:szCs w:val="28"/>
              </w:rPr>
            </m:ctrlPr>
          </m:sSubPr>
          <m:e>
            <m:r>
              <w:rPr>
                <w:rFonts w:ascii="Cambria Math" w:hAnsi="Cambria Math" w:cs="Arial"/>
                <w:sz w:val="28"/>
                <w:szCs w:val="28"/>
                <w:lang w:val="en-US"/>
              </w:rPr>
              <m:t>T</m:t>
            </m:r>
          </m:e>
          <m:sub>
            <m:r>
              <w:rPr>
                <w:rFonts w:ascii="Cambria Math" w:hAnsi="Cambria Math" w:cs="Arial"/>
                <w:sz w:val="28"/>
                <w:szCs w:val="28"/>
              </w:rPr>
              <m:t>ср</m:t>
            </m:r>
          </m:sub>
        </m:sSub>
        <m:f>
          <m:fPr>
            <m:ctrlPr>
              <w:rPr>
                <w:rFonts w:ascii="Cambria Math" w:hAnsi="Cambria Math" w:cs="Arial"/>
                <w:i/>
                <w:sz w:val="28"/>
                <w:szCs w:val="28"/>
              </w:rPr>
            </m:ctrlPr>
          </m:fPr>
          <m:num>
            <m:r>
              <w:rPr>
                <w:rFonts w:ascii="Cambria Math" w:eastAsiaTheme="minorEastAsia" w:hAnsi="Cambria Math" w:cs="Arial"/>
                <w:sz w:val="28"/>
                <w:szCs w:val="28"/>
              </w:rPr>
              <m:t>ln</m:t>
            </m:r>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sSub>
                      <m:sSubPr>
                        <m:ctrlPr>
                          <w:rPr>
                            <w:rFonts w:ascii="Cambria Math" w:eastAsiaTheme="minorEastAsia" w:hAnsi="Cambria Math" w:cs="Arial"/>
                            <w:i/>
                            <w:sz w:val="28"/>
                            <w:szCs w:val="28"/>
                          </w:rPr>
                        </m:ctrlPr>
                      </m:sSubPr>
                      <m:e>
                        <m:r>
                          <w:rPr>
                            <w:rFonts w:ascii="Cambria Math" w:eastAsiaTheme="minorEastAsia" w:hAnsi="Cambria Math" w:cs="Arial"/>
                            <w:i/>
                            <w:sz w:val="28"/>
                            <w:szCs w:val="28"/>
                          </w:rPr>
                          <w:sym w:font="Symbol" w:char="F044"/>
                        </m:r>
                      </m:e>
                      <m:sub>
                        <m:r>
                          <w:rPr>
                            <w:rFonts w:ascii="Cambria Math" w:eastAsiaTheme="minorEastAsia" w:hAnsi="Cambria Math" w:cs="Arial"/>
                            <w:sz w:val="28"/>
                            <w:szCs w:val="28"/>
                          </w:rPr>
                          <m:t>э</m:t>
                        </m:r>
                      </m:sub>
                    </m:sSub>
                  </m:num>
                  <m:den>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λ</m:t>
                        </m:r>
                      </m:e>
                      <m:sub>
                        <m:r>
                          <w:rPr>
                            <w:rFonts w:ascii="Cambria Math" w:eastAsiaTheme="minorEastAsia" w:hAnsi="Cambria Math" w:cs="Arial"/>
                            <w:sz w:val="28"/>
                            <w:szCs w:val="28"/>
                            <w:lang w:val="en-US"/>
                          </w:rPr>
                          <m:t>p</m:t>
                        </m:r>
                      </m:sub>
                    </m:sSub>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σ</m:t>
                        </m:r>
                      </m:e>
                      <m:sub>
                        <m:r>
                          <w:rPr>
                            <w:rFonts w:ascii="Cambria Math" w:eastAsiaTheme="minorEastAsia" w:hAnsi="Cambria Math" w:cs="Arial"/>
                            <w:sz w:val="28"/>
                            <w:szCs w:val="28"/>
                          </w:rPr>
                          <m:t>0</m:t>
                        </m:r>
                      </m:sub>
                    </m:sSub>
                  </m:den>
                </m:f>
              </m:e>
            </m:d>
          </m:num>
          <m:den>
            <m:r>
              <w:rPr>
                <w:rFonts w:ascii="Cambria Math" w:hAnsi="Cambria Math" w:cs="Arial"/>
                <w:sz w:val="28"/>
                <w:szCs w:val="28"/>
                <w:lang w:val="en-US"/>
              </w:rPr>
              <m:t>ln</m:t>
            </m:r>
            <m:d>
              <m:dPr>
                <m:ctrlPr>
                  <w:rPr>
                    <w:rFonts w:ascii="Cambria Math" w:eastAsiaTheme="minorEastAsia" w:hAnsi="Cambria Math" w:cs="Arial"/>
                    <w:i/>
                    <w:sz w:val="28"/>
                    <w:szCs w:val="28"/>
                  </w:rPr>
                </m:ctrlPr>
              </m:dPr>
              <m:e>
                <m:f>
                  <m:fPr>
                    <m:ctrlPr>
                      <w:rPr>
                        <w:rFonts w:ascii="Cambria Math" w:eastAsiaTheme="minorEastAsia" w:hAnsi="Cambria Math" w:cs="Arial"/>
                        <w:i/>
                        <w:sz w:val="28"/>
                        <w:szCs w:val="28"/>
                      </w:rPr>
                    </m:ctrlPr>
                  </m:fPr>
                  <m:num>
                    <m:r>
                      <w:rPr>
                        <w:rFonts w:ascii="Cambria Math" w:eastAsiaTheme="minorEastAsia" w:hAnsi="Cambria Math" w:cs="Arial"/>
                        <w:i/>
                        <w:sz w:val="28"/>
                        <w:szCs w:val="28"/>
                      </w:rPr>
                      <w:sym w:font="Symbol" w:char="F044"/>
                    </m:r>
                  </m:num>
                  <m:den>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λ</m:t>
                        </m:r>
                      </m:e>
                      <m:sub>
                        <m:r>
                          <w:rPr>
                            <w:rFonts w:ascii="Cambria Math" w:eastAsiaTheme="minorEastAsia" w:hAnsi="Cambria Math" w:cs="Arial"/>
                            <w:sz w:val="28"/>
                            <w:szCs w:val="28"/>
                            <w:lang w:val="en-US"/>
                          </w:rPr>
                          <m:t>p</m:t>
                        </m:r>
                        <m:r>
                          <w:rPr>
                            <w:rFonts w:ascii="Cambria Math" w:eastAsiaTheme="minorEastAsia" w:hAnsi="Cambria Math" w:cs="Arial"/>
                            <w:sz w:val="28"/>
                            <w:szCs w:val="28"/>
                          </w:rPr>
                          <m:t>(</m:t>
                        </m:r>
                        <m:r>
                          <w:rPr>
                            <w:rFonts w:ascii="Cambria Math" w:eastAsiaTheme="minorEastAsia" w:hAnsi="Cambria Math" w:cs="Arial"/>
                            <w:sz w:val="28"/>
                            <w:szCs w:val="28"/>
                            <w:lang w:val="en-US"/>
                          </w:rPr>
                          <m:t>t</m:t>
                        </m:r>
                        <m:r>
                          <w:rPr>
                            <w:rFonts w:ascii="Cambria Math" w:eastAsiaTheme="minorEastAsia" w:hAnsi="Cambria Math" w:cs="Arial"/>
                            <w:sz w:val="28"/>
                            <w:szCs w:val="28"/>
                          </w:rPr>
                          <m:t>)</m:t>
                        </m:r>
                      </m:sub>
                    </m:sSub>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σ</m:t>
                        </m:r>
                      </m:e>
                      <m:sub>
                        <m:r>
                          <w:rPr>
                            <w:rFonts w:ascii="Cambria Math" w:eastAsiaTheme="minorEastAsia" w:hAnsi="Cambria Math" w:cs="Arial"/>
                            <w:sz w:val="28"/>
                            <w:szCs w:val="28"/>
                          </w:rPr>
                          <m:t>0</m:t>
                        </m:r>
                      </m:sub>
                    </m:sSub>
                  </m:den>
                </m:f>
              </m:e>
            </m:d>
          </m:den>
        </m:f>
        <m:r>
          <w:rPr>
            <w:rFonts w:ascii="Cambria Math" w:hAnsi="Cambria Math" w:cs="Arial"/>
            <w:sz w:val="28"/>
            <w:szCs w:val="28"/>
          </w:rPr>
          <m:t>,</m:t>
        </m:r>
      </m:oMath>
      <w:r w:rsidR="00034499" w:rsidRPr="00EE67A4">
        <w:rPr>
          <w:rFonts w:ascii="Arial" w:hAnsi="Arial" w:cs="Arial"/>
          <w:sz w:val="28"/>
          <w:szCs w:val="28"/>
        </w:rPr>
        <w:t xml:space="preserve"> </w:t>
      </w:r>
      <w:r w:rsidR="00034499" w:rsidRPr="009C5F4A">
        <w:rPr>
          <w:rFonts w:ascii="Arial" w:hAnsi="Arial" w:cs="Arial"/>
          <w:sz w:val="20"/>
          <w:szCs w:val="20"/>
        </w:rPr>
        <w:t>(</w:t>
      </w:r>
      <w:r w:rsidR="00971EAE">
        <w:rPr>
          <w:rFonts w:ascii="Arial" w:hAnsi="Arial" w:cs="Arial"/>
          <w:sz w:val="20"/>
          <w:szCs w:val="20"/>
        </w:rPr>
        <w:t>Б.</w:t>
      </w:r>
      <w:r w:rsidR="0077381D">
        <w:rPr>
          <w:rFonts w:ascii="Arial" w:hAnsi="Arial" w:cs="Arial"/>
          <w:sz w:val="20"/>
          <w:szCs w:val="20"/>
        </w:rPr>
        <w:t>10</w:t>
      </w:r>
      <w:r w:rsidR="00034499" w:rsidRPr="009C5F4A">
        <w:rPr>
          <w:rFonts w:ascii="Arial" w:hAnsi="Arial" w:cs="Arial"/>
          <w:sz w:val="20"/>
          <w:szCs w:val="20"/>
        </w:rPr>
        <w:t>)</w:t>
      </w:r>
    </w:p>
    <w:p w:rsidR="002A56D1" w:rsidRPr="00EA48F3" w:rsidRDefault="002A56D1" w:rsidP="00034499">
      <w:pPr>
        <w:ind w:firstLine="709"/>
        <w:rPr>
          <w:rFonts w:ascii="Arial" w:hAnsi="Arial" w:cs="Arial"/>
          <w:sz w:val="20"/>
          <w:szCs w:val="20"/>
        </w:rPr>
      </w:pPr>
      <w:r w:rsidRPr="002A56D1">
        <w:rPr>
          <w:rFonts w:ascii="Arial" w:hAnsi="Arial" w:cs="Arial"/>
          <w:sz w:val="20"/>
          <w:szCs w:val="20"/>
        </w:rPr>
        <w:t xml:space="preserve">где </w:t>
      </w:r>
    </w:p>
    <w:p w:rsidR="00F9358C" w:rsidRDefault="00142F52" w:rsidP="004415B4">
      <w:pPr>
        <w:ind w:firstLine="709"/>
        <w:jc w:val="both"/>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2A56D1" w:rsidRPr="00EA48F3">
        <w:rPr>
          <w:rFonts w:ascii="Arial" w:hAnsi="Arial" w:cs="Arial"/>
          <w:sz w:val="20"/>
          <w:szCs w:val="20"/>
        </w:rPr>
        <w:t xml:space="preserve"> – эксплуатационная </w:t>
      </w:r>
      <w:r w:rsidR="002A56D1" w:rsidRPr="004415B4">
        <w:rPr>
          <w:rFonts w:ascii="Arial" w:hAnsi="Arial" w:cs="Arial"/>
          <w:sz w:val="20"/>
          <w:szCs w:val="20"/>
        </w:rPr>
        <w:t>погрешность СИ</w:t>
      </w:r>
      <w:r w:rsidR="004415B4" w:rsidRPr="004415B4">
        <w:rPr>
          <w:rFonts w:ascii="Arial" w:hAnsi="Arial" w:cs="Arial"/>
          <w:sz w:val="20"/>
          <w:szCs w:val="20"/>
        </w:rPr>
        <w:t xml:space="preserve">. </w:t>
      </w:r>
    </w:p>
    <w:p w:rsidR="00F9358C" w:rsidRPr="00F9358C" w:rsidRDefault="00142F52" w:rsidP="00F9358C">
      <w:pPr>
        <w:ind w:left="709"/>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sSub>
      </m:oMath>
      <w:r w:rsidR="00F9358C" w:rsidRPr="00EA48F3">
        <w:rPr>
          <w:rFonts w:ascii="Arial" w:hAnsi="Arial" w:cs="Arial"/>
          <w:sz w:val="20"/>
          <w:szCs w:val="20"/>
        </w:rPr>
        <w:t>–</w:t>
      </w:r>
      <w:r w:rsidR="00F9358C">
        <w:rPr>
          <w:rFonts w:ascii="Arial" w:hAnsi="Arial" w:cs="Arial"/>
          <w:sz w:val="20"/>
          <w:szCs w:val="20"/>
        </w:rPr>
        <w:t xml:space="preserve"> МДП СИ.</w:t>
      </w:r>
    </w:p>
    <w:p w:rsidR="00F9358C" w:rsidRDefault="004415B4" w:rsidP="004415B4">
      <w:pPr>
        <w:ind w:firstLine="709"/>
        <w:jc w:val="both"/>
        <w:rPr>
          <w:rFonts w:ascii="Arial" w:hAnsi="Arial" w:cs="Arial"/>
          <w:sz w:val="20"/>
          <w:szCs w:val="20"/>
        </w:rPr>
      </w:pPr>
      <w:r w:rsidRPr="004415B4">
        <w:rPr>
          <w:rFonts w:ascii="Arial" w:hAnsi="Arial" w:cs="Arial"/>
          <w:sz w:val="20"/>
          <w:szCs w:val="20"/>
        </w:rPr>
        <w:t xml:space="preserve">Если изготовитель </w:t>
      </w:r>
      <w:r w:rsidR="00F9358C">
        <w:rPr>
          <w:rFonts w:ascii="Arial" w:hAnsi="Arial" w:cs="Arial"/>
          <w:sz w:val="20"/>
          <w:szCs w:val="20"/>
        </w:rPr>
        <w:t xml:space="preserve">не </w:t>
      </w:r>
      <w:r w:rsidRPr="004415B4">
        <w:rPr>
          <w:rFonts w:ascii="Arial" w:hAnsi="Arial" w:cs="Arial"/>
          <w:sz w:val="20"/>
          <w:szCs w:val="20"/>
        </w:rPr>
        <w:t xml:space="preserve">проводил испытания в целях определения погрешности СИ в эксплуатации, то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Pr="00EA48F3">
        <w:rPr>
          <w:rFonts w:ascii="Arial" w:hAnsi="Arial" w:cs="Arial"/>
          <w:sz w:val="20"/>
          <w:szCs w:val="20"/>
        </w:rPr>
        <w:t xml:space="preserve"> </w:t>
      </w:r>
      <w:r w:rsidRPr="004415B4">
        <w:rPr>
          <w:rFonts w:ascii="Arial" w:hAnsi="Arial" w:cs="Arial"/>
          <w:sz w:val="20"/>
          <w:szCs w:val="20"/>
        </w:rPr>
        <w:t xml:space="preserve">берется равной </w:t>
      </w:r>
      <w:r w:rsidR="00F9358C">
        <w:rPr>
          <w:rFonts w:ascii="Arial" w:hAnsi="Arial" w:cs="Arial"/>
          <w:sz w:val="20"/>
          <w:szCs w:val="20"/>
        </w:rPr>
        <w:t>МДП</w:t>
      </w:r>
      <w:r w:rsidRPr="004415B4">
        <w:rPr>
          <w:rFonts w:ascii="Arial" w:hAnsi="Arial" w:cs="Arial"/>
          <w:sz w:val="20"/>
          <w:szCs w:val="20"/>
        </w:rPr>
        <w:t xml:space="preserve"> из описания типа на СИ.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Pr="00EA48F3">
        <w:rPr>
          <w:rFonts w:ascii="Arial" w:hAnsi="Arial" w:cs="Arial"/>
          <w:sz w:val="20"/>
          <w:szCs w:val="20"/>
        </w:rPr>
        <w:t xml:space="preserve"> </w:t>
      </w:r>
      <w:r>
        <w:rPr>
          <w:rFonts w:ascii="Arial" w:hAnsi="Arial" w:cs="Arial"/>
          <w:sz w:val="20"/>
          <w:szCs w:val="20"/>
        </w:rPr>
        <w:t xml:space="preserve">должно определяться изготовителем в течение срока заявленного МПКИ или половины МПКИ при условии оценки тренда погрешности СИ. Тренд должен определяться по не менее чем 10 равно-распределенным точкам времени в пределах МПКИ. Следует понимать, что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Pr>
          <w:rFonts w:ascii="Arial" w:hAnsi="Arial" w:cs="Arial"/>
          <w:sz w:val="20"/>
          <w:szCs w:val="20"/>
        </w:rPr>
        <w:t xml:space="preserve"> с максимальной вероятностью может характеризовать точность СИ в первичный МПКИ. </w:t>
      </w:r>
      <w:r w:rsidR="00F9358C">
        <w:rPr>
          <w:rFonts w:ascii="Arial" w:hAnsi="Arial" w:cs="Arial"/>
          <w:sz w:val="20"/>
          <w:szCs w:val="20"/>
        </w:rPr>
        <w:t xml:space="preserve">Дальнейшая эксплуатация СИ характеризуется износом и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F9358C">
        <w:rPr>
          <w:rFonts w:ascii="Arial" w:hAnsi="Arial" w:cs="Arial"/>
          <w:sz w:val="20"/>
          <w:szCs w:val="20"/>
        </w:rPr>
        <w:t xml:space="preserve"> может измениться в течение последующих МПКИ, поэтому в СЗМ следует брать </w:t>
      </w:r>
      <m:oMath>
        <m:sSub>
          <m:sSubPr>
            <m:ctrlPr>
              <w:rPr>
                <w:rFonts w:ascii="Cambria Math" w:eastAsiaTheme="minorEastAsia" w:hAnsi="Cambria Math"/>
                <w:i/>
                <w:sz w:val="20"/>
                <w:szCs w:val="20"/>
              </w:rPr>
            </m:ctrlPr>
          </m:sSubPr>
          <m:e>
            <m:r>
              <w:rPr>
                <w:rFonts w:ascii="Cambria Math" w:eastAsiaTheme="minorEastAsia" w:hAnsi="Cambria Math"/>
                <w:i/>
                <w:sz w:val="20"/>
                <w:szCs w:val="20"/>
              </w:rPr>
              <w:sym w:font="Symbol" w:char="F044"/>
            </m:r>
          </m:e>
          <m:sub>
            <m:r>
              <w:rPr>
                <w:rFonts w:ascii="Cambria Math" w:eastAsiaTheme="minorEastAsia" w:hAnsi="Cambria Math"/>
                <w:sz w:val="20"/>
                <w:szCs w:val="20"/>
              </w:rPr>
              <m:t>э</m:t>
            </m:r>
          </m:sub>
        </m:sSub>
      </m:oMath>
      <w:r w:rsidR="00F9358C">
        <w:rPr>
          <w:rFonts w:ascii="Arial" w:hAnsi="Arial" w:cs="Arial"/>
          <w:sz w:val="20"/>
          <w:szCs w:val="20"/>
        </w:rPr>
        <w:t xml:space="preserve"> равное МДП.  </w:t>
      </w:r>
    </w:p>
    <w:p w:rsidR="00EF74AA" w:rsidRDefault="00142F52" w:rsidP="00EF74AA">
      <w:pPr>
        <w:ind w:firstLine="709"/>
        <w:jc w:val="both"/>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sidR="00EF74AA">
        <w:rPr>
          <w:rFonts w:ascii="Arial" w:hAnsi="Arial" w:cs="Arial"/>
          <w:sz w:val="20"/>
          <w:szCs w:val="20"/>
        </w:rPr>
        <w:t xml:space="preserve"> </w:t>
      </w:r>
      <w:r w:rsidR="00CC3E32">
        <w:rPr>
          <w:rFonts w:ascii="Arial" w:hAnsi="Arial" w:cs="Arial"/>
          <w:sz w:val="20"/>
          <w:szCs w:val="20"/>
        </w:rPr>
        <w:t>–</w:t>
      </w:r>
      <w:r w:rsidR="00EF74AA">
        <w:rPr>
          <w:rFonts w:ascii="Arial" w:hAnsi="Arial" w:cs="Arial"/>
          <w:sz w:val="20"/>
          <w:szCs w:val="20"/>
        </w:rPr>
        <w:t xml:space="preserve"> </w:t>
      </w:r>
      <w:r w:rsidR="00CC3E32">
        <w:rPr>
          <w:rFonts w:ascii="Arial" w:hAnsi="Arial" w:cs="Arial"/>
          <w:sz w:val="20"/>
          <w:szCs w:val="20"/>
        </w:rPr>
        <w:t xml:space="preserve">СКО </w:t>
      </w:r>
      <w:r w:rsidR="00A0266A">
        <w:rPr>
          <w:rFonts w:ascii="Arial" w:hAnsi="Arial" w:cs="Arial"/>
          <w:sz w:val="20"/>
          <w:szCs w:val="20"/>
        </w:rPr>
        <w:t xml:space="preserve">распределения </w:t>
      </w:r>
      <w:r w:rsidR="00CC3E32">
        <w:rPr>
          <w:rFonts w:ascii="Arial" w:hAnsi="Arial" w:cs="Arial"/>
          <w:sz w:val="20"/>
          <w:szCs w:val="20"/>
        </w:rPr>
        <w:t>погрешности градуировки СИ</w:t>
      </w:r>
      <w:r w:rsidR="00A0266A">
        <w:rPr>
          <w:rFonts w:ascii="Arial" w:hAnsi="Arial" w:cs="Arial"/>
          <w:sz w:val="20"/>
          <w:szCs w:val="20"/>
        </w:rPr>
        <w:t xml:space="preserve"> при выпуске из производства.</w:t>
      </w:r>
    </w:p>
    <w:p w:rsidR="00CC3E32" w:rsidRPr="0077381D" w:rsidRDefault="00CC3E32" w:rsidP="00EF74AA">
      <w:pPr>
        <w:ind w:firstLine="709"/>
        <w:jc w:val="both"/>
        <w:rPr>
          <w:rFonts w:ascii="Arial" w:hAnsi="Arial" w:cs="Arial"/>
          <w:sz w:val="20"/>
          <w:szCs w:val="20"/>
        </w:rPr>
      </w:pPr>
      <w:r>
        <w:rPr>
          <w:rFonts w:ascii="Arial" w:hAnsi="Arial" w:cs="Arial"/>
          <w:sz w:val="20"/>
          <w:szCs w:val="20"/>
        </w:rPr>
        <w:t xml:space="preserve">Поскольку при </w:t>
      </w:r>
      <w:r w:rsidR="009C5F4A">
        <w:rPr>
          <w:rFonts w:ascii="Arial" w:hAnsi="Arial" w:cs="Arial"/>
          <w:sz w:val="20"/>
          <w:szCs w:val="20"/>
        </w:rPr>
        <w:t xml:space="preserve">испытаниях и </w:t>
      </w:r>
      <w:r>
        <w:rPr>
          <w:rFonts w:ascii="Arial" w:hAnsi="Arial" w:cs="Arial"/>
          <w:sz w:val="20"/>
          <w:szCs w:val="20"/>
        </w:rPr>
        <w:t>поверке</w:t>
      </w:r>
      <w:r w:rsidR="009C5F4A">
        <w:rPr>
          <w:rFonts w:ascii="Arial" w:hAnsi="Arial" w:cs="Arial"/>
          <w:sz w:val="20"/>
          <w:szCs w:val="20"/>
        </w:rPr>
        <w:t xml:space="preserve"> </w:t>
      </w:r>
      <w:r>
        <w:rPr>
          <w:rFonts w:ascii="Arial" w:hAnsi="Arial" w:cs="Arial"/>
          <w:sz w:val="20"/>
          <w:szCs w:val="20"/>
        </w:rPr>
        <w:t xml:space="preserve"> используются эталоны с запасом по точности </w:t>
      </w:r>
      <w:r w:rsidR="0093785E">
        <w:rPr>
          <w:rFonts w:ascii="Arial" w:hAnsi="Arial" w:cs="Arial"/>
          <w:sz w:val="20"/>
          <w:szCs w:val="20"/>
        </w:rPr>
        <w:t xml:space="preserve">минимум </w:t>
      </w:r>
      <w:r>
        <w:rPr>
          <w:rFonts w:ascii="Arial" w:hAnsi="Arial" w:cs="Arial"/>
          <w:sz w:val="20"/>
          <w:szCs w:val="20"/>
        </w:rPr>
        <w:t xml:space="preserve">1/3 по отношению к поверяемому СИ, то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Pr>
          <w:rFonts w:ascii="Arial" w:hAnsi="Arial" w:cs="Arial"/>
          <w:sz w:val="20"/>
          <w:szCs w:val="20"/>
        </w:rPr>
        <w:t xml:space="preserve"> принимается равн</w:t>
      </w:r>
      <w:r w:rsidR="00A0266A">
        <w:rPr>
          <w:rFonts w:ascii="Arial" w:hAnsi="Arial" w:cs="Arial"/>
          <w:sz w:val="20"/>
          <w:szCs w:val="20"/>
        </w:rPr>
        <w:t>ым</w:t>
      </w:r>
      <w:r>
        <w:rPr>
          <w:rFonts w:ascii="Arial" w:hAnsi="Arial" w:cs="Arial"/>
          <w:sz w:val="20"/>
          <w:szCs w:val="20"/>
        </w:rPr>
        <w:t xml:space="preserve"> </w:t>
      </w:r>
      <w:r w:rsidR="00A0266A">
        <w:rPr>
          <w:rFonts w:ascii="Arial" w:hAnsi="Arial" w:cs="Arial"/>
          <w:sz w:val="20"/>
          <w:szCs w:val="20"/>
        </w:rPr>
        <w:t>1/3</w:t>
      </w:r>
      <w:r w:rsidRPr="00CC3E32">
        <w:rPr>
          <w:rFonts w:ascii="Arial" w:hAnsi="Arial" w:cs="Arial"/>
          <w:i/>
          <w:sz w:val="20"/>
          <w:szCs w:val="20"/>
        </w:rPr>
        <w:sym w:font="Symbol" w:char="F044"/>
      </w:r>
      <w:r w:rsidR="0093785E">
        <w:rPr>
          <w:rFonts w:ascii="Arial" w:hAnsi="Arial" w:cs="Arial"/>
          <w:i/>
          <w:sz w:val="20"/>
          <w:szCs w:val="20"/>
        </w:rPr>
        <w:t xml:space="preserve"> </w:t>
      </w:r>
      <w:r w:rsidR="0093785E" w:rsidRPr="0093785E">
        <w:rPr>
          <w:rFonts w:ascii="Arial" w:hAnsi="Arial" w:cs="Arial"/>
          <w:sz w:val="20"/>
          <w:szCs w:val="20"/>
        </w:rPr>
        <w:t>и</w:t>
      </w:r>
      <w:r w:rsidR="0093785E">
        <w:rPr>
          <w:rFonts w:ascii="Arial" w:hAnsi="Arial" w:cs="Arial"/>
          <w:i/>
          <w:sz w:val="20"/>
          <w:szCs w:val="20"/>
        </w:rPr>
        <w:t xml:space="preserve"> </w:t>
      </w:r>
      <w:r w:rsidR="0093785E" w:rsidRPr="0093785E">
        <w:rPr>
          <w:rFonts w:ascii="Arial" w:hAnsi="Arial" w:cs="Arial"/>
          <w:sz w:val="20"/>
          <w:szCs w:val="20"/>
        </w:rPr>
        <w:t>учитыва</w:t>
      </w:r>
      <w:r w:rsidR="0093785E">
        <w:rPr>
          <w:rFonts w:ascii="Arial" w:hAnsi="Arial" w:cs="Arial"/>
          <w:sz w:val="20"/>
          <w:szCs w:val="20"/>
        </w:rPr>
        <w:t>ет нахождение случайной составляющей погрешности измерений в указанных границах.</w:t>
      </w:r>
      <w:r w:rsidR="00A0266A">
        <w:rPr>
          <w:rFonts w:ascii="Arial" w:hAnsi="Arial" w:cs="Arial"/>
          <w:sz w:val="20"/>
          <w:szCs w:val="20"/>
        </w:rPr>
        <w:t xml:space="preserve"> Данное значение зависит от </w:t>
      </w:r>
      <w:r w:rsidR="00A0266A" w:rsidRPr="0077381D">
        <w:rPr>
          <w:rFonts w:ascii="Arial" w:hAnsi="Arial" w:cs="Arial"/>
          <w:sz w:val="20"/>
          <w:szCs w:val="20"/>
        </w:rPr>
        <w:t>стабильности производства и может быть отлично от указанного, если изготовителем представлены подтверждающие материалы.</w:t>
      </w:r>
      <w:del w:id="13" w:author="Разумный Александр Игоревич" w:date="2019-03-21T11:04:00Z">
        <w:r w:rsidR="009C5F4A" w:rsidRPr="0077381D" w:rsidDel="00A0266A">
          <w:rPr>
            <w:rFonts w:ascii="Arial" w:hAnsi="Arial" w:cs="Arial"/>
            <w:sz w:val="20"/>
            <w:szCs w:val="20"/>
          </w:rPr>
          <w:delText xml:space="preserve"> </w:delText>
        </w:r>
        <w:r w:rsidR="0093785E" w:rsidRPr="0077381D" w:rsidDel="00A0266A">
          <w:rPr>
            <w:rFonts w:ascii="Arial" w:hAnsi="Arial" w:cs="Arial"/>
            <w:sz w:val="20"/>
            <w:szCs w:val="20"/>
          </w:rPr>
          <w:delText xml:space="preserve"> </w:delText>
        </w:r>
      </w:del>
    </w:p>
    <w:p w:rsidR="002A56D1" w:rsidRPr="0077381D" w:rsidRDefault="00F9358C" w:rsidP="00F9358C">
      <w:pPr>
        <w:ind w:firstLine="709"/>
        <w:jc w:val="both"/>
        <w:rPr>
          <w:rFonts w:ascii="Arial" w:hAnsi="Arial" w:cs="Arial"/>
          <w:sz w:val="20"/>
          <w:szCs w:val="20"/>
        </w:rPr>
      </w:pPr>
      <w:r w:rsidRPr="0077381D">
        <w:rPr>
          <w:rFonts w:ascii="Arial" w:hAnsi="Arial" w:cs="Arial"/>
          <w:sz w:val="20"/>
          <w:szCs w:val="20"/>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λ</m:t>
            </m:r>
          </m:e>
          <m:sub>
            <m:r>
              <w:rPr>
                <w:rFonts w:ascii="Cambria Math" w:eastAsiaTheme="minorEastAsia" w:hAnsi="Cambria Math"/>
                <w:sz w:val="20"/>
                <w:szCs w:val="20"/>
                <w:lang w:val="en-US"/>
              </w:rPr>
              <m:t>p</m:t>
            </m:r>
          </m:sub>
        </m:sSub>
      </m:oMath>
      <w:r w:rsidRPr="0077381D">
        <w:rPr>
          <w:rFonts w:ascii="Arial" w:hAnsi="Arial" w:cs="Arial"/>
          <w:sz w:val="20"/>
          <w:szCs w:val="20"/>
        </w:rPr>
        <w:t xml:space="preserve"> – </w:t>
      </w:r>
      <w:r w:rsidR="009C5F4A" w:rsidRPr="0077381D">
        <w:rPr>
          <w:rFonts w:ascii="Arial" w:hAnsi="Arial" w:cs="Arial"/>
          <w:sz w:val="20"/>
          <w:szCs w:val="20"/>
        </w:rPr>
        <w:t xml:space="preserve">квантиль </w:t>
      </w:r>
      <w:r w:rsidRPr="0077381D">
        <w:rPr>
          <w:rFonts w:ascii="Arial" w:hAnsi="Arial" w:cs="Arial"/>
          <w:sz w:val="20"/>
          <w:szCs w:val="20"/>
        </w:rPr>
        <w:t xml:space="preserve">нормального распределения </w:t>
      </w:r>
      <w:r w:rsidR="0016103F" w:rsidRPr="0077381D">
        <w:rPr>
          <w:rFonts w:ascii="Arial" w:hAnsi="Arial" w:cs="Arial"/>
          <w:sz w:val="20"/>
          <w:szCs w:val="20"/>
        </w:rPr>
        <w:t>в эксплуатации</w:t>
      </w:r>
      <w:r w:rsidR="00C41AD2" w:rsidRPr="0077381D">
        <w:rPr>
          <w:rFonts w:ascii="Arial" w:hAnsi="Arial" w:cs="Arial"/>
          <w:sz w:val="20"/>
          <w:szCs w:val="20"/>
        </w:rPr>
        <w:t xml:space="preserve"> для вероятности безотказной работы, определенной </w:t>
      </w:r>
      <w:r w:rsidR="00971EAE" w:rsidRPr="0077381D">
        <w:rPr>
          <w:rFonts w:ascii="Arial" w:hAnsi="Arial" w:cs="Arial"/>
          <w:sz w:val="20"/>
          <w:szCs w:val="20"/>
        </w:rPr>
        <w:t>аналогично</w:t>
      </w:r>
      <w:r w:rsidR="00C41AD2" w:rsidRPr="0077381D">
        <w:rPr>
          <w:rFonts w:ascii="Arial" w:hAnsi="Arial" w:cs="Arial"/>
          <w:sz w:val="20"/>
          <w:szCs w:val="20"/>
        </w:rPr>
        <w:t xml:space="preserve"> </w:t>
      </w:r>
      <w:r w:rsidR="00971EAE" w:rsidRPr="0077381D">
        <w:rPr>
          <w:rStyle w:val="st"/>
          <w:rFonts w:ascii="Arial" w:eastAsiaTheme="minorEastAsia" w:hAnsi="Arial" w:cs="Arial"/>
          <w:i/>
          <w:sz w:val="20"/>
          <w:szCs w:val="20"/>
        </w:rPr>
        <w:t>γ</w:t>
      </w:r>
      <w:r w:rsidR="00971EAE" w:rsidRPr="0077381D">
        <w:rPr>
          <w:rFonts w:ascii="Arial" w:hAnsi="Arial" w:cs="Arial"/>
          <w:sz w:val="20"/>
          <w:szCs w:val="20"/>
        </w:rPr>
        <w:t xml:space="preserve"> из </w:t>
      </w:r>
      <w:r w:rsidR="00C41AD2" w:rsidRPr="0077381D">
        <w:rPr>
          <w:rFonts w:ascii="Arial" w:hAnsi="Arial" w:cs="Arial"/>
          <w:sz w:val="20"/>
          <w:szCs w:val="20"/>
        </w:rPr>
        <w:t>формул</w:t>
      </w:r>
      <w:r w:rsidR="00971EAE" w:rsidRPr="0077381D">
        <w:rPr>
          <w:rFonts w:ascii="Arial" w:hAnsi="Arial" w:cs="Arial"/>
          <w:sz w:val="20"/>
          <w:szCs w:val="20"/>
        </w:rPr>
        <w:t>ы</w:t>
      </w:r>
      <w:r w:rsidR="00C41AD2" w:rsidRPr="0077381D">
        <w:rPr>
          <w:rFonts w:ascii="Arial" w:hAnsi="Arial" w:cs="Arial"/>
          <w:sz w:val="20"/>
          <w:szCs w:val="20"/>
        </w:rPr>
        <w:t xml:space="preserve"> </w:t>
      </w:r>
      <w:r w:rsidR="00971EAE" w:rsidRPr="0077381D">
        <w:rPr>
          <w:rFonts w:ascii="Arial" w:hAnsi="Arial" w:cs="Arial"/>
          <w:sz w:val="20"/>
          <w:szCs w:val="20"/>
        </w:rPr>
        <w:t>Б(3)</w:t>
      </w:r>
      <w:r w:rsidR="00487258" w:rsidRPr="0077381D">
        <w:rPr>
          <w:rFonts w:ascii="Arial" w:hAnsi="Arial" w:cs="Arial"/>
          <w:sz w:val="20"/>
          <w:szCs w:val="20"/>
        </w:rPr>
        <w:t>. Если указанная изготовителем вероятность безотказной работы не имеет обоснований или ее расчет не корректен, принимается значение вероятности безотказной работы</w:t>
      </w:r>
      <w:r w:rsidR="006660DA" w:rsidRPr="0077381D">
        <w:rPr>
          <w:rFonts w:ascii="Arial" w:hAnsi="Arial" w:cs="Arial"/>
          <w:sz w:val="20"/>
          <w:szCs w:val="20"/>
        </w:rPr>
        <w:t xml:space="preserve"> </w:t>
      </w:r>
      <w:r w:rsidR="00487258" w:rsidRPr="0077381D">
        <w:rPr>
          <w:rFonts w:ascii="Arial" w:hAnsi="Arial" w:cs="Arial"/>
          <w:sz w:val="20"/>
          <w:szCs w:val="20"/>
        </w:rPr>
        <w:t xml:space="preserve">0,9. </w:t>
      </w:r>
      <w:r w:rsidR="00C41AD2" w:rsidRPr="0077381D">
        <w:rPr>
          <w:rFonts w:ascii="Arial" w:hAnsi="Arial" w:cs="Arial"/>
          <w:sz w:val="20"/>
          <w:szCs w:val="20"/>
        </w:rPr>
        <w:t xml:space="preserve"> </w:t>
      </w:r>
      <w:r w:rsidRPr="0077381D">
        <w:rPr>
          <w:rFonts w:ascii="Arial" w:hAnsi="Arial" w:cs="Arial"/>
          <w:sz w:val="20"/>
          <w:szCs w:val="20"/>
        </w:rPr>
        <w:t xml:space="preserve">  </w:t>
      </w:r>
    </w:p>
    <w:p w:rsidR="00F9358C" w:rsidRPr="0077381D" w:rsidRDefault="00142F52" w:rsidP="0016103F">
      <w:pPr>
        <w:ind w:left="709"/>
        <w:rPr>
          <w:rFonts w:ascii="Arial" w:hAnsi="Arial" w:cs="Arial"/>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λ</m:t>
            </m:r>
          </m:e>
          <m:sub>
            <m:r>
              <w:rPr>
                <w:rFonts w:ascii="Cambria Math" w:eastAsiaTheme="minorEastAsia" w:hAnsi="Cambria Math"/>
                <w:sz w:val="20"/>
                <w:szCs w:val="20"/>
                <w:lang w:val="en-US"/>
              </w:rPr>
              <m:t>p</m:t>
            </m:r>
            <m:r>
              <w:rPr>
                <w:rFonts w:ascii="Cambria Math" w:eastAsiaTheme="minorEastAsia" w:hAnsi="Cambria Math"/>
                <w:sz w:val="20"/>
                <w:szCs w:val="20"/>
              </w:rPr>
              <m:t>(</m:t>
            </m:r>
            <m:r>
              <w:rPr>
                <w:rFonts w:ascii="Cambria Math" w:eastAsiaTheme="minorEastAsia" w:hAnsi="Cambria Math"/>
                <w:sz w:val="20"/>
                <w:szCs w:val="20"/>
                <w:lang w:val="en-US"/>
              </w:rPr>
              <m:t>t</m:t>
            </m:r>
            <m:r>
              <w:rPr>
                <w:rFonts w:ascii="Cambria Math" w:eastAsiaTheme="minorEastAsia" w:hAnsi="Cambria Math"/>
                <w:sz w:val="20"/>
                <w:szCs w:val="20"/>
              </w:rPr>
              <m:t>)</m:t>
            </m:r>
          </m:sub>
        </m:sSub>
      </m:oMath>
      <w:r w:rsidR="0016103F" w:rsidRPr="0077381D">
        <w:rPr>
          <w:rFonts w:ascii="Arial" w:hAnsi="Arial" w:cs="Arial"/>
          <w:sz w:val="20"/>
          <w:szCs w:val="20"/>
        </w:rPr>
        <w:t xml:space="preserve"> - </w:t>
      </w:r>
      <w:r w:rsidR="009C5F4A" w:rsidRPr="0077381D">
        <w:rPr>
          <w:rFonts w:ascii="Arial" w:hAnsi="Arial" w:cs="Arial"/>
          <w:sz w:val="20"/>
          <w:szCs w:val="20"/>
        </w:rPr>
        <w:t>квантиль</w:t>
      </w:r>
      <w:r w:rsidR="0016103F" w:rsidRPr="0077381D">
        <w:rPr>
          <w:rFonts w:ascii="Arial" w:hAnsi="Arial" w:cs="Arial"/>
          <w:sz w:val="20"/>
          <w:szCs w:val="20"/>
        </w:rPr>
        <w:t xml:space="preserve"> нормального распределения для испытаний в лаборатории 0,95</w:t>
      </w:r>
      <w:r w:rsidR="009C5F4A" w:rsidRPr="0077381D">
        <w:rPr>
          <w:rFonts w:ascii="Arial" w:hAnsi="Arial" w:cs="Arial"/>
          <w:sz w:val="20"/>
          <w:szCs w:val="20"/>
        </w:rPr>
        <w:t xml:space="preserve">. </w:t>
      </w:r>
    </w:p>
    <w:p w:rsidR="009C5F4A" w:rsidRPr="0077381D" w:rsidRDefault="0016103F" w:rsidP="00034499">
      <w:pPr>
        <w:ind w:firstLine="709"/>
        <w:rPr>
          <w:rFonts w:ascii="Arial" w:hAnsi="Arial" w:cs="Arial"/>
          <w:sz w:val="20"/>
          <w:szCs w:val="20"/>
        </w:rPr>
      </w:pPr>
      <w:r w:rsidRPr="0077381D">
        <w:rPr>
          <w:rFonts w:ascii="Arial" w:hAnsi="Arial" w:cs="Arial"/>
          <w:sz w:val="20"/>
          <w:szCs w:val="20"/>
        </w:rPr>
        <w:t xml:space="preserve">При всех заявленных условиях для СЗМ </w:t>
      </w:r>
      <m:oMath>
        <m:sSub>
          <m:sSubPr>
            <m:ctrlPr>
              <w:rPr>
                <w:rFonts w:ascii="Cambria Math" w:hAnsi="Cambria Math"/>
                <w:i/>
                <w:sz w:val="20"/>
                <w:szCs w:val="20"/>
              </w:rPr>
            </m:ctrlPr>
          </m:sSubPr>
          <m:e>
            <m:r>
              <w:rPr>
                <w:rFonts w:ascii="Cambria Math" w:hAnsi="Cambria Math"/>
                <w:sz w:val="20"/>
                <w:szCs w:val="20"/>
                <w:lang w:val="en-US"/>
              </w:rPr>
              <m:t>T</m:t>
            </m:r>
          </m:e>
          <m:sub>
            <m:r>
              <w:rPr>
                <w:rFonts w:ascii="Cambria Math" w:hAnsi="Cambria Math"/>
                <w:sz w:val="20"/>
                <w:szCs w:val="20"/>
              </w:rPr>
              <m:t>от</m:t>
            </m:r>
          </m:sub>
        </m:sSub>
      </m:oMath>
      <w:r w:rsidRPr="0077381D">
        <w:rPr>
          <w:rFonts w:ascii="Arial" w:hAnsi="Arial" w:cs="Arial"/>
          <w:sz w:val="20"/>
          <w:szCs w:val="20"/>
        </w:rPr>
        <w:t xml:space="preserve"> имеет решающее значение в определении МПКИ. </w:t>
      </w:r>
    </w:p>
    <w:p w:rsidR="002A56D1" w:rsidRPr="002A56D1" w:rsidRDefault="009C5F4A" w:rsidP="00034499">
      <w:pPr>
        <w:ind w:firstLine="709"/>
        <w:rPr>
          <w:rFonts w:ascii="Arial" w:eastAsiaTheme="minorEastAsia" w:hAnsi="Arial" w:cs="Arial"/>
          <w:sz w:val="20"/>
          <w:szCs w:val="20"/>
        </w:rPr>
      </w:pPr>
      <w:r>
        <w:rPr>
          <w:rFonts w:ascii="Arial" w:hAnsi="Arial" w:cs="Arial"/>
          <w:sz w:val="20"/>
          <w:szCs w:val="20"/>
        </w:rPr>
        <w:t xml:space="preserve">При условии линейного изменения среднего значения погрешности (по совокупности СИ данного типа) при неизменном СКО распределения погрешности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0</m:t>
            </m:r>
          </m:sub>
        </m:sSub>
      </m:oMath>
      <w:r>
        <w:rPr>
          <w:rFonts w:ascii="Arial" w:hAnsi="Arial" w:cs="Arial"/>
          <w:sz w:val="20"/>
          <w:szCs w:val="20"/>
        </w:rPr>
        <w:t xml:space="preserve"> (линейный случайный процесс дрейфа погрешности) МПКИ определяется по формуле </w:t>
      </w:r>
    </w:p>
    <w:p w:rsidR="0016103F" w:rsidRDefault="00142F52" w:rsidP="0077381D">
      <w:pPr>
        <w:jc w:val="center"/>
        <w:rPr>
          <w:rFonts w:ascii="Arial" w:hAnsi="Arial" w:cs="Arial"/>
          <w:sz w:val="20"/>
          <w:szCs w:val="20"/>
        </w:rPr>
      </w:pP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m:t>
            </m:r>
          </m:sub>
        </m:sSub>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lang w:val="en-US"/>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num>
          <m:den>
            <m:r>
              <w:rPr>
                <w:rFonts w:ascii="Cambria Math" w:eastAsiaTheme="minorEastAsia" w:hAnsi="Cambria Math"/>
                <w:i/>
                <w:sz w:val="28"/>
                <w:szCs w:val="28"/>
              </w:rPr>
              <w:sym w:font="Symbol" w:char="F044"/>
            </m:r>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lang w:val="en-US"/>
                  </w:rPr>
                  <m:t>p</m:t>
                </m:r>
                <m:r>
                  <w:rPr>
                    <w:rFonts w:ascii="Cambria Math" w:eastAsiaTheme="minorEastAsia" w:hAnsi="Cambria Math"/>
                    <w:sz w:val="28"/>
                    <w:szCs w:val="28"/>
                  </w:rPr>
                  <m:t>(</m:t>
                </m:r>
                <m:r>
                  <w:rPr>
                    <w:rFonts w:ascii="Cambria Math" w:eastAsiaTheme="minorEastAsia" w:hAnsi="Cambria Math"/>
                    <w:sz w:val="28"/>
                    <w:szCs w:val="28"/>
                    <w:lang w:val="en-US"/>
                  </w:rPr>
                  <m:t>t</m:t>
                </m:r>
                <m:r>
                  <w:rPr>
                    <w:rFonts w:ascii="Cambria Math" w:eastAsiaTheme="minorEastAsia" w:hAnsi="Cambria Math"/>
                    <w:sz w:val="28"/>
                    <w:szCs w:val="28"/>
                  </w:rPr>
                  <m:t>)</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r>
          <w:rPr>
            <w:rFonts w:ascii="Cambria Math" w:hAnsi="Cambria Math"/>
            <w:sz w:val="28"/>
            <w:szCs w:val="28"/>
          </w:rPr>
          <m:t>,</m:t>
        </m:r>
      </m:oMath>
      <w:r w:rsidR="0016103F" w:rsidRPr="0077381D">
        <w:rPr>
          <w:rFonts w:ascii="Arial" w:hAnsi="Arial" w:cs="Arial"/>
          <w:sz w:val="20"/>
          <w:szCs w:val="20"/>
        </w:rPr>
        <w:t xml:space="preserve"> (</w:t>
      </w:r>
      <w:r w:rsidR="0077381D" w:rsidRPr="0077381D">
        <w:rPr>
          <w:rFonts w:ascii="Arial" w:hAnsi="Arial" w:cs="Arial"/>
          <w:sz w:val="20"/>
          <w:szCs w:val="20"/>
        </w:rPr>
        <w:t>Б.11</w:t>
      </w:r>
      <w:r w:rsidR="0016103F" w:rsidRPr="0077381D">
        <w:rPr>
          <w:rFonts w:ascii="Arial" w:hAnsi="Arial" w:cs="Arial"/>
          <w:sz w:val="20"/>
          <w:szCs w:val="20"/>
        </w:rPr>
        <w:t>)</w:t>
      </w:r>
    </w:p>
    <w:p w:rsidR="007801E4" w:rsidRPr="00EA48F3" w:rsidRDefault="0016103F" w:rsidP="0042352A">
      <w:pPr>
        <w:jc w:val="both"/>
        <w:rPr>
          <w:rFonts w:ascii="Arial" w:hAnsi="Arial" w:cs="Arial"/>
          <w:sz w:val="20"/>
          <w:szCs w:val="20"/>
        </w:rPr>
      </w:pPr>
      <w:r w:rsidRPr="00EA48F3">
        <w:rPr>
          <w:rFonts w:ascii="Arial" w:hAnsi="Arial" w:cs="Arial"/>
          <w:sz w:val="20"/>
          <w:szCs w:val="20"/>
        </w:rPr>
        <w:tab/>
      </w:r>
      <w:r w:rsidRPr="00321BDA">
        <w:rPr>
          <w:rFonts w:ascii="Arial" w:hAnsi="Arial" w:cs="Arial"/>
          <w:sz w:val="20"/>
          <w:szCs w:val="20"/>
        </w:rPr>
        <w:t xml:space="preserve">В качестве МПКИ принимают </w:t>
      </w:r>
      <w:r w:rsidRPr="00321BDA">
        <w:rPr>
          <w:rFonts w:ascii="Arial" w:hAnsi="Arial" w:cs="Arial"/>
          <w:i/>
          <w:sz w:val="20"/>
          <w:szCs w:val="20"/>
        </w:rPr>
        <w:t>Т</w:t>
      </w:r>
      <w:r w:rsidRPr="00EA48F3">
        <w:rPr>
          <w:rFonts w:ascii="Arial" w:hAnsi="Arial" w:cs="Arial"/>
          <w:sz w:val="20"/>
          <w:szCs w:val="20"/>
        </w:rPr>
        <w:t xml:space="preserve"> </w:t>
      </w:r>
      <w:r w:rsidRPr="00321BDA">
        <w:rPr>
          <w:rFonts w:ascii="Arial" w:hAnsi="Arial" w:cs="Arial"/>
          <w:sz w:val="20"/>
          <w:szCs w:val="20"/>
        </w:rPr>
        <w:t>= min</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1</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2</w:t>
      </w:r>
      <w:r w:rsidRPr="00EA48F3">
        <w:rPr>
          <w:rFonts w:ascii="Arial" w:hAnsi="Arial" w:cs="Arial"/>
          <w:sz w:val="20"/>
          <w:szCs w:val="20"/>
        </w:rPr>
        <w:t>]</w:t>
      </w:r>
      <w:r w:rsidRPr="00321BDA">
        <w:rPr>
          <w:rFonts w:ascii="Arial" w:hAnsi="Arial" w:cs="Arial"/>
          <w:sz w:val="20"/>
          <w:szCs w:val="20"/>
        </w:rPr>
        <w:t xml:space="preserve"> </w:t>
      </w:r>
      <w:r w:rsidR="00CF1BC8">
        <w:rPr>
          <w:rFonts w:ascii="Arial" w:hAnsi="Arial" w:cs="Arial"/>
          <w:sz w:val="20"/>
          <w:szCs w:val="20"/>
        </w:rPr>
        <w:t>и округляют в меньшую сторону.</w:t>
      </w:r>
    </w:p>
    <w:p w:rsidR="0016103F" w:rsidRDefault="00EF74AA" w:rsidP="0042352A">
      <w:pPr>
        <w:jc w:val="both"/>
        <w:rPr>
          <w:rFonts w:ascii="Arial" w:hAnsi="Arial" w:cs="Arial"/>
          <w:color w:val="FF0000"/>
          <w:sz w:val="20"/>
          <w:szCs w:val="20"/>
        </w:rPr>
      </w:pPr>
      <w:r>
        <w:rPr>
          <w:rFonts w:ascii="Arial" w:hAnsi="Arial" w:cs="Arial"/>
          <w:color w:val="FF0000"/>
          <w:sz w:val="20"/>
          <w:szCs w:val="20"/>
        </w:rPr>
        <w:tab/>
      </w:r>
    </w:p>
    <w:p w:rsidR="009C5F4A" w:rsidRPr="0077381D" w:rsidRDefault="009C5F4A" w:rsidP="0042352A">
      <w:pPr>
        <w:jc w:val="both"/>
        <w:rPr>
          <w:rFonts w:ascii="Arial" w:hAnsi="Arial" w:cs="Arial"/>
          <w:sz w:val="20"/>
          <w:szCs w:val="20"/>
        </w:rPr>
      </w:pPr>
      <w:r>
        <w:rPr>
          <w:rFonts w:ascii="Arial" w:hAnsi="Arial" w:cs="Arial"/>
          <w:color w:val="FF0000"/>
          <w:sz w:val="20"/>
          <w:szCs w:val="20"/>
        </w:rPr>
        <w:tab/>
      </w:r>
      <w:r w:rsidRPr="009C5F4A">
        <w:rPr>
          <w:rFonts w:ascii="Arial" w:hAnsi="Arial" w:cs="Arial"/>
          <w:sz w:val="20"/>
          <w:szCs w:val="20"/>
        </w:rPr>
        <w:t>Б.1.2.</w:t>
      </w:r>
      <w:r>
        <w:rPr>
          <w:rFonts w:ascii="Arial" w:hAnsi="Arial" w:cs="Arial"/>
          <w:sz w:val="20"/>
          <w:szCs w:val="20"/>
        </w:rPr>
        <w:t>3</w:t>
      </w:r>
      <w:r>
        <w:rPr>
          <w:rFonts w:ascii="Arial" w:hAnsi="Arial" w:cs="Arial"/>
          <w:b/>
          <w:sz w:val="20"/>
          <w:szCs w:val="20"/>
        </w:rPr>
        <w:t xml:space="preserve"> </w:t>
      </w:r>
      <w:r w:rsidR="00487258">
        <w:rPr>
          <w:rFonts w:ascii="Arial" w:hAnsi="Arial" w:cs="Arial"/>
          <w:b/>
          <w:sz w:val="20"/>
          <w:szCs w:val="20"/>
        </w:rPr>
        <w:t xml:space="preserve"> </w:t>
      </w:r>
      <w:r w:rsidR="00487258">
        <w:rPr>
          <w:rFonts w:ascii="Arial" w:hAnsi="Arial" w:cs="Arial"/>
          <w:sz w:val="20"/>
          <w:szCs w:val="20"/>
        </w:rPr>
        <w:t>О</w:t>
      </w:r>
      <w:r w:rsidRPr="00034499">
        <w:rPr>
          <w:rFonts w:ascii="Arial" w:hAnsi="Arial" w:cs="Arial"/>
          <w:sz w:val="20"/>
          <w:szCs w:val="20"/>
        </w:rPr>
        <w:t>ри</w:t>
      </w:r>
      <w:r>
        <w:rPr>
          <w:rFonts w:ascii="Arial" w:hAnsi="Arial" w:cs="Arial"/>
          <w:sz w:val="20"/>
          <w:szCs w:val="20"/>
        </w:rPr>
        <w:t xml:space="preserve">ентировочную оценку </w:t>
      </w:r>
      <w:r w:rsidRPr="0077381D">
        <w:rPr>
          <w:rFonts w:ascii="Arial" w:hAnsi="Arial" w:cs="Arial"/>
          <w:sz w:val="20"/>
          <w:szCs w:val="20"/>
        </w:rPr>
        <w:t xml:space="preserve">первичного МПКИ </w:t>
      </w:r>
      <w:r w:rsidR="00487258" w:rsidRPr="0077381D">
        <w:rPr>
          <w:rFonts w:ascii="Arial" w:hAnsi="Arial" w:cs="Arial"/>
          <w:sz w:val="20"/>
          <w:szCs w:val="20"/>
        </w:rPr>
        <w:t xml:space="preserve">при заданном изготовителем значении наработки до метрологического отказа </w:t>
      </w:r>
      <w:r w:rsidR="00487258" w:rsidRPr="0077381D">
        <w:rPr>
          <w:rFonts w:ascii="Arial" w:hAnsi="Arial" w:cs="Arial"/>
          <w:i/>
          <w:sz w:val="20"/>
          <w:szCs w:val="20"/>
        </w:rPr>
        <w:t>Т</w:t>
      </w:r>
      <w:r w:rsidR="00487258" w:rsidRPr="0077381D">
        <w:rPr>
          <w:rFonts w:ascii="Arial" w:hAnsi="Arial" w:cs="Arial"/>
          <w:sz w:val="20"/>
          <w:szCs w:val="20"/>
          <w:vertAlign w:val="subscript"/>
        </w:rPr>
        <w:t>ср.м</w:t>
      </w:r>
      <w:r w:rsidR="00487258" w:rsidRPr="0077381D">
        <w:rPr>
          <w:rFonts w:ascii="Arial" w:hAnsi="Arial" w:cs="Arial"/>
          <w:sz w:val="20"/>
          <w:szCs w:val="20"/>
        </w:rPr>
        <w:t xml:space="preserve"> можно получить по формуле </w:t>
      </w:r>
      <w:r w:rsidR="0077381D" w:rsidRPr="0077381D">
        <w:rPr>
          <w:rFonts w:ascii="Arial" w:hAnsi="Arial" w:cs="Arial"/>
          <w:sz w:val="20"/>
          <w:szCs w:val="20"/>
        </w:rPr>
        <w:t>Б.12.</w:t>
      </w:r>
    </w:p>
    <w:p w:rsidR="00487258" w:rsidRPr="00EA48F3" w:rsidRDefault="009C5F4A" w:rsidP="00487258">
      <w:pPr>
        <w:ind w:firstLine="709"/>
        <w:rPr>
          <w:rFonts w:ascii="Arial" w:hAnsi="Arial" w:cs="Arial"/>
          <w:sz w:val="20"/>
          <w:szCs w:val="20"/>
        </w:rPr>
      </w:pPr>
      <w:r>
        <w:rPr>
          <w:rFonts w:ascii="Arial" w:hAnsi="Arial" w:cs="Arial"/>
          <w:color w:val="FF0000"/>
          <w:sz w:val="20"/>
          <w:szCs w:val="20"/>
        </w:rPr>
        <w:tab/>
      </w:r>
      <w:r w:rsidR="00487258" w:rsidRPr="002A56D1">
        <w:rPr>
          <w:rFonts w:ascii="Arial" w:hAnsi="Arial" w:cs="Arial"/>
          <w:color w:val="FF0000"/>
          <w:sz w:val="20"/>
          <w:szCs w:val="20"/>
        </w:rPr>
        <w:tab/>
      </w:r>
      <w:r w:rsidR="00487258" w:rsidRPr="0077381D">
        <w:rPr>
          <w:rFonts w:ascii="Arial" w:hAnsi="Arial" w:cs="Arial"/>
          <w:color w:val="FF0000"/>
          <w:sz w:val="28"/>
          <w:szCs w:val="28"/>
        </w:rPr>
        <w:tab/>
      </w: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ср.м</m:t>
            </m:r>
          </m:sub>
        </m:sSub>
        <m:f>
          <m:fPr>
            <m:ctrlPr>
              <w:rPr>
                <w:rFonts w:ascii="Cambria Math" w:hAnsi="Cambria Math"/>
                <w:i/>
                <w:sz w:val="28"/>
                <w:szCs w:val="28"/>
              </w:rPr>
            </m:ctrlPr>
          </m:fPr>
          <m:num>
            <m:r>
              <w:rPr>
                <w:rFonts w:ascii="Cambria Math" w:eastAsiaTheme="minorEastAsia" w:hAnsi="Cambria Math"/>
                <w:sz w:val="28"/>
                <w:szCs w:val="28"/>
              </w:rPr>
              <m:t>ln</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e>
            </m:d>
          </m:num>
          <m:den>
            <m:r>
              <w:rPr>
                <w:rFonts w:ascii="Cambria Math" w:eastAsiaTheme="minorEastAsia" w:hAnsi="Cambria Math"/>
                <w:sz w:val="28"/>
                <w:szCs w:val="28"/>
              </w:rPr>
              <m:t>ln</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num>
                  <m:den>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den>
                </m:f>
                <m:r>
                  <w:rPr>
                    <w:rFonts w:ascii="Cambria Math" w:eastAsiaTheme="minorEastAsia" w:hAnsi="Cambria Math"/>
                    <w:sz w:val="28"/>
                    <w:szCs w:val="28"/>
                  </w:rPr>
                  <m:t>+0,635</m:t>
                </m:r>
              </m:e>
            </m:d>
          </m:den>
        </m:f>
        <m:r>
          <w:rPr>
            <w:rFonts w:ascii="Cambria Math" w:hAnsi="Cambria Math"/>
            <w:sz w:val="28"/>
            <w:szCs w:val="28"/>
          </w:rPr>
          <m:t>,</m:t>
        </m:r>
      </m:oMath>
      <w:r w:rsidR="00487258" w:rsidRPr="0077381D">
        <w:rPr>
          <w:rFonts w:ascii="Arial" w:hAnsi="Arial" w:cs="Arial"/>
          <w:sz w:val="28"/>
          <w:szCs w:val="28"/>
        </w:rPr>
        <w:t xml:space="preserve"> </w:t>
      </w:r>
      <w:r w:rsidR="00487258" w:rsidRPr="0077381D">
        <w:rPr>
          <w:rFonts w:ascii="Arial" w:hAnsi="Arial" w:cs="Arial"/>
          <w:sz w:val="20"/>
          <w:szCs w:val="20"/>
        </w:rPr>
        <w:t>(</w:t>
      </w:r>
      <w:r w:rsidR="0077381D" w:rsidRPr="0077381D">
        <w:rPr>
          <w:rFonts w:ascii="Arial" w:hAnsi="Arial" w:cs="Arial"/>
          <w:sz w:val="20"/>
          <w:szCs w:val="20"/>
        </w:rPr>
        <w:t>Б.12</w:t>
      </w:r>
      <w:r w:rsidR="00487258" w:rsidRPr="0077381D">
        <w:rPr>
          <w:rFonts w:ascii="Arial" w:hAnsi="Arial" w:cs="Arial"/>
          <w:sz w:val="20"/>
          <w:szCs w:val="20"/>
        </w:rPr>
        <w:t>)</w:t>
      </w:r>
    </w:p>
    <w:p w:rsidR="00DB3B06" w:rsidRPr="00DB3B06" w:rsidRDefault="00DB3B06" w:rsidP="0042352A">
      <w:pPr>
        <w:jc w:val="both"/>
        <w:rPr>
          <w:rFonts w:ascii="Arial" w:hAnsi="Arial" w:cs="Arial"/>
          <w:sz w:val="20"/>
          <w:szCs w:val="20"/>
        </w:rPr>
      </w:pPr>
      <w:r w:rsidRPr="00EA48F3">
        <w:rPr>
          <w:rFonts w:ascii="Arial" w:hAnsi="Arial" w:cs="Arial"/>
          <w:sz w:val="20"/>
          <w:szCs w:val="20"/>
        </w:rPr>
        <w:tab/>
      </w:r>
      <w:r w:rsidRPr="00DB3B06">
        <w:rPr>
          <w:rFonts w:ascii="Arial" w:hAnsi="Arial" w:cs="Arial"/>
          <w:sz w:val="20"/>
          <w:szCs w:val="20"/>
        </w:rPr>
        <w:t>и</w:t>
      </w:r>
    </w:p>
    <w:p w:rsidR="00DB3B06" w:rsidRPr="00DB3B06" w:rsidRDefault="00DB3B06" w:rsidP="0042352A">
      <w:pPr>
        <w:jc w:val="both"/>
        <w:rPr>
          <w:rFonts w:ascii="Arial" w:hAnsi="Arial" w:cs="Arial"/>
          <w:color w:val="FF0000"/>
          <w:sz w:val="20"/>
          <w:szCs w:val="20"/>
        </w:rPr>
      </w:pPr>
      <w:r>
        <w:rPr>
          <w:rFonts w:ascii="Arial" w:hAnsi="Arial" w:cs="Arial"/>
          <w:color w:val="FF0000"/>
          <w:sz w:val="20"/>
          <w:szCs w:val="20"/>
        </w:rPr>
        <w:tab/>
      </w:r>
    </w:p>
    <w:p w:rsidR="00DB3B06" w:rsidRDefault="00487258" w:rsidP="00DB3B06">
      <w:pPr>
        <w:ind w:firstLine="709"/>
        <w:rPr>
          <w:rFonts w:ascii="Arial" w:hAnsi="Arial" w:cs="Arial"/>
          <w:sz w:val="20"/>
          <w:szCs w:val="20"/>
        </w:rPr>
      </w:pPr>
      <w:r>
        <w:rPr>
          <w:rFonts w:ascii="Arial" w:hAnsi="Arial" w:cs="Arial"/>
          <w:color w:val="FF0000"/>
          <w:sz w:val="20"/>
          <w:szCs w:val="20"/>
        </w:rPr>
        <w:tab/>
      </w:r>
      <w:r w:rsidR="00DB3B06">
        <w:rPr>
          <w:rFonts w:ascii="Arial" w:hAnsi="Arial" w:cs="Arial"/>
          <w:color w:val="FF0000"/>
          <w:sz w:val="20"/>
          <w:szCs w:val="20"/>
        </w:rPr>
        <w:tab/>
      </w:r>
      <w:r w:rsidR="00DB3B06" w:rsidRPr="002A56D1">
        <w:rPr>
          <w:rFonts w:ascii="Arial" w:hAnsi="Arial" w:cs="Arial"/>
          <w:color w:val="FF0000"/>
          <w:sz w:val="20"/>
          <w:szCs w:val="20"/>
        </w:rPr>
        <w:tab/>
      </w:r>
      <m:oMath>
        <m:sSub>
          <m:sSubPr>
            <m:ctrlPr>
              <w:rPr>
                <w:rFonts w:ascii="Cambria Math" w:hAnsi="Cambria Math"/>
                <w:i/>
                <w:sz w:val="28"/>
                <w:szCs w:val="28"/>
              </w:rPr>
            </m:ctrlPr>
          </m:sSubPr>
          <m:e>
            <m:r>
              <w:rPr>
                <w:rFonts w:ascii="Cambria Math" w:hAnsi="Cambria Math"/>
                <w:sz w:val="28"/>
                <w:szCs w:val="28"/>
                <w:lang w:val="en-US"/>
              </w:rPr>
              <m:t>T</m:t>
            </m:r>
          </m:e>
          <m:sub>
            <m:r>
              <m:rPr>
                <m:sty m:val="p"/>
              </m:rP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ср.м</m:t>
            </m:r>
          </m:sub>
        </m:sSub>
        <m:f>
          <m:fPr>
            <m:ctrlPr>
              <w:rPr>
                <w:rFonts w:ascii="Cambria Math"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i/>
                    <w:sz w:val="28"/>
                    <w:szCs w:val="28"/>
                  </w:rPr>
                  <w:sym w:font="Symbol" w:char="F044"/>
                </m:r>
              </m:e>
              <m:sub>
                <m:r>
                  <w:rPr>
                    <w:rFonts w:ascii="Cambria Math" w:eastAsiaTheme="minorEastAsia" w:hAnsi="Cambria Math"/>
                    <w:sz w:val="28"/>
                    <w:szCs w:val="28"/>
                  </w:rPr>
                  <m:t>э</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λ</m:t>
                </m:r>
              </m:e>
              <m:sub>
                <m:r>
                  <w:rPr>
                    <w:rFonts w:ascii="Cambria Math" w:eastAsiaTheme="minorEastAsia" w:hAnsi="Cambria Math"/>
                    <w:sz w:val="28"/>
                    <w:szCs w:val="28"/>
                  </w:rPr>
                  <m:t>p</m:t>
                </m:r>
              </m:sub>
            </m:sSub>
            <m:sSub>
              <m:sSubPr>
                <m:ctrlPr>
                  <w:rPr>
                    <w:rFonts w:ascii="Cambria Math" w:eastAsiaTheme="minorEastAsia" w:hAnsi="Cambria Math"/>
                    <w:i/>
                    <w:sz w:val="28"/>
                    <w:szCs w:val="28"/>
                  </w:rPr>
                </m:ctrlPr>
              </m:sSubPr>
              <m:e>
                <m:r>
                  <w:rPr>
                    <w:rFonts w:ascii="Cambria Math" w:eastAsiaTheme="minorEastAsia" w:hAnsi="Cambria Math"/>
                    <w:sz w:val="28"/>
                    <w:szCs w:val="28"/>
                  </w:rPr>
                  <m:t>σ</m:t>
                </m:r>
              </m:e>
              <m:sub>
                <m:r>
                  <w:rPr>
                    <w:rFonts w:ascii="Cambria Math" w:eastAsiaTheme="minorEastAsia" w:hAnsi="Cambria Math"/>
                    <w:sz w:val="28"/>
                    <w:szCs w:val="28"/>
                  </w:rPr>
                  <m:t>0</m:t>
                </m:r>
              </m:sub>
            </m:sSub>
          </m:num>
          <m:den>
            <m:r>
              <w:rPr>
                <w:rFonts w:ascii="Cambria Math" w:hAnsi="Cambria Math"/>
                <w:i/>
                <w:sz w:val="28"/>
                <w:szCs w:val="28"/>
              </w:rPr>
              <w:sym w:font="Symbol" w:char="F044"/>
            </m:r>
          </m:den>
        </m:f>
        <m:r>
          <w:rPr>
            <w:rFonts w:ascii="Cambria Math" w:hAnsi="Cambria Math"/>
            <w:sz w:val="28"/>
            <w:szCs w:val="28"/>
          </w:rPr>
          <m:t>,</m:t>
        </m:r>
      </m:oMath>
      <w:r w:rsidR="00DB3B06" w:rsidRPr="0077381D">
        <w:rPr>
          <w:rFonts w:ascii="Arial" w:hAnsi="Arial" w:cs="Arial"/>
          <w:sz w:val="20"/>
          <w:szCs w:val="20"/>
        </w:rPr>
        <w:t xml:space="preserve"> (</w:t>
      </w:r>
      <w:r w:rsidR="0077381D" w:rsidRPr="0077381D">
        <w:rPr>
          <w:rFonts w:ascii="Arial" w:hAnsi="Arial" w:cs="Arial"/>
          <w:sz w:val="20"/>
          <w:szCs w:val="20"/>
        </w:rPr>
        <w:t>Б.13</w:t>
      </w:r>
      <w:r w:rsidR="00DB3B06" w:rsidRPr="0077381D">
        <w:rPr>
          <w:rFonts w:ascii="Arial" w:hAnsi="Arial" w:cs="Arial"/>
          <w:sz w:val="20"/>
          <w:szCs w:val="20"/>
        </w:rPr>
        <w:t>)</w:t>
      </w:r>
    </w:p>
    <w:p w:rsidR="00DB3B06" w:rsidRPr="00EA48F3" w:rsidRDefault="00DB3B06" w:rsidP="00DB3B06">
      <w:pPr>
        <w:ind w:firstLine="709"/>
        <w:rPr>
          <w:rFonts w:ascii="Arial" w:hAnsi="Arial" w:cs="Arial"/>
          <w:sz w:val="20"/>
          <w:szCs w:val="20"/>
        </w:rPr>
      </w:pPr>
      <w:r>
        <w:rPr>
          <w:rFonts w:ascii="Arial" w:hAnsi="Arial" w:cs="Arial"/>
          <w:sz w:val="20"/>
          <w:szCs w:val="20"/>
        </w:rPr>
        <w:t>где составляющие как в п.Б.1.2.2.</w:t>
      </w:r>
    </w:p>
    <w:p w:rsidR="00034499" w:rsidRDefault="00034499" w:rsidP="0042352A">
      <w:pPr>
        <w:jc w:val="both"/>
        <w:rPr>
          <w:rFonts w:ascii="Arial" w:hAnsi="Arial" w:cs="Arial"/>
          <w:color w:val="FF0000"/>
          <w:sz w:val="20"/>
          <w:szCs w:val="20"/>
        </w:rPr>
      </w:pPr>
    </w:p>
    <w:p w:rsidR="00DB3B06" w:rsidRPr="00EA48F3" w:rsidRDefault="00DB3B06" w:rsidP="00DB3B06">
      <w:pPr>
        <w:jc w:val="both"/>
        <w:rPr>
          <w:rFonts w:ascii="Arial" w:hAnsi="Arial" w:cs="Arial"/>
          <w:sz w:val="20"/>
          <w:szCs w:val="20"/>
        </w:rPr>
      </w:pPr>
      <w:r w:rsidRPr="00EA48F3">
        <w:rPr>
          <w:rFonts w:ascii="Arial" w:hAnsi="Arial" w:cs="Arial"/>
          <w:sz w:val="20"/>
          <w:szCs w:val="20"/>
        </w:rPr>
        <w:tab/>
      </w:r>
      <w:r w:rsidRPr="00321BDA">
        <w:rPr>
          <w:rFonts w:ascii="Arial" w:hAnsi="Arial" w:cs="Arial"/>
          <w:sz w:val="20"/>
          <w:szCs w:val="20"/>
        </w:rPr>
        <w:t xml:space="preserve">В качестве МПКИ принимают </w:t>
      </w:r>
      <w:r w:rsidRPr="00321BDA">
        <w:rPr>
          <w:rFonts w:ascii="Arial" w:hAnsi="Arial" w:cs="Arial"/>
          <w:i/>
          <w:sz w:val="20"/>
          <w:szCs w:val="20"/>
        </w:rPr>
        <w:t>Т</w:t>
      </w:r>
      <w:r w:rsidRPr="00EA48F3">
        <w:rPr>
          <w:rFonts w:ascii="Arial" w:hAnsi="Arial" w:cs="Arial"/>
          <w:sz w:val="20"/>
          <w:szCs w:val="20"/>
        </w:rPr>
        <w:t xml:space="preserve"> </w:t>
      </w:r>
      <w:r w:rsidRPr="00321BDA">
        <w:rPr>
          <w:rFonts w:ascii="Arial" w:hAnsi="Arial" w:cs="Arial"/>
          <w:sz w:val="20"/>
          <w:szCs w:val="20"/>
        </w:rPr>
        <w:t>= min</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1</w:t>
      </w:r>
      <w:r w:rsidRPr="00EA48F3">
        <w:rPr>
          <w:rFonts w:ascii="Arial" w:hAnsi="Arial" w:cs="Arial"/>
          <w:sz w:val="20"/>
          <w:szCs w:val="20"/>
        </w:rPr>
        <w:t>,</w:t>
      </w:r>
      <w:r w:rsidRPr="00321BDA">
        <w:rPr>
          <w:rFonts w:ascii="Arial" w:hAnsi="Arial" w:cs="Arial"/>
          <w:i/>
          <w:sz w:val="20"/>
          <w:szCs w:val="20"/>
          <w:lang w:val="en-US"/>
        </w:rPr>
        <w:t>T</w:t>
      </w:r>
      <w:r w:rsidRPr="00EA48F3">
        <w:rPr>
          <w:rFonts w:ascii="Arial" w:hAnsi="Arial" w:cs="Arial"/>
          <w:sz w:val="20"/>
          <w:szCs w:val="20"/>
          <w:vertAlign w:val="subscript"/>
        </w:rPr>
        <w:t>2</w:t>
      </w:r>
      <w:r w:rsidRPr="00EA48F3">
        <w:rPr>
          <w:rFonts w:ascii="Arial" w:hAnsi="Arial" w:cs="Arial"/>
          <w:sz w:val="20"/>
          <w:szCs w:val="20"/>
        </w:rPr>
        <w:t>]</w:t>
      </w:r>
      <w:r w:rsidRPr="00321BDA">
        <w:rPr>
          <w:rFonts w:ascii="Arial" w:hAnsi="Arial" w:cs="Arial"/>
          <w:sz w:val="20"/>
          <w:szCs w:val="20"/>
        </w:rPr>
        <w:t xml:space="preserve"> </w:t>
      </w:r>
      <w:r w:rsidR="00CF1BC8">
        <w:rPr>
          <w:rFonts w:ascii="Arial" w:hAnsi="Arial" w:cs="Arial"/>
          <w:sz w:val="20"/>
          <w:szCs w:val="20"/>
        </w:rPr>
        <w:t>и округляют в меньшую сторону.</w:t>
      </w:r>
    </w:p>
    <w:p w:rsidR="00EF74AA" w:rsidRDefault="00EF74AA" w:rsidP="0042352A">
      <w:pPr>
        <w:jc w:val="both"/>
        <w:rPr>
          <w:rFonts w:ascii="Arial" w:hAnsi="Arial" w:cs="Arial"/>
          <w:color w:val="FF0000"/>
          <w:sz w:val="20"/>
          <w:szCs w:val="20"/>
        </w:rPr>
      </w:pPr>
    </w:p>
    <w:p w:rsidR="00EF74AA" w:rsidRPr="002A56D1" w:rsidRDefault="00EF74AA" w:rsidP="0042352A">
      <w:pPr>
        <w:jc w:val="both"/>
        <w:rPr>
          <w:rFonts w:ascii="Arial" w:hAnsi="Arial" w:cs="Arial"/>
          <w:color w:val="FF0000"/>
          <w:sz w:val="20"/>
          <w:szCs w:val="20"/>
        </w:rPr>
      </w:pPr>
    </w:p>
    <w:p w:rsidR="00034499" w:rsidRPr="002A56D1" w:rsidRDefault="00034499" w:rsidP="0042352A">
      <w:pPr>
        <w:jc w:val="both"/>
        <w:rPr>
          <w:rFonts w:ascii="Arial" w:hAnsi="Arial" w:cs="Arial"/>
          <w:sz w:val="20"/>
          <w:szCs w:val="20"/>
        </w:rPr>
      </w:pPr>
    </w:p>
    <w:p w:rsidR="004C784B" w:rsidRPr="00FB670E" w:rsidRDefault="004C784B" w:rsidP="004C784B">
      <w:pPr>
        <w:jc w:val="both"/>
        <w:rPr>
          <w:rFonts w:ascii="Arial" w:hAnsi="Arial" w:cs="Arial"/>
          <w:b/>
          <w:sz w:val="20"/>
          <w:szCs w:val="20"/>
        </w:rPr>
      </w:pPr>
      <w:r>
        <w:rPr>
          <w:rFonts w:ascii="Arial" w:hAnsi="Arial" w:cs="Arial"/>
          <w:b/>
          <w:sz w:val="20"/>
          <w:szCs w:val="20"/>
        </w:rPr>
        <w:tab/>
      </w:r>
      <w:r w:rsidRPr="00FB670E">
        <w:rPr>
          <w:rFonts w:ascii="Arial" w:hAnsi="Arial" w:cs="Arial"/>
          <w:b/>
          <w:sz w:val="20"/>
          <w:szCs w:val="20"/>
        </w:rPr>
        <w:t>Б.1.</w:t>
      </w:r>
      <w:r w:rsidR="00DB3B06">
        <w:rPr>
          <w:rFonts w:ascii="Arial" w:hAnsi="Arial" w:cs="Arial"/>
          <w:b/>
          <w:sz w:val="20"/>
          <w:szCs w:val="20"/>
        </w:rPr>
        <w:t>3</w:t>
      </w:r>
      <w:r w:rsidRPr="00FB670E">
        <w:rPr>
          <w:rFonts w:ascii="Arial" w:hAnsi="Arial" w:cs="Arial"/>
          <w:b/>
          <w:sz w:val="20"/>
          <w:szCs w:val="20"/>
        </w:rPr>
        <w:t xml:space="preserve"> </w:t>
      </w:r>
      <w:r w:rsidR="00FC29E2">
        <w:rPr>
          <w:rFonts w:ascii="Arial" w:hAnsi="Arial" w:cs="Arial"/>
          <w:b/>
          <w:sz w:val="20"/>
          <w:szCs w:val="20"/>
        </w:rPr>
        <w:t xml:space="preserve">Методика </w:t>
      </w:r>
      <w:r w:rsidR="00BB54B8">
        <w:rPr>
          <w:rFonts w:ascii="Arial" w:hAnsi="Arial" w:cs="Arial"/>
          <w:b/>
          <w:sz w:val="20"/>
          <w:szCs w:val="20"/>
        </w:rPr>
        <w:t>статистической оценки МПКИ</w:t>
      </w:r>
      <w:r w:rsidR="003C7A58">
        <w:rPr>
          <w:rFonts w:ascii="Arial" w:hAnsi="Arial" w:cs="Arial"/>
          <w:b/>
          <w:sz w:val="20"/>
          <w:szCs w:val="20"/>
        </w:rPr>
        <w:t xml:space="preserve"> </w:t>
      </w:r>
      <w:r w:rsidR="00DB3B06">
        <w:rPr>
          <w:rFonts w:ascii="Arial" w:hAnsi="Arial" w:cs="Arial"/>
          <w:b/>
          <w:sz w:val="20"/>
          <w:szCs w:val="20"/>
        </w:rPr>
        <w:t>для средств измерений, находящихся в эксплуатации</w:t>
      </w:r>
    </w:p>
    <w:p w:rsidR="002B5D90" w:rsidRPr="00D07B91" w:rsidRDefault="002B5D90" w:rsidP="0042352A">
      <w:pPr>
        <w:jc w:val="both"/>
        <w:rPr>
          <w:rFonts w:ascii="Arial" w:hAnsi="Arial" w:cs="Arial"/>
          <w:sz w:val="20"/>
          <w:szCs w:val="20"/>
        </w:rPr>
      </w:pPr>
    </w:p>
    <w:p w:rsidR="0042352A" w:rsidRPr="00D07B91" w:rsidRDefault="004C784B" w:rsidP="0042352A">
      <w:pPr>
        <w:jc w:val="both"/>
        <w:rPr>
          <w:rFonts w:ascii="Arial" w:hAnsi="Arial" w:cs="Arial"/>
          <w:sz w:val="20"/>
          <w:szCs w:val="20"/>
        </w:rPr>
      </w:pPr>
      <w:r w:rsidRPr="00D07B91">
        <w:rPr>
          <w:rFonts w:ascii="Arial" w:hAnsi="Arial" w:cs="Arial"/>
          <w:sz w:val="20"/>
          <w:szCs w:val="20"/>
        </w:rPr>
        <w:tab/>
      </w:r>
      <w:r w:rsidR="0042352A" w:rsidRPr="00D07B91">
        <w:rPr>
          <w:rFonts w:ascii="Arial" w:hAnsi="Arial" w:cs="Arial"/>
          <w:sz w:val="20"/>
          <w:szCs w:val="20"/>
        </w:rPr>
        <w:t>При оценке МП</w:t>
      </w:r>
      <w:r w:rsidR="00D07B91" w:rsidRPr="00D07B91">
        <w:rPr>
          <w:rFonts w:ascii="Arial" w:hAnsi="Arial" w:cs="Arial"/>
          <w:sz w:val="20"/>
          <w:szCs w:val="20"/>
        </w:rPr>
        <w:t>К</w:t>
      </w:r>
      <w:r w:rsidR="0042352A" w:rsidRPr="00D07B91">
        <w:rPr>
          <w:rFonts w:ascii="Arial" w:hAnsi="Arial" w:cs="Arial"/>
          <w:sz w:val="20"/>
          <w:szCs w:val="20"/>
        </w:rPr>
        <w:t xml:space="preserve">И по результатам </w:t>
      </w:r>
      <w:r w:rsidR="00BB54B8">
        <w:rPr>
          <w:rFonts w:ascii="Arial" w:hAnsi="Arial" w:cs="Arial"/>
          <w:sz w:val="20"/>
          <w:szCs w:val="20"/>
        </w:rPr>
        <w:t xml:space="preserve">метрологического контроля </w:t>
      </w:r>
      <w:r w:rsidR="0042352A" w:rsidRPr="00D07B91">
        <w:rPr>
          <w:rFonts w:ascii="Arial" w:hAnsi="Arial" w:cs="Arial"/>
          <w:sz w:val="20"/>
          <w:szCs w:val="20"/>
        </w:rPr>
        <w:t xml:space="preserve">следует учитывать способ </w:t>
      </w:r>
      <w:r w:rsidR="00BB54B8">
        <w:rPr>
          <w:rFonts w:ascii="Arial" w:hAnsi="Arial" w:cs="Arial"/>
          <w:sz w:val="20"/>
          <w:szCs w:val="20"/>
        </w:rPr>
        <w:t>метрологического контроля</w:t>
      </w:r>
      <w:r w:rsidR="0042352A" w:rsidRPr="00D07B91">
        <w:rPr>
          <w:rFonts w:ascii="Arial" w:hAnsi="Arial" w:cs="Arial"/>
          <w:sz w:val="20"/>
          <w:szCs w:val="20"/>
        </w:rPr>
        <w:t xml:space="preserve">, так как информация, которую можно получить из </w:t>
      </w:r>
      <w:r w:rsidR="00D07B91" w:rsidRPr="00D07B91">
        <w:rPr>
          <w:rFonts w:ascii="Arial" w:hAnsi="Arial" w:cs="Arial"/>
          <w:sz w:val="20"/>
          <w:szCs w:val="20"/>
        </w:rPr>
        <w:t>свидетельств поверки</w:t>
      </w:r>
      <w:r w:rsidR="00BB54B8">
        <w:rPr>
          <w:rFonts w:ascii="Arial" w:hAnsi="Arial" w:cs="Arial"/>
          <w:sz w:val="20"/>
          <w:szCs w:val="20"/>
        </w:rPr>
        <w:t xml:space="preserve"> или калибровки</w:t>
      </w:r>
      <w:r w:rsidR="00D07B91" w:rsidRPr="00D07B91">
        <w:rPr>
          <w:rFonts w:ascii="Arial" w:hAnsi="Arial" w:cs="Arial"/>
          <w:sz w:val="20"/>
          <w:szCs w:val="20"/>
        </w:rPr>
        <w:t>,</w:t>
      </w:r>
      <w:r w:rsidR="0042352A" w:rsidRPr="00D07B91">
        <w:rPr>
          <w:rFonts w:ascii="Arial" w:hAnsi="Arial" w:cs="Arial"/>
          <w:sz w:val="20"/>
          <w:szCs w:val="20"/>
        </w:rPr>
        <w:t xml:space="preserve"> различна для различных способов поверки:</w:t>
      </w:r>
    </w:p>
    <w:p w:rsidR="0042352A" w:rsidRDefault="00D07B91" w:rsidP="00FC29E2">
      <w:pPr>
        <w:jc w:val="both"/>
        <w:rPr>
          <w:rFonts w:ascii="Arial" w:hAnsi="Arial" w:cs="Arial"/>
          <w:sz w:val="20"/>
          <w:szCs w:val="20"/>
        </w:rPr>
      </w:pPr>
      <w:r w:rsidRPr="00D07B91">
        <w:rPr>
          <w:rFonts w:ascii="Arial" w:hAnsi="Arial" w:cs="Arial"/>
          <w:sz w:val="20"/>
          <w:szCs w:val="20"/>
        </w:rPr>
        <w:tab/>
      </w:r>
    </w:p>
    <w:p w:rsidR="00FC29E2" w:rsidRDefault="00FC29E2" w:rsidP="00FC29E2">
      <w:pPr>
        <w:jc w:val="both"/>
        <w:rPr>
          <w:rFonts w:ascii="Arial" w:hAnsi="Arial" w:cs="Arial"/>
          <w:sz w:val="20"/>
          <w:szCs w:val="20"/>
        </w:rPr>
      </w:pPr>
      <w:r>
        <w:rPr>
          <w:rFonts w:ascii="Arial" w:hAnsi="Arial" w:cs="Arial"/>
          <w:sz w:val="20"/>
          <w:szCs w:val="20"/>
        </w:rPr>
        <w:t>А) корректировка МПКИ для типов СИ, при проведении поверок</w:t>
      </w:r>
      <w:r w:rsidR="00BB54B8">
        <w:rPr>
          <w:rFonts w:ascii="Arial" w:hAnsi="Arial" w:cs="Arial"/>
          <w:sz w:val="20"/>
          <w:szCs w:val="20"/>
        </w:rPr>
        <w:t xml:space="preserve"> или калибровок</w:t>
      </w:r>
      <w:r>
        <w:rPr>
          <w:rFonts w:ascii="Arial" w:hAnsi="Arial" w:cs="Arial"/>
          <w:sz w:val="20"/>
          <w:szCs w:val="20"/>
        </w:rPr>
        <w:t xml:space="preserve"> которых регистрируют значения МХ каждого экземпляра СИ</w:t>
      </w:r>
    </w:p>
    <w:p w:rsidR="00FC29E2" w:rsidRPr="00D07B91" w:rsidRDefault="00BD011D" w:rsidP="00FC29E2">
      <w:pPr>
        <w:jc w:val="both"/>
        <w:rPr>
          <w:rFonts w:ascii="Arial" w:hAnsi="Arial" w:cs="Arial"/>
          <w:sz w:val="20"/>
          <w:szCs w:val="20"/>
        </w:rPr>
      </w:pPr>
      <w:r>
        <w:rPr>
          <w:rFonts w:ascii="Arial" w:hAnsi="Arial" w:cs="Arial"/>
          <w:sz w:val="20"/>
          <w:szCs w:val="20"/>
        </w:rPr>
        <w:t>Б</w:t>
      </w:r>
      <w:r w:rsidR="00FC29E2">
        <w:rPr>
          <w:rFonts w:ascii="Arial" w:hAnsi="Arial" w:cs="Arial"/>
          <w:sz w:val="20"/>
          <w:szCs w:val="20"/>
        </w:rPr>
        <w:t>) корректировка МПКИ для типов СИ, при проведении поверок которых регистрируют только альтернативный признак годности СИ</w:t>
      </w:r>
    </w:p>
    <w:p w:rsidR="00D07B91" w:rsidRPr="00EA48F3" w:rsidRDefault="0042352A" w:rsidP="0042352A">
      <w:pPr>
        <w:jc w:val="both"/>
        <w:rPr>
          <w:rFonts w:ascii="Arial" w:hAnsi="Arial" w:cs="Arial"/>
          <w:color w:val="FF0000"/>
          <w:sz w:val="20"/>
          <w:szCs w:val="20"/>
        </w:rPr>
      </w:pPr>
      <w:r w:rsidRPr="000F32C9">
        <w:rPr>
          <w:rFonts w:ascii="Arial" w:hAnsi="Arial" w:cs="Arial"/>
          <w:color w:val="FF0000"/>
          <w:sz w:val="20"/>
          <w:szCs w:val="20"/>
        </w:rPr>
        <w:tab/>
      </w:r>
    </w:p>
    <w:p w:rsidR="00F046D3" w:rsidRPr="0077381D" w:rsidDel="00BD011D" w:rsidRDefault="00D07B91" w:rsidP="0042352A">
      <w:pPr>
        <w:jc w:val="both"/>
        <w:rPr>
          <w:del w:id="14" w:author="Разумный Александр Игоревич" w:date="2019-03-21T12:04:00Z"/>
          <w:rFonts w:ascii="Arial" w:hAnsi="Arial" w:cs="Arial"/>
          <w:sz w:val="20"/>
          <w:szCs w:val="20"/>
        </w:rPr>
      </w:pPr>
      <w:r w:rsidRPr="0077381D">
        <w:rPr>
          <w:rFonts w:ascii="Arial" w:hAnsi="Arial" w:cs="Arial"/>
          <w:sz w:val="20"/>
          <w:szCs w:val="20"/>
        </w:rPr>
        <w:tab/>
        <w:t>Способ (</w:t>
      </w:r>
      <w:r w:rsidR="00BB54B8" w:rsidRPr="0077381D">
        <w:rPr>
          <w:rFonts w:ascii="Arial" w:hAnsi="Arial" w:cs="Arial"/>
          <w:sz w:val="20"/>
          <w:szCs w:val="20"/>
        </w:rPr>
        <w:t>Б</w:t>
      </w:r>
      <w:r w:rsidRPr="0077381D">
        <w:rPr>
          <w:rFonts w:ascii="Arial" w:hAnsi="Arial" w:cs="Arial"/>
          <w:sz w:val="20"/>
          <w:szCs w:val="20"/>
        </w:rPr>
        <w:t xml:space="preserve">) </w:t>
      </w:r>
      <w:r w:rsidR="00BB54B8" w:rsidRPr="0077381D">
        <w:rPr>
          <w:rFonts w:ascii="Arial" w:hAnsi="Arial" w:cs="Arial"/>
          <w:sz w:val="20"/>
          <w:szCs w:val="20"/>
        </w:rPr>
        <w:t xml:space="preserve">на практике </w:t>
      </w:r>
      <w:r w:rsidRPr="0077381D">
        <w:rPr>
          <w:rFonts w:ascii="Arial" w:hAnsi="Arial" w:cs="Arial"/>
          <w:sz w:val="20"/>
          <w:szCs w:val="20"/>
        </w:rPr>
        <w:t>используется чаще всего, поскольку не требует оценки результатов наблюдений и их стабильности</w:t>
      </w:r>
      <w:r w:rsidR="00BC3BE6" w:rsidRPr="0077381D">
        <w:rPr>
          <w:rFonts w:ascii="Arial" w:hAnsi="Arial" w:cs="Arial"/>
          <w:sz w:val="20"/>
          <w:szCs w:val="20"/>
        </w:rPr>
        <w:t xml:space="preserve">. </w:t>
      </w:r>
      <w:r w:rsidR="00BB54B8" w:rsidRPr="0077381D">
        <w:rPr>
          <w:rFonts w:ascii="Arial" w:hAnsi="Arial" w:cs="Arial"/>
          <w:sz w:val="20"/>
          <w:szCs w:val="20"/>
        </w:rPr>
        <w:t>Однако д</w:t>
      </w:r>
      <w:r w:rsidR="00BC3BE6" w:rsidRPr="0077381D">
        <w:rPr>
          <w:rFonts w:ascii="Arial" w:hAnsi="Arial" w:cs="Arial"/>
          <w:sz w:val="20"/>
          <w:szCs w:val="20"/>
        </w:rPr>
        <w:t>анный способ менее надежен по сравнению с</w:t>
      </w:r>
      <w:r w:rsidR="003C7A58" w:rsidRPr="0077381D">
        <w:rPr>
          <w:rFonts w:ascii="Arial" w:hAnsi="Arial" w:cs="Arial"/>
          <w:sz w:val="20"/>
          <w:szCs w:val="20"/>
        </w:rPr>
        <w:t>о</w:t>
      </w:r>
      <w:r w:rsidR="00BB54B8" w:rsidRPr="0077381D">
        <w:rPr>
          <w:rFonts w:ascii="Arial" w:hAnsi="Arial" w:cs="Arial"/>
          <w:sz w:val="20"/>
          <w:szCs w:val="20"/>
        </w:rPr>
        <w:t xml:space="preserve"> способом</w:t>
      </w:r>
      <w:r w:rsidR="00BC3BE6" w:rsidRPr="0077381D">
        <w:rPr>
          <w:rFonts w:ascii="Arial" w:hAnsi="Arial" w:cs="Arial"/>
          <w:sz w:val="20"/>
          <w:szCs w:val="20"/>
        </w:rPr>
        <w:t xml:space="preserve"> (</w:t>
      </w:r>
      <w:r w:rsidR="00BB54B8" w:rsidRPr="0077381D">
        <w:rPr>
          <w:rFonts w:ascii="Arial" w:hAnsi="Arial" w:cs="Arial"/>
          <w:sz w:val="20"/>
          <w:szCs w:val="20"/>
        </w:rPr>
        <w:t>А</w:t>
      </w:r>
      <w:r w:rsidR="00BC3BE6" w:rsidRPr="0077381D">
        <w:rPr>
          <w:rFonts w:ascii="Arial" w:hAnsi="Arial" w:cs="Arial"/>
          <w:sz w:val="20"/>
          <w:szCs w:val="20"/>
        </w:rPr>
        <w:t xml:space="preserve">) ввиду того, что результат </w:t>
      </w:r>
      <w:r w:rsidR="00BB54B8" w:rsidRPr="0077381D">
        <w:rPr>
          <w:rFonts w:ascii="Arial" w:hAnsi="Arial" w:cs="Arial"/>
          <w:sz w:val="20"/>
          <w:szCs w:val="20"/>
        </w:rPr>
        <w:t>метрологического ко</w:t>
      </w:r>
      <w:r w:rsidR="003C7A58" w:rsidRPr="0077381D">
        <w:rPr>
          <w:rFonts w:ascii="Arial" w:hAnsi="Arial" w:cs="Arial"/>
          <w:sz w:val="20"/>
          <w:szCs w:val="20"/>
        </w:rPr>
        <w:t>н</w:t>
      </w:r>
      <w:r w:rsidR="00BB54B8" w:rsidRPr="0077381D">
        <w:rPr>
          <w:rFonts w:ascii="Arial" w:hAnsi="Arial" w:cs="Arial"/>
          <w:sz w:val="20"/>
          <w:szCs w:val="20"/>
        </w:rPr>
        <w:t xml:space="preserve">троля </w:t>
      </w:r>
      <w:r w:rsidR="00BC3BE6" w:rsidRPr="0077381D">
        <w:rPr>
          <w:rFonts w:ascii="Arial" w:hAnsi="Arial" w:cs="Arial"/>
          <w:sz w:val="20"/>
          <w:szCs w:val="20"/>
        </w:rPr>
        <w:t xml:space="preserve">(действительное значение </w:t>
      </w:r>
      <w:r w:rsidR="00BB54B8" w:rsidRPr="0077381D">
        <w:rPr>
          <w:rFonts w:ascii="Arial" w:hAnsi="Arial" w:cs="Arial"/>
          <w:sz w:val="20"/>
          <w:szCs w:val="20"/>
        </w:rPr>
        <w:t>МХ</w:t>
      </w:r>
      <w:r w:rsidR="00BC3BE6" w:rsidRPr="0077381D">
        <w:rPr>
          <w:rFonts w:ascii="Arial" w:hAnsi="Arial" w:cs="Arial"/>
          <w:sz w:val="20"/>
          <w:szCs w:val="20"/>
        </w:rPr>
        <w:t xml:space="preserve">) может </w:t>
      </w:r>
      <w:r w:rsidR="00BB54B8" w:rsidRPr="0077381D">
        <w:rPr>
          <w:rFonts w:ascii="Arial" w:hAnsi="Arial" w:cs="Arial"/>
          <w:sz w:val="20"/>
          <w:szCs w:val="20"/>
        </w:rPr>
        <w:t>находиться близко к пределам допускаемой погрешности</w:t>
      </w:r>
      <w:r w:rsidR="00A36D10" w:rsidRPr="0077381D">
        <w:rPr>
          <w:rFonts w:ascii="Arial" w:hAnsi="Arial" w:cs="Arial"/>
          <w:sz w:val="20"/>
          <w:szCs w:val="20"/>
        </w:rPr>
        <w:t xml:space="preserve"> и тренд этого смещения постоянен. Соответственно, в период эксплуатации СИ до следующего МПКИ вероятность выхода действительного значения </w:t>
      </w:r>
      <w:r w:rsidR="00BB54B8" w:rsidRPr="0077381D">
        <w:rPr>
          <w:rFonts w:ascii="Arial" w:hAnsi="Arial" w:cs="Arial"/>
          <w:sz w:val="20"/>
          <w:szCs w:val="20"/>
        </w:rPr>
        <w:t xml:space="preserve">МХ </w:t>
      </w:r>
      <w:r w:rsidR="00A36D10" w:rsidRPr="0077381D">
        <w:rPr>
          <w:rFonts w:ascii="Arial" w:hAnsi="Arial" w:cs="Arial"/>
          <w:sz w:val="20"/>
          <w:szCs w:val="20"/>
        </w:rPr>
        <w:t xml:space="preserve">за </w:t>
      </w:r>
      <w:r w:rsidR="00BB54B8" w:rsidRPr="0077381D">
        <w:rPr>
          <w:rFonts w:ascii="Arial" w:hAnsi="Arial" w:cs="Arial"/>
          <w:sz w:val="20"/>
          <w:szCs w:val="20"/>
        </w:rPr>
        <w:t xml:space="preserve">пределы допускаемой погрешности </w:t>
      </w:r>
      <w:r w:rsidR="00A36D10" w:rsidRPr="0077381D">
        <w:rPr>
          <w:rFonts w:ascii="Arial" w:hAnsi="Arial" w:cs="Arial"/>
          <w:sz w:val="20"/>
          <w:szCs w:val="20"/>
        </w:rPr>
        <w:t>значительно возрастает</w:t>
      </w:r>
      <w:r w:rsidR="00BB54B8" w:rsidRPr="0077381D">
        <w:rPr>
          <w:rFonts w:ascii="Arial" w:hAnsi="Arial" w:cs="Arial"/>
          <w:sz w:val="20"/>
          <w:szCs w:val="20"/>
        </w:rPr>
        <w:t>, однако оценить эту вероятность количественно нельзя</w:t>
      </w:r>
      <w:r w:rsidR="006E1F7D" w:rsidRPr="0077381D">
        <w:rPr>
          <w:rFonts w:ascii="Arial" w:hAnsi="Arial" w:cs="Arial"/>
          <w:sz w:val="20"/>
          <w:szCs w:val="20"/>
        </w:rPr>
        <w:t xml:space="preserve"> ввиду наличия только данных</w:t>
      </w:r>
      <w:r w:rsidR="00C57F23" w:rsidRPr="0077381D">
        <w:rPr>
          <w:rFonts w:ascii="Arial" w:hAnsi="Arial" w:cs="Arial"/>
          <w:sz w:val="20"/>
          <w:szCs w:val="20"/>
        </w:rPr>
        <w:t xml:space="preserve"> о годности или негодности СИ</w:t>
      </w:r>
      <w:r w:rsidR="00A36D10" w:rsidRPr="0077381D">
        <w:rPr>
          <w:rFonts w:ascii="Arial" w:hAnsi="Arial" w:cs="Arial"/>
          <w:sz w:val="20"/>
          <w:szCs w:val="20"/>
        </w:rPr>
        <w:t xml:space="preserve">. </w:t>
      </w:r>
      <w:r w:rsidR="00514EBA" w:rsidRPr="0077381D">
        <w:rPr>
          <w:rFonts w:ascii="Arial" w:eastAsiaTheme="minorEastAsia" w:hAnsi="Arial" w:cs="Arial"/>
          <w:spacing w:val="-2"/>
          <w:sz w:val="20"/>
          <w:szCs w:val="20"/>
        </w:rPr>
        <w:t>Использование результатов первичной поверки для оценки МПКИ данным способом не допускается.</w:t>
      </w:r>
      <w:r w:rsidR="00A36D10" w:rsidRPr="0077381D">
        <w:rPr>
          <w:rFonts w:ascii="Arial" w:hAnsi="Arial" w:cs="Arial"/>
          <w:sz w:val="20"/>
          <w:szCs w:val="20"/>
        </w:rPr>
        <w:t xml:space="preserve">   </w:t>
      </w:r>
      <w:r w:rsidR="00BC3BE6" w:rsidRPr="0077381D">
        <w:rPr>
          <w:rFonts w:ascii="Arial" w:hAnsi="Arial" w:cs="Arial"/>
          <w:sz w:val="20"/>
          <w:szCs w:val="20"/>
        </w:rPr>
        <w:t xml:space="preserve">   </w:t>
      </w:r>
    </w:p>
    <w:p w:rsidR="0042352A" w:rsidRPr="0077381D" w:rsidRDefault="00A36D10" w:rsidP="0042352A">
      <w:pPr>
        <w:jc w:val="both"/>
        <w:rPr>
          <w:rFonts w:ascii="Arial" w:hAnsi="Arial" w:cs="Arial"/>
          <w:sz w:val="20"/>
          <w:szCs w:val="20"/>
        </w:rPr>
      </w:pPr>
      <w:r w:rsidRPr="0077381D">
        <w:rPr>
          <w:rFonts w:ascii="Arial" w:hAnsi="Arial" w:cs="Arial"/>
          <w:sz w:val="20"/>
          <w:szCs w:val="20"/>
        </w:rPr>
        <w:tab/>
        <w:t>Способ (</w:t>
      </w:r>
      <w:r w:rsidR="006E1F7D" w:rsidRPr="0077381D">
        <w:rPr>
          <w:rFonts w:ascii="Arial" w:hAnsi="Arial" w:cs="Arial"/>
          <w:sz w:val="20"/>
          <w:szCs w:val="20"/>
        </w:rPr>
        <w:t>А</w:t>
      </w:r>
      <w:r w:rsidRPr="0077381D">
        <w:rPr>
          <w:rFonts w:ascii="Arial" w:hAnsi="Arial" w:cs="Arial"/>
          <w:sz w:val="20"/>
          <w:szCs w:val="20"/>
        </w:rPr>
        <w:t xml:space="preserve">) </w:t>
      </w:r>
      <w:r w:rsidR="00F046D3" w:rsidRPr="0077381D">
        <w:rPr>
          <w:rFonts w:ascii="Arial" w:hAnsi="Arial" w:cs="Arial"/>
          <w:sz w:val="20"/>
          <w:szCs w:val="20"/>
        </w:rPr>
        <w:t xml:space="preserve">позволяет </w:t>
      </w:r>
      <w:r w:rsidRPr="0077381D">
        <w:rPr>
          <w:rFonts w:ascii="Arial" w:hAnsi="Arial" w:cs="Arial"/>
          <w:sz w:val="20"/>
          <w:szCs w:val="20"/>
        </w:rPr>
        <w:t xml:space="preserve">получить </w:t>
      </w:r>
      <w:r w:rsidR="0042352A" w:rsidRPr="0077381D">
        <w:rPr>
          <w:rFonts w:ascii="Arial" w:hAnsi="Arial" w:cs="Arial"/>
          <w:sz w:val="20"/>
          <w:szCs w:val="20"/>
        </w:rPr>
        <w:t>количественные оценки</w:t>
      </w:r>
      <w:r w:rsidRPr="0077381D">
        <w:rPr>
          <w:rFonts w:ascii="Arial" w:hAnsi="Arial" w:cs="Arial"/>
          <w:sz w:val="20"/>
          <w:szCs w:val="20"/>
        </w:rPr>
        <w:t>, на основании которых</w:t>
      </w:r>
      <w:r w:rsidR="0042352A" w:rsidRPr="0077381D">
        <w:rPr>
          <w:rFonts w:ascii="Arial" w:hAnsi="Arial" w:cs="Arial"/>
          <w:sz w:val="20"/>
          <w:szCs w:val="20"/>
        </w:rPr>
        <w:t xml:space="preserve"> </w:t>
      </w:r>
      <w:r w:rsidRPr="0077381D">
        <w:rPr>
          <w:rFonts w:ascii="Arial" w:hAnsi="Arial" w:cs="Arial"/>
          <w:sz w:val="20"/>
          <w:szCs w:val="20"/>
        </w:rPr>
        <w:t xml:space="preserve">методом </w:t>
      </w:r>
      <w:r w:rsidR="0042352A" w:rsidRPr="0077381D">
        <w:rPr>
          <w:rFonts w:ascii="Arial" w:hAnsi="Arial" w:cs="Arial"/>
          <w:sz w:val="20"/>
          <w:szCs w:val="20"/>
        </w:rPr>
        <w:t xml:space="preserve">последовательных приближений </w:t>
      </w:r>
      <w:r w:rsidRPr="0077381D">
        <w:rPr>
          <w:rFonts w:ascii="Arial" w:hAnsi="Arial" w:cs="Arial"/>
          <w:sz w:val="20"/>
          <w:szCs w:val="20"/>
        </w:rPr>
        <w:t xml:space="preserve">можно </w:t>
      </w:r>
      <w:r w:rsidR="0042352A" w:rsidRPr="0077381D">
        <w:rPr>
          <w:rFonts w:ascii="Arial" w:hAnsi="Arial" w:cs="Arial"/>
          <w:sz w:val="20"/>
          <w:szCs w:val="20"/>
        </w:rPr>
        <w:t xml:space="preserve">рассчитать вероятность </w:t>
      </w:r>
      <w:r w:rsidR="006E1F7D" w:rsidRPr="0077381D">
        <w:rPr>
          <w:rFonts w:ascii="Arial" w:hAnsi="Arial" w:cs="Arial"/>
          <w:sz w:val="20"/>
          <w:szCs w:val="20"/>
        </w:rPr>
        <w:t xml:space="preserve"> попадания каждой МХ в установленные пределы допускаемой погрешности</w:t>
      </w:r>
      <w:r w:rsidR="0042352A" w:rsidRPr="0077381D">
        <w:rPr>
          <w:rFonts w:ascii="Arial" w:hAnsi="Arial" w:cs="Arial"/>
          <w:sz w:val="20"/>
          <w:szCs w:val="20"/>
        </w:rPr>
        <w:t xml:space="preserve"> в каждой проверяемой точке диапазона в конкретный момент времени. В конечном итоге в качестве </w:t>
      </w:r>
      <w:r w:rsidRPr="0077381D">
        <w:rPr>
          <w:rFonts w:ascii="Arial" w:hAnsi="Arial" w:cs="Arial"/>
          <w:sz w:val="20"/>
          <w:szCs w:val="20"/>
        </w:rPr>
        <w:t xml:space="preserve">значения </w:t>
      </w:r>
      <w:r w:rsidR="0042352A" w:rsidRPr="0077381D">
        <w:rPr>
          <w:rFonts w:ascii="Arial" w:hAnsi="Arial" w:cs="Arial"/>
          <w:sz w:val="20"/>
          <w:szCs w:val="20"/>
        </w:rPr>
        <w:t>МП</w:t>
      </w:r>
      <w:r w:rsidRPr="0077381D">
        <w:rPr>
          <w:rFonts w:ascii="Arial" w:hAnsi="Arial" w:cs="Arial"/>
          <w:sz w:val="20"/>
          <w:szCs w:val="20"/>
        </w:rPr>
        <w:t>К</w:t>
      </w:r>
      <w:r w:rsidR="0042352A" w:rsidRPr="0077381D">
        <w:rPr>
          <w:rFonts w:ascii="Arial" w:hAnsi="Arial" w:cs="Arial"/>
          <w:sz w:val="20"/>
          <w:szCs w:val="20"/>
        </w:rPr>
        <w:t>И для</w:t>
      </w:r>
      <w:r w:rsidR="006E1F7D" w:rsidRPr="0077381D">
        <w:rPr>
          <w:rFonts w:ascii="Arial" w:hAnsi="Arial" w:cs="Arial"/>
          <w:sz w:val="20"/>
          <w:szCs w:val="20"/>
        </w:rPr>
        <w:t xml:space="preserve"> данного типа</w:t>
      </w:r>
      <w:r w:rsidR="0042352A" w:rsidRPr="0077381D">
        <w:rPr>
          <w:rFonts w:ascii="Arial" w:hAnsi="Arial" w:cs="Arial"/>
          <w:sz w:val="20"/>
          <w:szCs w:val="20"/>
        </w:rPr>
        <w:t xml:space="preserve"> СИ принимают минимальный из полученных </w:t>
      </w:r>
      <w:r w:rsidRPr="0077381D">
        <w:rPr>
          <w:rFonts w:ascii="Arial" w:hAnsi="Arial" w:cs="Arial"/>
          <w:sz w:val="20"/>
          <w:szCs w:val="20"/>
        </w:rPr>
        <w:t xml:space="preserve">значений </w:t>
      </w:r>
      <w:r w:rsidR="0042352A" w:rsidRPr="0077381D">
        <w:rPr>
          <w:rFonts w:ascii="Arial" w:hAnsi="Arial" w:cs="Arial"/>
          <w:sz w:val="20"/>
          <w:szCs w:val="20"/>
        </w:rPr>
        <w:t>МП</w:t>
      </w:r>
      <w:r w:rsidRPr="0077381D">
        <w:rPr>
          <w:rFonts w:ascii="Arial" w:hAnsi="Arial" w:cs="Arial"/>
          <w:sz w:val="20"/>
          <w:szCs w:val="20"/>
        </w:rPr>
        <w:t>К</w:t>
      </w:r>
      <w:r w:rsidR="0042352A" w:rsidRPr="0077381D">
        <w:rPr>
          <w:rFonts w:ascii="Arial" w:hAnsi="Arial" w:cs="Arial"/>
          <w:sz w:val="20"/>
          <w:szCs w:val="20"/>
        </w:rPr>
        <w:t>И</w:t>
      </w:r>
      <w:r w:rsidR="006E1F7D" w:rsidRPr="0077381D">
        <w:rPr>
          <w:rFonts w:ascii="Arial" w:hAnsi="Arial" w:cs="Arial"/>
          <w:sz w:val="20"/>
          <w:szCs w:val="20"/>
        </w:rPr>
        <w:t xml:space="preserve"> для в</w:t>
      </w:r>
      <w:r w:rsidR="00F046D3" w:rsidRPr="0077381D">
        <w:rPr>
          <w:rFonts w:ascii="Arial" w:hAnsi="Arial" w:cs="Arial"/>
          <w:sz w:val="20"/>
          <w:szCs w:val="20"/>
        </w:rPr>
        <w:t>ероят</w:t>
      </w:r>
      <w:r w:rsidR="006E1F7D" w:rsidRPr="0077381D">
        <w:rPr>
          <w:rFonts w:ascii="Arial" w:hAnsi="Arial" w:cs="Arial"/>
          <w:sz w:val="20"/>
          <w:szCs w:val="20"/>
        </w:rPr>
        <w:t>ности</w:t>
      </w:r>
      <w:r w:rsidR="00F046D3" w:rsidRPr="0077381D">
        <w:rPr>
          <w:rFonts w:ascii="Arial" w:hAnsi="Arial" w:cs="Arial"/>
          <w:sz w:val="20"/>
          <w:szCs w:val="20"/>
        </w:rPr>
        <w:t xml:space="preserve"> метрологической исправности СИ </w:t>
      </w:r>
      <w:r w:rsidR="006E1F7D" w:rsidRPr="0077381D">
        <w:rPr>
          <w:rFonts w:ascii="Arial" w:hAnsi="Arial" w:cs="Arial"/>
          <w:sz w:val="20"/>
          <w:szCs w:val="20"/>
        </w:rPr>
        <w:t xml:space="preserve">в СЗМ </w:t>
      </w:r>
      <w:r w:rsidR="00F046D3" w:rsidRPr="0077381D">
        <w:rPr>
          <w:rFonts w:ascii="Arial" w:hAnsi="Arial" w:cs="Arial"/>
          <w:sz w:val="20"/>
          <w:szCs w:val="20"/>
        </w:rPr>
        <w:t>95 %.</w:t>
      </w:r>
    </w:p>
    <w:p w:rsidR="003C7A58" w:rsidRPr="0077381D" w:rsidRDefault="00A36D10" w:rsidP="0042352A">
      <w:pPr>
        <w:jc w:val="both"/>
        <w:rPr>
          <w:rFonts w:ascii="Arial" w:hAnsi="Arial" w:cs="Arial"/>
          <w:sz w:val="16"/>
          <w:szCs w:val="16"/>
        </w:rPr>
      </w:pPr>
      <w:r w:rsidRPr="0077381D">
        <w:rPr>
          <w:rFonts w:ascii="Arial" w:hAnsi="Arial" w:cs="Arial"/>
          <w:sz w:val="16"/>
          <w:szCs w:val="16"/>
        </w:rPr>
        <w:tab/>
      </w:r>
    </w:p>
    <w:p w:rsidR="0042352A" w:rsidRPr="0077381D" w:rsidRDefault="00C57F23" w:rsidP="0042352A">
      <w:pPr>
        <w:jc w:val="both"/>
        <w:rPr>
          <w:rFonts w:ascii="Arial" w:hAnsi="Arial" w:cs="Arial"/>
          <w:sz w:val="16"/>
          <w:szCs w:val="16"/>
        </w:rPr>
      </w:pPr>
      <w:r w:rsidRPr="0077381D">
        <w:rPr>
          <w:rFonts w:ascii="Arial" w:hAnsi="Arial" w:cs="Arial"/>
          <w:sz w:val="16"/>
          <w:szCs w:val="16"/>
        </w:rPr>
        <w:tab/>
      </w:r>
      <w:r w:rsidR="00A36D10" w:rsidRPr="0077381D">
        <w:rPr>
          <w:rFonts w:ascii="Arial" w:hAnsi="Arial" w:cs="Arial"/>
          <w:sz w:val="16"/>
          <w:szCs w:val="16"/>
        </w:rPr>
        <w:t xml:space="preserve">Примечание: Существует способ оценки МПКИ, основанный на оценке </w:t>
      </w:r>
      <w:r w:rsidR="0042352A" w:rsidRPr="0077381D">
        <w:rPr>
          <w:rFonts w:ascii="Arial" w:hAnsi="Arial" w:cs="Arial"/>
          <w:sz w:val="16"/>
          <w:szCs w:val="16"/>
        </w:rPr>
        <w:t>затрат на поверку</w:t>
      </w:r>
      <w:r w:rsidR="00A36D10" w:rsidRPr="0077381D">
        <w:rPr>
          <w:rFonts w:ascii="Arial" w:hAnsi="Arial" w:cs="Arial"/>
          <w:sz w:val="16"/>
          <w:szCs w:val="16"/>
        </w:rPr>
        <w:t xml:space="preserve">, стоимости </w:t>
      </w:r>
      <w:r w:rsidR="0042352A" w:rsidRPr="0077381D">
        <w:rPr>
          <w:rFonts w:ascii="Arial" w:hAnsi="Arial" w:cs="Arial"/>
          <w:sz w:val="16"/>
          <w:szCs w:val="16"/>
        </w:rPr>
        <w:t>вынужденн</w:t>
      </w:r>
      <w:r w:rsidR="00A36D10" w:rsidRPr="0077381D">
        <w:rPr>
          <w:rFonts w:ascii="Arial" w:hAnsi="Arial" w:cs="Arial"/>
          <w:sz w:val="16"/>
          <w:szCs w:val="16"/>
        </w:rPr>
        <w:t>ого</w:t>
      </w:r>
      <w:r w:rsidR="0042352A" w:rsidRPr="0077381D">
        <w:rPr>
          <w:rFonts w:ascii="Arial" w:hAnsi="Arial" w:cs="Arial"/>
          <w:sz w:val="16"/>
          <w:szCs w:val="16"/>
        </w:rPr>
        <w:t xml:space="preserve"> просто</w:t>
      </w:r>
      <w:r w:rsidR="00A36D10" w:rsidRPr="0077381D">
        <w:rPr>
          <w:rFonts w:ascii="Arial" w:hAnsi="Arial" w:cs="Arial"/>
          <w:sz w:val="16"/>
          <w:szCs w:val="16"/>
        </w:rPr>
        <w:t>я</w:t>
      </w:r>
      <w:r w:rsidR="0042352A" w:rsidRPr="0077381D">
        <w:rPr>
          <w:rFonts w:ascii="Arial" w:hAnsi="Arial" w:cs="Arial"/>
          <w:sz w:val="16"/>
          <w:szCs w:val="16"/>
        </w:rPr>
        <w:t xml:space="preserve"> СИ и </w:t>
      </w:r>
      <w:r w:rsidR="00A36D10" w:rsidRPr="0077381D">
        <w:rPr>
          <w:rFonts w:ascii="Arial" w:hAnsi="Arial" w:cs="Arial"/>
          <w:sz w:val="16"/>
          <w:szCs w:val="16"/>
        </w:rPr>
        <w:t xml:space="preserve">экономических последствий от получения </w:t>
      </w:r>
      <w:r w:rsidR="0042352A" w:rsidRPr="0077381D">
        <w:rPr>
          <w:rFonts w:ascii="Arial" w:hAnsi="Arial" w:cs="Arial"/>
          <w:sz w:val="16"/>
          <w:szCs w:val="16"/>
        </w:rPr>
        <w:t xml:space="preserve">недостоверных результатов измерений (экономические потери при эксплуатации </w:t>
      </w:r>
      <w:r w:rsidR="00A36D10" w:rsidRPr="0077381D">
        <w:rPr>
          <w:rFonts w:ascii="Arial" w:hAnsi="Arial" w:cs="Arial"/>
          <w:sz w:val="16"/>
          <w:szCs w:val="16"/>
        </w:rPr>
        <w:t xml:space="preserve">метрологически ненадежного </w:t>
      </w:r>
      <w:r w:rsidR="0042352A" w:rsidRPr="0077381D">
        <w:rPr>
          <w:rFonts w:ascii="Arial" w:hAnsi="Arial" w:cs="Arial"/>
          <w:sz w:val="16"/>
          <w:szCs w:val="16"/>
        </w:rPr>
        <w:t xml:space="preserve">СИ). </w:t>
      </w:r>
      <w:r w:rsidR="00625E96" w:rsidRPr="0077381D">
        <w:rPr>
          <w:rFonts w:ascii="Arial" w:hAnsi="Arial" w:cs="Arial"/>
          <w:sz w:val="16"/>
          <w:szCs w:val="16"/>
        </w:rPr>
        <w:t>В данном стандарте экономические аспекты учитываются при оценке рисков, согласно Приложению 1.</w:t>
      </w:r>
    </w:p>
    <w:p w:rsidR="00625E96" w:rsidRPr="0077381D" w:rsidRDefault="0042352A" w:rsidP="00625E96">
      <w:pPr>
        <w:jc w:val="both"/>
        <w:rPr>
          <w:rFonts w:ascii="Arial" w:hAnsi="Arial" w:cs="Arial"/>
          <w:sz w:val="20"/>
          <w:szCs w:val="20"/>
        </w:rPr>
      </w:pPr>
      <w:r w:rsidRPr="0077381D">
        <w:rPr>
          <w:rFonts w:ascii="Arial" w:hAnsi="Arial" w:cs="Arial"/>
          <w:sz w:val="20"/>
          <w:szCs w:val="20"/>
        </w:rPr>
        <w:tab/>
      </w:r>
    </w:p>
    <w:p w:rsidR="00625E96" w:rsidRDefault="00522D3C" w:rsidP="00625E96">
      <w:pPr>
        <w:jc w:val="both"/>
        <w:rPr>
          <w:rFonts w:ascii="Arial" w:hAnsi="Arial" w:cs="Arial"/>
          <w:color w:val="FF0000"/>
          <w:sz w:val="20"/>
          <w:szCs w:val="20"/>
        </w:rPr>
      </w:pPr>
      <w:r>
        <w:rPr>
          <w:rFonts w:ascii="Arial" w:hAnsi="Arial" w:cs="Arial"/>
          <w:color w:val="FF0000"/>
          <w:sz w:val="20"/>
          <w:szCs w:val="20"/>
        </w:rPr>
        <w:tab/>
      </w:r>
    </w:p>
    <w:p w:rsidR="00E67091" w:rsidRPr="00BB54B8" w:rsidRDefault="00522D3C" w:rsidP="00625E96">
      <w:pPr>
        <w:jc w:val="both"/>
        <w:rPr>
          <w:rFonts w:ascii="Arial" w:hAnsi="Arial" w:cs="Arial"/>
          <w:sz w:val="20"/>
          <w:szCs w:val="20"/>
        </w:rPr>
      </w:pPr>
      <w:r w:rsidRPr="00522D3C">
        <w:rPr>
          <w:rFonts w:ascii="Arial" w:hAnsi="Arial" w:cs="Arial"/>
          <w:color w:val="FF0000"/>
          <w:sz w:val="20"/>
          <w:szCs w:val="20"/>
        </w:rPr>
        <w:tab/>
      </w:r>
      <w:r w:rsidRPr="00BB54B8">
        <w:rPr>
          <w:rFonts w:ascii="Arial" w:hAnsi="Arial" w:cs="Arial"/>
          <w:b/>
          <w:sz w:val="20"/>
          <w:szCs w:val="20"/>
        </w:rPr>
        <w:t xml:space="preserve">Б.1.3.1 </w:t>
      </w:r>
      <w:r w:rsidR="00BB54B8">
        <w:rPr>
          <w:rFonts w:ascii="Arial" w:hAnsi="Arial" w:cs="Arial"/>
          <w:b/>
          <w:sz w:val="20"/>
          <w:szCs w:val="20"/>
        </w:rPr>
        <w:t>Метод</w:t>
      </w:r>
      <w:r w:rsidR="00BB54B8" w:rsidRPr="00BB54B8">
        <w:rPr>
          <w:rFonts w:ascii="Arial" w:hAnsi="Arial" w:cs="Arial"/>
          <w:b/>
          <w:sz w:val="20"/>
          <w:szCs w:val="20"/>
        </w:rPr>
        <w:t xml:space="preserve"> </w:t>
      </w:r>
      <w:r w:rsidRPr="00BB54B8">
        <w:rPr>
          <w:rFonts w:ascii="Arial" w:hAnsi="Arial" w:cs="Arial"/>
          <w:b/>
          <w:sz w:val="20"/>
          <w:szCs w:val="20"/>
        </w:rPr>
        <w:t>(</w:t>
      </w:r>
      <w:r w:rsidR="00F046D3" w:rsidRPr="00BB54B8">
        <w:rPr>
          <w:rFonts w:ascii="Arial" w:hAnsi="Arial" w:cs="Arial"/>
          <w:b/>
          <w:sz w:val="20"/>
          <w:szCs w:val="20"/>
        </w:rPr>
        <w:t>А</w:t>
      </w:r>
      <w:r w:rsidRPr="00BB54B8">
        <w:rPr>
          <w:rFonts w:ascii="Arial" w:hAnsi="Arial" w:cs="Arial"/>
          <w:b/>
          <w:sz w:val="20"/>
          <w:szCs w:val="20"/>
        </w:rPr>
        <w:t>) оценки МПКИ</w:t>
      </w:r>
    </w:p>
    <w:p w:rsidR="00625E96" w:rsidRDefault="00577A8B" w:rsidP="00BB54B8">
      <w:pPr>
        <w:ind w:firstLine="709"/>
        <w:jc w:val="both"/>
        <w:rPr>
          <w:rFonts w:ascii="Arial" w:hAnsi="Arial" w:cs="Arial"/>
          <w:sz w:val="20"/>
          <w:szCs w:val="20"/>
        </w:rPr>
      </w:pPr>
      <w:r w:rsidRPr="00BB54B8">
        <w:rPr>
          <w:rFonts w:ascii="Arial" w:hAnsi="Arial" w:cs="Arial"/>
          <w:sz w:val="20"/>
          <w:szCs w:val="20"/>
        </w:rPr>
        <w:t>Б.1.3.1.1 </w:t>
      </w:r>
      <w:r w:rsidR="00E67091" w:rsidRPr="00BB54B8">
        <w:rPr>
          <w:rFonts w:ascii="Arial" w:hAnsi="Arial" w:cs="Arial"/>
          <w:sz w:val="20"/>
          <w:szCs w:val="20"/>
        </w:rPr>
        <w:t>Основной</w:t>
      </w:r>
      <w:r w:rsidR="00522D3C" w:rsidRPr="00BB54B8">
        <w:rPr>
          <w:rFonts w:ascii="Arial" w:hAnsi="Arial" w:cs="Arial"/>
          <w:sz w:val="20"/>
          <w:szCs w:val="20"/>
        </w:rPr>
        <w:t xml:space="preserve"> </w:t>
      </w:r>
      <w:r w:rsidR="00E67091" w:rsidRPr="00BB54B8">
        <w:rPr>
          <w:rFonts w:ascii="Arial" w:hAnsi="Arial" w:cs="Arial"/>
          <w:sz w:val="20"/>
          <w:szCs w:val="20"/>
        </w:rPr>
        <w:t xml:space="preserve">целью </w:t>
      </w:r>
      <w:r w:rsidR="007174B5" w:rsidRPr="00BB54B8">
        <w:rPr>
          <w:rFonts w:ascii="Arial" w:hAnsi="Arial" w:cs="Arial"/>
          <w:sz w:val="20"/>
          <w:szCs w:val="20"/>
        </w:rPr>
        <w:t>метода</w:t>
      </w:r>
      <w:r w:rsidR="00E67091" w:rsidRPr="00BB54B8">
        <w:rPr>
          <w:rFonts w:ascii="Arial" w:hAnsi="Arial" w:cs="Arial"/>
          <w:sz w:val="20"/>
          <w:szCs w:val="20"/>
        </w:rPr>
        <w:t xml:space="preserve"> оценки МПКИ на основании статистических наблюдений является установление </w:t>
      </w:r>
      <w:r w:rsidR="007174B5" w:rsidRPr="00BB54B8">
        <w:rPr>
          <w:rFonts w:ascii="Arial" w:hAnsi="Arial" w:cs="Arial"/>
          <w:sz w:val="20"/>
          <w:szCs w:val="20"/>
        </w:rPr>
        <w:t xml:space="preserve"> МПКИ </w:t>
      </w:r>
      <w:r w:rsidRPr="00BB54B8">
        <w:rPr>
          <w:rFonts w:ascii="Arial" w:hAnsi="Arial" w:cs="Arial"/>
          <w:sz w:val="20"/>
          <w:szCs w:val="20"/>
        </w:rPr>
        <w:t xml:space="preserve">для </w:t>
      </w:r>
      <w:r w:rsidR="007174B5" w:rsidRPr="00BB54B8">
        <w:rPr>
          <w:rFonts w:ascii="Arial" w:hAnsi="Arial" w:cs="Arial"/>
          <w:sz w:val="20"/>
          <w:szCs w:val="20"/>
        </w:rPr>
        <w:t>СИ одного типа</w:t>
      </w:r>
      <w:r w:rsidRPr="00BB54B8">
        <w:rPr>
          <w:rFonts w:ascii="Arial" w:hAnsi="Arial" w:cs="Arial"/>
          <w:sz w:val="20"/>
          <w:szCs w:val="20"/>
        </w:rPr>
        <w:t xml:space="preserve"> по действительным показателям дрейфа МХ в зависимости от времени наработки СИ, что позволяет объективно судить о действительном времени появления метрологического отказа.</w:t>
      </w:r>
    </w:p>
    <w:p w:rsidR="00514EBA" w:rsidRPr="00BB54B8" w:rsidRDefault="00514EBA" w:rsidP="00BB54B8">
      <w:pPr>
        <w:ind w:firstLine="709"/>
        <w:jc w:val="both"/>
        <w:rPr>
          <w:rFonts w:ascii="Arial" w:hAnsi="Arial" w:cs="Arial"/>
          <w:sz w:val="20"/>
          <w:szCs w:val="20"/>
        </w:rPr>
      </w:pP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Б.1.3.1.2 СИ не должна подвергаться какому-либо вмешательству (чистка, юстировка, ремонт т.д.) перед процедурой метрологического контроля.</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Б.1.3.1.3 Предполагается, что распределение случайной величины (МХ) подчиняется нормальному закону. Механизм статистической обработки случайных величин предполагает обработку статистической выборки группы СИ, которая является репрезентативной по отношению ко всей генеральной совокупности СИ одного типа. Количество отобранных СИ должно быть необходимым и достаточным для объективного представления характеристик и свойств всех имеющихся СИ.</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 xml:space="preserve">Б.1.3.1.4 Отобранные в выборку СИ должны пройти несколько процедур метрологического контроля (не менее 3-х) для корректной аппроксимации результатов и возможности экстраполяции полученной зависимости на временную шкалу. Однако на практике провести такие испытаний зачастую не представляется возможным. Особенно это касается тех СИ, которые уже имеют большой установленный интервал между поверками. В этом случае рекомендуется прибегнуть к ускоренным (форсированным) испытаниям. Они позволяют за меньший период времени провести испытания за счет </w:t>
      </w:r>
      <w:r w:rsidR="0077381D">
        <w:rPr>
          <w:rFonts w:ascii="Arial" w:hAnsi="Arial" w:cs="Arial"/>
          <w:sz w:val="20"/>
          <w:szCs w:val="20"/>
        </w:rPr>
        <w:t>увеличения частоты</w:t>
      </w:r>
      <w:r w:rsidRPr="00BB54B8">
        <w:rPr>
          <w:rFonts w:ascii="Arial" w:hAnsi="Arial" w:cs="Arial"/>
          <w:sz w:val="20"/>
          <w:szCs w:val="20"/>
        </w:rPr>
        <w:t xml:space="preserve"> использования СИ.</w:t>
      </w:r>
    </w:p>
    <w:p w:rsidR="00577A8B" w:rsidRPr="00BB54B8" w:rsidRDefault="00577A8B" w:rsidP="00BB54B8">
      <w:pPr>
        <w:ind w:firstLine="709"/>
        <w:jc w:val="both"/>
        <w:rPr>
          <w:rFonts w:ascii="Arial" w:hAnsi="Arial" w:cs="Arial"/>
          <w:sz w:val="20"/>
          <w:szCs w:val="20"/>
        </w:rPr>
      </w:pPr>
      <w:r w:rsidRPr="00BB54B8">
        <w:rPr>
          <w:rFonts w:ascii="Arial" w:hAnsi="Arial" w:cs="Arial"/>
          <w:sz w:val="20"/>
          <w:szCs w:val="20"/>
        </w:rPr>
        <w:t>Б.1.3.1.5 При проведение метрологического контроля следует регистрировать значения метрологических характеристик каждого экземпляра СИ.</w:t>
      </w:r>
    </w:p>
    <w:p w:rsidR="00A4629E" w:rsidRPr="00BB54B8" w:rsidRDefault="00A4629E" w:rsidP="00BB54B8">
      <w:pPr>
        <w:ind w:firstLine="709"/>
        <w:jc w:val="both"/>
        <w:rPr>
          <w:rFonts w:ascii="Arial" w:hAnsi="Arial" w:cs="Arial"/>
          <w:sz w:val="20"/>
          <w:szCs w:val="20"/>
        </w:rPr>
      </w:pPr>
      <w:r w:rsidRPr="00BB54B8">
        <w:rPr>
          <w:rFonts w:ascii="Arial" w:hAnsi="Arial" w:cs="Arial"/>
          <w:sz w:val="20"/>
          <w:szCs w:val="20"/>
        </w:rPr>
        <w:t>Б.1.3.1.6 Метрологический контроль должен проводиться органом государственной метрологической службы.</w:t>
      </w:r>
    </w:p>
    <w:p w:rsidR="00231F79" w:rsidRPr="00BB54B8" w:rsidRDefault="00A4629E" w:rsidP="00231F79">
      <w:pPr>
        <w:ind w:firstLine="709"/>
        <w:jc w:val="both"/>
        <w:rPr>
          <w:rFonts w:ascii="Arial" w:hAnsi="Arial" w:cs="Arial"/>
          <w:sz w:val="20"/>
          <w:szCs w:val="20"/>
        </w:rPr>
      </w:pPr>
      <w:r w:rsidRPr="00BB54B8">
        <w:rPr>
          <w:rFonts w:ascii="Arial" w:hAnsi="Arial" w:cs="Arial"/>
          <w:sz w:val="20"/>
          <w:szCs w:val="20"/>
        </w:rPr>
        <w:t>Б.1.3.1.7 После набора статистической информации приступают к обработке результатов. Алгоритм сбора статистических данных включает в себя следующим этапы:</w:t>
      </w:r>
      <w:r w:rsidR="00231F79" w:rsidRPr="00BB54B8">
        <w:rPr>
          <w:rFonts w:ascii="Arial" w:hAnsi="Arial" w:cs="Arial"/>
          <w:sz w:val="20"/>
          <w:szCs w:val="20"/>
        </w:rPr>
        <w:t>Б.1.3.1.</w:t>
      </w:r>
      <w:r w:rsidRPr="00BB54B8">
        <w:rPr>
          <w:rFonts w:ascii="Arial" w:hAnsi="Arial" w:cs="Arial"/>
          <w:sz w:val="20"/>
          <w:szCs w:val="20"/>
        </w:rPr>
        <w:t>7.1</w:t>
      </w:r>
      <w:r w:rsidR="00231F79" w:rsidRPr="00BB54B8">
        <w:rPr>
          <w:rFonts w:ascii="Arial" w:hAnsi="Arial" w:cs="Arial"/>
          <w:sz w:val="20"/>
          <w:szCs w:val="20"/>
        </w:rPr>
        <w:t> </w:t>
      </w:r>
      <w:r w:rsidR="00E67091" w:rsidRPr="00BB54B8">
        <w:rPr>
          <w:rFonts w:ascii="Arial" w:hAnsi="Arial" w:cs="Arial"/>
          <w:sz w:val="20"/>
          <w:szCs w:val="20"/>
        </w:rPr>
        <w:t>Формируют вы</w:t>
      </w:r>
      <w:r w:rsidR="00E67091" w:rsidRPr="00BB54B8">
        <w:rPr>
          <w:rFonts w:ascii="Arial" w:hAnsi="Arial" w:cs="Arial"/>
          <w:sz w:val="20"/>
          <w:szCs w:val="20"/>
        </w:rPr>
        <w:lastRenderedPageBreak/>
        <w:t xml:space="preserve">борку средств измерений для наблюдений. </w:t>
      </w:r>
      <w:r w:rsidRPr="00BB54B8">
        <w:rPr>
          <w:rFonts w:ascii="Arial" w:hAnsi="Arial" w:cs="Arial"/>
          <w:sz w:val="20"/>
          <w:szCs w:val="20"/>
        </w:rPr>
        <w:t>Г</w:t>
      </w:r>
      <w:r w:rsidR="00231F79" w:rsidRPr="00BB54B8">
        <w:rPr>
          <w:rFonts w:ascii="Arial" w:hAnsi="Arial" w:cs="Arial"/>
          <w:sz w:val="20"/>
          <w:szCs w:val="20"/>
        </w:rPr>
        <w:t xml:space="preserve">руппируют результаты поверок по порядковым номерам поверок, прошедших после выпуска СИ из производства: 1-я группа – </w:t>
      </w:r>
      <w:r w:rsidRPr="00BB54B8">
        <w:rPr>
          <w:rFonts w:ascii="Arial" w:hAnsi="Arial" w:cs="Arial"/>
          <w:sz w:val="20"/>
          <w:szCs w:val="20"/>
        </w:rPr>
        <w:t>результаты 1-й</w:t>
      </w:r>
      <w:r w:rsidR="00231F79" w:rsidRPr="00BB54B8">
        <w:rPr>
          <w:rFonts w:ascii="Arial" w:hAnsi="Arial" w:cs="Arial"/>
          <w:sz w:val="20"/>
          <w:szCs w:val="20"/>
        </w:rPr>
        <w:t xml:space="preserve"> поверк</w:t>
      </w:r>
      <w:r w:rsidRPr="00BB54B8">
        <w:rPr>
          <w:rFonts w:ascii="Arial" w:hAnsi="Arial" w:cs="Arial"/>
          <w:sz w:val="20"/>
          <w:szCs w:val="20"/>
        </w:rPr>
        <w:t>и</w:t>
      </w:r>
      <w:r w:rsidR="00231F79" w:rsidRPr="00BB54B8">
        <w:rPr>
          <w:rFonts w:ascii="Arial" w:hAnsi="Arial" w:cs="Arial"/>
          <w:sz w:val="20"/>
          <w:szCs w:val="20"/>
        </w:rPr>
        <w:t xml:space="preserve"> после изготовления; 2-я группа – </w:t>
      </w:r>
      <w:r w:rsidRPr="00BB54B8">
        <w:rPr>
          <w:rFonts w:ascii="Arial" w:hAnsi="Arial" w:cs="Arial"/>
          <w:sz w:val="20"/>
          <w:szCs w:val="20"/>
        </w:rPr>
        <w:t>результаты</w:t>
      </w:r>
      <w:r w:rsidR="00231F79" w:rsidRPr="00BB54B8">
        <w:rPr>
          <w:rFonts w:ascii="Arial" w:hAnsi="Arial" w:cs="Arial"/>
          <w:sz w:val="20"/>
          <w:szCs w:val="20"/>
        </w:rPr>
        <w:t xml:space="preserve"> </w:t>
      </w:r>
      <w:r w:rsidRPr="00BB54B8">
        <w:rPr>
          <w:rFonts w:ascii="Arial" w:hAnsi="Arial" w:cs="Arial"/>
          <w:sz w:val="20"/>
          <w:szCs w:val="20"/>
        </w:rPr>
        <w:t>2-й</w:t>
      </w:r>
      <w:r w:rsidR="00231F79" w:rsidRPr="00BB54B8">
        <w:rPr>
          <w:rFonts w:ascii="Arial" w:hAnsi="Arial" w:cs="Arial"/>
          <w:sz w:val="20"/>
          <w:szCs w:val="20"/>
        </w:rPr>
        <w:t xml:space="preserve"> повер</w:t>
      </w:r>
      <w:r w:rsidRPr="00BB54B8">
        <w:rPr>
          <w:rFonts w:ascii="Arial" w:hAnsi="Arial" w:cs="Arial"/>
          <w:sz w:val="20"/>
          <w:szCs w:val="20"/>
        </w:rPr>
        <w:t>ки</w:t>
      </w:r>
      <w:r w:rsidR="00231F79" w:rsidRPr="00BB54B8">
        <w:rPr>
          <w:rFonts w:ascii="Arial" w:hAnsi="Arial" w:cs="Arial"/>
          <w:sz w:val="20"/>
          <w:szCs w:val="20"/>
        </w:rPr>
        <w:t xml:space="preserve">; 3-я  и остальные </w:t>
      </w:r>
      <w:r w:rsidRPr="00BB54B8">
        <w:rPr>
          <w:rFonts w:ascii="Arial" w:hAnsi="Arial" w:cs="Arial"/>
          <w:sz w:val="20"/>
          <w:szCs w:val="20"/>
        </w:rPr>
        <w:t>результаты</w:t>
      </w:r>
      <w:r w:rsidR="00231F79" w:rsidRPr="00BB54B8">
        <w:rPr>
          <w:rFonts w:ascii="Arial" w:hAnsi="Arial" w:cs="Arial"/>
          <w:sz w:val="20"/>
          <w:szCs w:val="20"/>
        </w:rPr>
        <w:t xml:space="preserve"> в соответствии с порядковым номером поверок.</w:t>
      </w:r>
    </w:p>
    <w:p w:rsidR="00A4629E" w:rsidRPr="00BB54B8" w:rsidRDefault="00A4629E" w:rsidP="00231F79">
      <w:pPr>
        <w:ind w:firstLine="709"/>
        <w:jc w:val="both"/>
        <w:rPr>
          <w:rFonts w:ascii="Arial" w:hAnsi="Arial" w:cs="Arial"/>
          <w:sz w:val="20"/>
          <w:szCs w:val="20"/>
        </w:rPr>
      </w:pPr>
      <w:r w:rsidRPr="00BB54B8">
        <w:rPr>
          <w:rFonts w:ascii="Arial" w:hAnsi="Arial" w:cs="Arial"/>
          <w:sz w:val="20"/>
          <w:szCs w:val="20"/>
        </w:rPr>
        <w:t>Б.1.3.1.7.2 Расчет выполняется через определение вероятности P попадания случайной величины (МХ) в заданный интервал (α;β) по формуле функции Лапласа:</w:t>
      </w:r>
    </w:p>
    <w:p w:rsidR="00A4629E" w:rsidRPr="00EE67A4" w:rsidRDefault="00A4629E" w:rsidP="00EE67A4">
      <w:pPr>
        <w:jc w:val="center"/>
        <w:rPr>
          <w:rFonts w:ascii="Arial" w:hAnsi="Arial" w:cs="Arial"/>
          <w:sz w:val="20"/>
          <w:szCs w:val="20"/>
        </w:rPr>
      </w:pPr>
      <m:oMath>
        <m:r>
          <w:rPr>
            <w:rFonts w:ascii="Cambria Math" w:eastAsiaTheme="minorEastAsia" w:hAnsi="Cambria Math"/>
            <w:sz w:val="28"/>
            <w:szCs w:val="28"/>
          </w:rPr>
          <m:t>P</m:t>
        </m:r>
        <m:d>
          <m:dPr>
            <m:ctrlPr>
              <w:rPr>
                <w:rFonts w:ascii="Cambria Math" w:eastAsiaTheme="minorEastAsia" w:hAnsi="Cambria Math"/>
                <w:i/>
                <w:sz w:val="28"/>
                <w:szCs w:val="28"/>
              </w:rPr>
            </m:ctrlPr>
          </m:dPr>
          <m:e>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m:t>
                </m:r>
              </m:sub>
            </m:sSub>
            <m:r>
              <w:rPr>
                <w:rFonts w:ascii="Cambria Math" w:eastAsiaTheme="minorEastAsia" w:hAnsi="Cambria Math"/>
                <w:sz w:val="28"/>
                <w:szCs w:val="28"/>
                <w:lang w:val="en-US"/>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lang w:val="en-US"/>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e>
        </m:d>
        <m:r>
          <w:rPr>
            <w:rFonts w:ascii="Cambria Math" w:eastAsiaTheme="minorEastAsia" w:hAnsi="Cambria Math"/>
            <w:sz w:val="28"/>
            <w:szCs w:val="28"/>
            <w:lang w:val="en-US"/>
          </w:rPr>
          <m:t>=</m:t>
        </m:r>
        <m:r>
          <w:rPr>
            <w:rFonts w:ascii="Cambria Math" w:eastAsiaTheme="minorEastAsia" w:hAnsi="Cambria Math"/>
            <w:sz w:val="28"/>
            <w:szCs w:val="28"/>
          </w:rPr>
          <m:t>F</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β</m:t>
                    </m:r>
                  </m:e>
                  <m:sub>
                    <m:r>
                      <w:rPr>
                        <w:rFonts w:ascii="Cambria Math" w:eastAsiaTheme="minorEastAsia" w:hAnsi="Cambria Math"/>
                        <w:sz w:val="28"/>
                        <w:szCs w:val="28"/>
                      </w:rPr>
                      <m:t>i</m:t>
                    </m:r>
                  </m:sub>
                </m:sSub>
                <m:r>
                  <w:rPr>
                    <w:rFonts w:ascii="Cambria Math" w:eastAsiaTheme="minorEastAsia" w:hAnsi="Cambria Math"/>
                    <w:sz w:val="28"/>
                    <w:szCs w:val="28"/>
                    <w:lang w:val="en-US"/>
                  </w:rPr>
                  <m:t>-</m:t>
                </m:r>
                <m:r>
                  <w:rPr>
                    <w:rFonts w:ascii="Cambria Math" w:eastAsiaTheme="minorEastAsia" w:hAnsi="Cambria Math"/>
                    <w:sz w:val="28"/>
                    <w:szCs w:val="28"/>
                  </w:rPr>
                  <m:t>m(</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num>
              <m:den>
                <m:r>
                  <w:rPr>
                    <w:rFonts w:ascii="Cambria Math" w:eastAsiaTheme="minorEastAsia" w:hAnsi="Cambria Math"/>
                    <w:sz w:val="28"/>
                    <w:szCs w:val="28"/>
                  </w:rPr>
                  <m:t>σ(</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rPr>
                  <m:t>)</m:t>
                </m:r>
              </m:den>
            </m:f>
          </m:e>
        </m:d>
        <m:r>
          <w:rPr>
            <w:rFonts w:ascii="Cambria Math" w:eastAsiaTheme="minorEastAsia" w:hAnsi="Cambria Math"/>
            <w:sz w:val="28"/>
            <w:szCs w:val="28"/>
            <w:lang w:val="en-US"/>
          </w:rPr>
          <m:t>-</m:t>
        </m:r>
        <m:r>
          <w:rPr>
            <w:rFonts w:ascii="Cambria Math" w:eastAsiaTheme="minorEastAsia" w:hAnsi="Cambria Math"/>
            <w:sz w:val="28"/>
            <w:szCs w:val="28"/>
          </w:rPr>
          <m:t>F</m:t>
        </m:r>
        <m:d>
          <m:dPr>
            <m:ctrlPr>
              <w:rPr>
                <w:rFonts w:ascii="Cambria Math" w:eastAsiaTheme="minorEastAsia" w:hAnsi="Cambria Math"/>
                <w:i/>
                <w:sz w:val="28"/>
                <w:szCs w:val="28"/>
                <w:lang w:val="en-US"/>
              </w:rPr>
            </m:ctrlPr>
          </m:dPr>
          <m:e>
            <m:f>
              <m:fPr>
                <m:ctrlPr>
                  <w:rPr>
                    <w:rFonts w:ascii="Cambria Math" w:eastAsiaTheme="minorEastAsia" w:hAnsi="Cambria Math"/>
                    <w:i/>
                    <w:sz w:val="28"/>
                    <w:szCs w:val="28"/>
                  </w:rPr>
                </m:ctrlPr>
              </m:fPr>
              <m:num>
                <m:sSub>
                  <m:sSubPr>
                    <m:ctrlPr>
                      <w:rPr>
                        <w:rFonts w:ascii="Cambria Math" w:eastAsiaTheme="minorEastAsia" w:hAnsi="Cambria Math"/>
                        <w:i/>
                        <w:sz w:val="28"/>
                        <w:szCs w:val="28"/>
                      </w:rPr>
                    </m:ctrlPr>
                  </m:sSubPr>
                  <m:e>
                    <m:r>
                      <w:rPr>
                        <w:rFonts w:ascii="Cambria Math" w:eastAsiaTheme="minorEastAsia" w:hAnsi="Cambria Math"/>
                        <w:sz w:val="28"/>
                        <w:szCs w:val="28"/>
                      </w:rPr>
                      <m:t>α</m:t>
                    </m:r>
                  </m:e>
                  <m:sub>
                    <m:r>
                      <w:rPr>
                        <w:rFonts w:ascii="Cambria Math" w:eastAsiaTheme="minorEastAsia" w:hAnsi="Cambria Math"/>
                        <w:sz w:val="28"/>
                        <w:szCs w:val="28"/>
                      </w:rPr>
                      <m:t>i</m:t>
                    </m:r>
                  </m:sub>
                </m:sSub>
                <m:r>
                  <w:rPr>
                    <w:rFonts w:ascii="Cambria Math" w:eastAsiaTheme="minorEastAsia" w:hAnsi="Cambria Math"/>
                    <w:sz w:val="28"/>
                    <w:szCs w:val="28"/>
                    <w:lang w:val="en-US"/>
                  </w:rPr>
                  <m:t>-</m:t>
                </m:r>
                <m:r>
                  <w:rPr>
                    <w:rFonts w:ascii="Cambria Math" w:eastAsiaTheme="minorEastAsia" w:hAnsi="Cambria Math"/>
                    <w:sz w:val="28"/>
                    <w:szCs w:val="28"/>
                  </w:rPr>
                  <m:t>m</m:t>
                </m:r>
                <m:r>
                  <w:rPr>
                    <w:rFonts w:ascii="Cambria Math" w:eastAsiaTheme="minorEastAsia" w:hAnsi="Cambria Math"/>
                    <w:sz w:val="28"/>
                    <w:szCs w:val="28"/>
                    <w:lang w:val="en-US"/>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lang w:val="en-US"/>
                  </w:rPr>
                  <m:t>)</m:t>
                </m:r>
              </m:num>
              <m:den>
                <m:r>
                  <w:rPr>
                    <w:rFonts w:ascii="Cambria Math" w:eastAsiaTheme="minorEastAsia" w:hAnsi="Cambria Math"/>
                    <w:sz w:val="28"/>
                    <w:szCs w:val="28"/>
                  </w:rPr>
                  <m:t>σ</m:t>
                </m:r>
                <m:r>
                  <w:rPr>
                    <w:rFonts w:ascii="Cambria Math" w:eastAsiaTheme="minorEastAsia" w:hAnsi="Cambria Math"/>
                    <w:sz w:val="28"/>
                    <w:szCs w:val="28"/>
                    <w:lang w:val="en-US"/>
                  </w:rPr>
                  <m:t>(</m:t>
                </m:r>
                <m:sSub>
                  <m:sSubPr>
                    <m:ctrlPr>
                      <w:rPr>
                        <w:rFonts w:ascii="Cambria Math" w:eastAsiaTheme="minorEastAsia" w:hAnsi="Cambria Math"/>
                        <w:i/>
                        <w:sz w:val="28"/>
                        <w:szCs w:val="28"/>
                      </w:rPr>
                    </m:ctrlPr>
                  </m:sSubPr>
                  <m:e>
                    <m:r>
                      <w:rPr>
                        <w:rFonts w:ascii="Cambria Math" w:eastAsiaTheme="minorEastAsia" w:hAnsi="Cambria Math"/>
                        <w:sz w:val="28"/>
                        <w:szCs w:val="28"/>
                      </w:rPr>
                      <m:t>T</m:t>
                    </m:r>
                  </m:e>
                  <m:sub>
                    <m:r>
                      <w:rPr>
                        <w:rFonts w:ascii="Cambria Math" w:eastAsiaTheme="minorEastAsia" w:hAnsi="Cambria Math"/>
                        <w:sz w:val="28"/>
                        <w:szCs w:val="28"/>
                      </w:rPr>
                      <m:t>i</m:t>
                    </m:r>
                  </m:sub>
                </m:sSub>
                <m:r>
                  <w:rPr>
                    <w:rFonts w:ascii="Cambria Math" w:eastAsiaTheme="minorEastAsia" w:hAnsi="Cambria Math"/>
                    <w:sz w:val="28"/>
                    <w:szCs w:val="28"/>
                    <w:lang w:val="en-US"/>
                  </w:rPr>
                  <m:t>)</m:t>
                </m:r>
              </m:den>
            </m:f>
          </m:e>
        </m:d>
        <m:r>
          <w:rPr>
            <w:rFonts w:ascii="Cambria Math" w:eastAsiaTheme="minorEastAsia" w:hAnsi="Cambria Math"/>
            <w:sz w:val="28"/>
            <w:szCs w:val="28"/>
            <w:lang w:val="en-US"/>
          </w:rPr>
          <m:t>,</m:t>
        </m:r>
      </m:oMath>
      <w:r w:rsidR="00EE67A4">
        <w:rPr>
          <w:rFonts w:ascii="Arial" w:hAnsi="Arial" w:cs="Arial"/>
          <w:sz w:val="20"/>
          <w:szCs w:val="20"/>
        </w:rPr>
        <w:t xml:space="preserve"> (Б.14)</w:t>
      </w:r>
    </w:p>
    <w:p w:rsidR="00A4629E" w:rsidRPr="00BB54B8" w:rsidRDefault="00A4629E" w:rsidP="00A4629E">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oMath>
      <w:r w:rsidRPr="00BB54B8">
        <w:rPr>
          <w:rFonts w:ascii="Arial" w:eastAsiaTheme="minorEastAsia" w:hAnsi="Arial" w:cs="Arial"/>
          <w:sz w:val="20"/>
          <w:szCs w:val="20"/>
        </w:rPr>
        <w:t xml:space="preserve"> – проверяемый -ый  </w:t>
      </w:r>
      <w:r w:rsidR="00934371" w:rsidRPr="00BB54B8">
        <w:rPr>
          <w:rFonts w:ascii="Arial" w:eastAsiaTheme="minorEastAsia" w:hAnsi="Arial" w:cs="Arial"/>
          <w:sz w:val="20"/>
          <w:szCs w:val="20"/>
        </w:rPr>
        <w:t>МПКИ</w:t>
      </w:r>
      <w:r w:rsidRPr="00BB54B8">
        <w:rPr>
          <w:rFonts w:ascii="Arial" w:eastAsiaTheme="minorEastAsia" w:hAnsi="Arial" w:cs="Arial"/>
          <w:sz w:val="20"/>
          <w:szCs w:val="20"/>
        </w:rPr>
        <w:t>;</w:t>
      </w:r>
    </w:p>
    <w:p w:rsidR="00A4629E" w:rsidRPr="00BB54B8" w:rsidRDefault="00A4629E" w:rsidP="00A4629E">
      <w:pPr>
        <w:ind w:firstLine="567"/>
        <w:contextualSpacing/>
        <w:jc w:val="both"/>
        <w:rPr>
          <w:rFonts w:ascii="Arial" w:eastAsiaTheme="minorEastAsia" w:hAnsi="Arial" w:cs="Arial"/>
          <w:sz w:val="20"/>
          <w:szCs w:val="20"/>
        </w:rPr>
      </w:pPr>
      <m:oMath>
        <m:r>
          <w:rPr>
            <w:rFonts w:ascii="Cambria Math" w:eastAsiaTheme="minorEastAsia" w:hAnsi="Cambria Math" w:cs="Arial"/>
            <w:sz w:val="20"/>
            <w:szCs w:val="20"/>
          </w:rPr>
          <m:t>m(</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 математическое ожидание случайной величины (МХ)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w:t>
      </w:r>
    </w:p>
    <w:p w:rsidR="00A4629E" w:rsidRPr="00BB54B8" w:rsidRDefault="00A4629E" w:rsidP="00A4629E">
      <w:pPr>
        <w:ind w:firstLine="567"/>
        <w:contextualSpacing/>
        <w:jc w:val="both"/>
        <w:rPr>
          <w:rFonts w:ascii="Arial" w:eastAsiaTheme="minorEastAsia" w:hAnsi="Arial" w:cs="Arial"/>
          <w:sz w:val="20"/>
          <w:szCs w:val="20"/>
        </w:rPr>
      </w:pPr>
      <m:oMath>
        <m:r>
          <w:rPr>
            <w:rFonts w:ascii="Cambria Math" w:eastAsiaTheme="minorEastAsia" w:hAnsi="Cambria Math" w:cs="Arial"/>
            <w:sz w:val="20"/>
            <w:szCs w:val="20"/>
          </w:rPr>
          <m:t>σ(</m:t>
        </m:r>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T</m:t>
            </m:r>
          </m:e>
          <m:sub>
            <m:r>
              <w:rPr>
                <w:rFonts w:ascii="Cambria Math" w:eastAsiaTheme="minorEastAsia" w:hAnsi="Cambria Math" w:cs="Arial"/>
                <w:sz w:val="20"/>
                <w:szCs w:val="20"/>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 среднеквадратичное отклонение случайной величины (МХ)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hAnsi="Arial" w:cs="Arial"/>
          <w:sz w:val="20"/>
          <w:szCs w:val="20"/>
        </w:rPr>
        <w:t>Б.1.3.1.7.3 </w:t>
      </w:r>
      <w:r w:rsidRPr="00BB54B8">
        <w:rPr>
          <w:rFonts w:ascii="Arial" w:eastAsiaTheme="minorEastAsia" w:hAnsi="Arial" w:cs="Arial"/>
          <w:sz w:val="20"/>
          <w:szCs w:val="20"/>
        </w:rPr>
        <w:t xml:space="preserve">Сравнивают рассчитанное значение вероятности метрологической исправности по этой характеристике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m:t>
        </m:r>
      </m:oMath>
      <w:r w:rsidRPr="00BB54B8">
        <w:rPr>
          <w:rFonts w:ascii="Arial" w:eastAsiaTheme="minorEastAsia" w:hAnsi="Arial" w:cs="Arial"/>
          <w:sz w:val="20"/>
          <w:szCs w:val="20"/>
        </w:rPr>
        <w:t xml:space="preserve"> в момент времени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с нормируемым значением критерия </w:t>
      </w:r>
      <m:oMath>
        <m:sSub>
          <m:sSubPr>
            <m:ctrlPr>
              <w:rPr>
                <w:rFonts w:ascii="Cambria Math" w:eastAsiaTheme="minorEastAsia" w:hAnsi="Cambria Math" w:cs="Arial"/>
                <w:i/>
                <w:sz w:val="20"/>
                <w:szCs w:val="20"/>
              </w:rPr>
            </m:ctrlPr>
          </m:sSubPr>
          <m:e>
            <m:sSup>
              <m:sSupPr>
                <m:ctrlPr>
                  <w:rPr>
                    <w:rFonts w:ascii="Cambria Math" w:eastAsiaTheme="minorEastAsia" w:hAnsi="Cambria Math" w:cs="Arial"/>
                    <w:i/>
                    <w:sz w:val="20"/>
                    <w:szCs w:val="20"/>
                  </w:rPr>
                </m:ctrlPr>
              </m:sSupPr>
              <m:e>
                <m:r>
                  <w:rPr>
                    <w:rFonts w:ascii="Cambria Math" w:eastAsiaTheme="minorEastAsia" w:hAnsi="Cambria Math" w:cs="Arial"/>
                    <w:sz w:val="20"/>
                    <w:szCs w:val="20"/>
                  </w:rPr>
                  <m:t>P</m:t>
                </m:r>
              </m:e>
              <m:sup>
                <m:r>
                  <w:rPr>
                    <w:rFonts w:ascii="Cambria Math" w:eastAsiaTheme="minorEastAsia" w:hAnsi="Cambria Math" w:cs="Arial"/>
                    <w:sz w:val="20"/>
                    <w:szCs w:val="20"/>
                  </w:rPr>
                  <m:t>*</m:t>
                </m:r>
              </m:sup>
            </m:sSup>
          </m:e>
          <m:sub>
            <m:r>
              <w:rPr>
                <w:rFonts w:ascii="Cambria Math" w:eastAsiaTheme="minorEastAsia" w:hAnsi="Cambria Math" w:cs="Arial"/>
                <w:sz w:val="20"/>
                <w:szCs w:val="20"/>
              </w:rPr>
              <m:t>М.И.</m:t>
            </m:r>
          </m:sub>
        </m:sSub>
      </m:oMath>
      <w:r w:rsidRPr="00BB54B8">
        <w:rPr>
          <w:rFonts w:ascii="Arial" w:eastAsiaTheme="minorEastAsia" w:hAnsi="Arial" w:cs="Arial"/>
          <w:sz w:val="20"/>
          <w:szCs w:val="20"/>
        </w:rPr>
        <w:t xml:space="preserve"> (для СЗМ берется как 0,95). Если </w:t>
      </w: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)&gt;</m:t>
        </m:r>
        <m:sSub>
          <m:sSubPr>
            <m:ctrlPr>
              <w:rPr>
                <w:rFonts w:ascii="Cambria Math" w:eastAsiaTheme="minorEastAsia" w:hAnsi="Cambria Math" w:cs="Arial"/>
                <w:i/>
                <w:sz w:val="20"/>
                <w:szCs w:val="20"/>
              </w:rPr>
            </m:ctrlPr>
          </m:sSubPr>
          <m:e>
            <m:sSup>
              <m:sSupPr>
                <m:ctrlPr>
                  <w:rPr>
                    <w:rFonts w:ascii="Cambria Math" w:eastAsiaTheme="minorEastAsia" w:hAnsi="Cambria Math" w:cs="Arial"/>
                    <w:i/>
                    <w:sz w:val="20"/>
                    <w:szCs w:val="20"/>
                  </w:rPr>
                </m:ctrlPr>
              </m:sSupPr>
              <m:e>
                <m:r>
                  <w:rPr>
                    <w:rFonts w:ascii="Cambria Math" w:eastAsiaTheme="minorEastAsia" w:hAnsi="Cambria Math" w:cs="Arial"/>
                    <w:sz w:val="20"/>
                    <w:szCs w:val="20"/>
                  </w:rPr>
                  <m:t>P</m:t>
                </m:r>
              </m:e>
              <m:sup>
                <m:r>
                  <w:rPr>
                    <w:rFonts w:ascii="Cambria Math" w:eastAsiaTheme="minorEastAsia" w:hAnsi="Cambria Math" w:cs="Arial"/>
                    <w:sz w:val="20"/>
                    <w:szCs w:val="20"/>
                  </w:rPr>
                  <m:t>*</m:t>
                </m:r>
              </m:sup>
            </m:sSup>
          </m:e>
          <m:sub>
            <m:r>
              <w:rPr>
                <w:rFonts w:ascii="Cambria Math" w:eastAsiaTheme="minorEastAsia" w:hAnsi="Cambria Math" w:cs="Arial"/>
                <w:sz w:val="20"/>
                <w:szCs w:val="20"/>
              </w:rPr>
              <m:t>М.И.</m:t>
            </m:r>
          </m:sub>
        </m:sSub>
      </m:oMath>
      <w:r w:rsidRPr="00BB54B8">
        <w:rPr>
          <w:rFonts w:ascii="Arial" w:eastAsiaTheme="minorEastAsia" w:hAnsi="Arial" w:cs="Arial"/>
          <w:sz w:val="20"/>
          <w:szCs w:val="20"/>
        </w:rPr>
        <w:t xml:space="preserve">, то выбирают МПИ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r>
              <w:rPr>
                <w:rFonts w:ascii="Cambria Math" w:eastAsiaTheme="minorEastAsia" w:hAnsi="Cambria Math" w:cs="Arial"/>
                <w:sz w:val="20"/>
                <w:szCs w:val="20"/>
              </w:rPr>
              <m:t>+1</m:t>
            </m:r>
          </m:sub>
        </m:sSub>
        <m:r>
          <w:rPr>
            <w:rFonts w:ascii="Cambria Math" w:eastAsiaTheme="minorEastAsia" w:hAnsi="Cambria Math" w:cs="Arial"/>
            <w:sz w:val="20"/>
            <w:szCs w:val="20"/>
          </w:rPr>
          <m:t>&gt;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ближайшее к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oMath>
      <w:r w:rsidRPr="00BB54B8">
        <w:rPr>
          <w:rFonts w:ascii="Arial" w:eastAsiaTheme="minorEastAsia" w:hAnsi="Arial" w:cs="Arial"/>
          <w:sz w:val="20"/>
          <w:szCs w:val="20"/>
        </w:rPr>
        <w:t xml:space="preserve"> с шагом 6 мес.</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eastAsiaTheme="minorEastAsia" w:hAnsi="Arial" w:cs="Arial"/>
          <w:sz w:val="20"/>
          <w:szCs w:val="20"/>
        </w:rPr>
        <w:t>Б.1.3.1.7.4 Далее повторяют вышеозначенные операции до тех пор, пока результаты расчетов не будут удовлетворять условию:</w:t>
      </w:r>
    </w:p>
    <w:p w:rsidR="00A4629E" w:rsidRPr="00BB54B8" w:rsidRDefault="00142F52" w:rsidP="00EE67A4">
      <w:pPr>
        <w:contextualSpacing/>
        <w:jc w:val="center"/>
        <w:rPr>
          <w:rFonts w:ascii="Arial" w:eastAsiaTheme="minorEastAsia" w:hAnsi="Arial" w:cs="Arial"/>
          <w:sz w:val="20"/>
          <w:szCs w:val="20"/>
        </w:rPr>
      </w:pPr>
      <m:oMath>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М.И.</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in</m:t>
                </m:r>
              </m:sub>
            </m:sSub>
          </m:e>
        </m:d>
        <m:r>
          <w:rPr>
            <w:rFonts w:ascii="Cambria Math" w:eastAsiaTheme="minorEastAsia" w:hAnsi="Cambria Math"/>
            <w:sz w:val="28"/>
            <w:szCs w:val="28"/>
          </w:rPr>
          <m:t>&lt;</m:t>
        </m:r>
        <m:sSub>
          <m:sSubPr>
            <m:ctrlPr>
              <w:rPr>
                <w:rFonts w:ascii="Cambria Math" w:eastAsiaTheme="minorEastAsia" w:hAnsi="Cambria Math"/>
                <w:i/>
                <w:sz w:val="28"/>
                <w:szCs w:val="28"/>
              </w:rPr>
            </m:ctrlPr>
          </m:sSubPr>
          <m:e>
            <m:sSup>
              <m:sSupPr>
                <m:ctrlPr>
                  <w:rPr>
                    <w:rFonts w:ascii="Cambria Math" w:eastAsiaTheme="minorEastAsia" w:hAnsi="Cambria Math"/>
                    <w:i/>
                    <w:sz w:val="28"/>
                    <w:szCs w:val="28"/>
                  </w:rPr>
                </m:ctrlPr>
              </m:sSupPr>
              <m:e>
                <m:r>
                  <w:rPr>
                    <w:rFonts w:ascii="Cambria Math" w:eastAsiaTheme="minorEastAsia" w:hAnsi="Cambria Math"/>
                    <w:sz w:val="28"/>
                    <w:szCs w:val="28"/>
                  </w:rPr>
                  <m:t>P</m:t>
                </m:r>
              </m:e>
              <m:sup>
                <m:r>
                  <w:rPr>
                    <w:rFonts w:ascii="Cambria Math" w:eastAsiaTheme="minorEastAsia" w:hAnsi="Cambria Math"/>
                    <w:sz w:val="28"/>
                    <w:szCs w:val="28"/>
                  </w:rPr>
                  <m:t>*</m:t>
                </m:r>
              </m:sup>
            </m:sSup>
          </m:e>
          <m:sub>
            <m:r>
              <w:rPr>
                <w:rFonts w:ascii="Cambria Math" w:eastAsiaTheme="minorEastAsia" w:hAnsi="Cambria Math"/>
                <w:sz w:val="28"/>
                <w:szCs w:val="28"/>
              </w:rPr>
              <m:t>М.И.</m:t>
            </m:r>
          </m:sub>
        </m:sSub>
        <m:r>
          <w:rPr>
            <w:rFonts w:ascii="Cambria Math" w:eastAsiaTheme="minorEastAsia" w:hAnsi="Cambria Math"/>
            <w:sz w:val="28"/>
            <w:szCs w:val="28"/>
          </w:rPr>
          <m:t>&lt;</m:t>
        </m:r>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М.И.</m:t>
            </m:r>
          </m:sub>
        </m:sSub>
        <m:d>
          <m:dPr>
            <m:ctrlPr>
              <w:rPr>
                <w:rFonts w:ascii="Cambria Math" w:eastAsiaTheme="minorEastAsia" w:hAnsi="Cambria Math"/>
                <w:i/>
                <w:sz w:val="28"/>
                <w:szCs w:val="28"/>
              </w:rPr>
            </m:ctrlPr>
          </m:dPr>
          <m:e>
            <m:sSub>
              <m:sSubPr>
                <m:ctrlPr>
                  <w:rPr>
                    <w:rFonts w:ascii="Cambria Math" w:eastAsiaTheme="minorEastAsia" w:hAnsi="Cambria Math"/>
                    <w:i/>
                    <w:sz w:val="28"/>
                    <w:szCs w:val="28"/>
                    <w:lang w:val="en-US"/>
                  </w:rPr>
                </m:ctrlPr>
              </m:sSubPr>
              <m:e>
                <m:r>
                  <w:rPr>
                    <w:rFonts w:ascii="Cambria Math" w:eastAsiaTheme="minorEastAsia" w:hAnsi="Cambria Math"/>
                    <w:sz w:val="28"/>
                    <w:szCs w:val="28"/>
                    <w:lang w:val="en-US"/>
                  </w:rPr>
                  <m:t>T</m:t>
                </m:r>
              </m:e>
              <m:sub>
                <m:r>
                  <w:rPr>
                    <w:rFonts w:ascii="Cambria Math" w:eastAsiaTheme="minorEastAsia" w:hAnsi="Cambria Math"/>
                    <w:sz w:val="28"/>
                    <w:szCs w:val="28"/>
                    <w:lang w:val="en-US"/>
                  </w:rPr>
                  <m:t>in+1</m:t>
                </m:r>
              </m:sub>
            </m:sSub>
          </m:e>
        </m:d>
      </m:oMath>
      <w:r w:rsidR="00EE67A4" w:rsidRPr="00EE67A4">
        <w:rPr>
          <w:rFonts w:ascii="Arial" w:eastAsiaTheme="minorEastAsia" w:hAnsi="Arial" w:cs="Arial"/>
          <w:sz w:val="28"/>
          <w:szCs w:val="28"/>
        </w:rPr>
        <w:t>,</w:t>
      </w:r>
      <w:r w:rsidR="00EE67A4">
        <w:rPr>
          <w:rFonts w:ascii="Arial" w:eastAsiaTheme="minorEastAsia" w:hAnsi="Arial" w:cs="Arial"/>
          <w:sz w:val="20"/>
          <w:szCs w:val="20"/>
        </w:rPr>
        <w:t xml:space="preserve"> (Б.15)</w:t>
      </w:r>
    </w:p>
    <w:p w:rsidR="00A4629E" w:rsidRPr="00BB54B8" w:rsidRDefault="00A4629E" w:rsidP="00BB54B8">
      <w:pPr>
        <w:ind w:firstLine="709"/>
        <w:contextualSpacing/>
        <w:jc w:val="both"/>
        <w:rPr>
          <w:rFonts w:ascii="Arial" w:eastAsiaTheme="minorEastAsia" w:hAnsi="Arial" w:cs="Arial"/>
          <w:sz w:val="20"/>
          <w:szCs w:val="20"/>
        </w:rPr>
      </w:pPr>
      <w:r w:rsidRPr="00BB54B8">
        <w:rPr>
          <w:rFonts w:ascii="Arial" w:eastAsiaTheme="minorEastAsia" w:hAnsi="Arial" w:cs="Arial"/>
          <w:sz w:val="20"/>
          <w:szCs w:val="20"/>
        </w:rPr>
        <w:t>Б.1.3.1.8 Полученное таким образом значение МПКИ не будет отражать действительный период, при котором метрологический отказ (превышение МХ установленных пределов) не наступит с вероятностью 0,95 или 95 % для СИ данного типа.</w:t>
      </w:r>
    </w:p>
    <w:p w:rsidR="003C7A58" w:rsidRDefault="00522D3C" w:rsidP="00BB54B8">
      <w:pPr>
        <w:ind w:firstLine="567"/>
        <w:jc w:val="both"/>
        <w:rPr>
          <w:rFonts w:ascii="Arial" w:hAnsi="Arial" w:cs="Arial"/>
          <w:b/>
          <w:sz w:val="20"/>
          <w:szCs w:val="20"/>
        </w:rPr>
      </w:pPr>
      <w:r w:rsidRPr="00BB54B8">
        <w:rPr>
          <w:rFonts w:ascii="Arial" w:hAnsi="Arial" w:cs="Arial"/>
          <w:b/>
          <w:sz w:val="20"/>
          <w:szCs w:val="20"/>
        </w:rPr>
        <w:tab/>
      </w:r>
    </w:p>
    <w:p w:rsidR="00522D3C" w:rsidRPr="00BB54B8" w:rsidRDefault="003C7A58" w:rsidP="00BB54B8">
      <w:pPr>
        <w:ind w:firstLine="567"/>
        <w:jc w:val="both"/>
        <w:rPr>
          <w:rFonts w:ascii="Arial" w:hAnsi="Arial" w:cs="Arial"/>
          <w:b/>
          <w:sz w:val="20"/>
          <w:szCs w:val="20"/>
        </w:rPr>
      </w:pPr>
      <w:r>
        <w:rPr>
          <w:rFonts w:ascii="Arial" w:hAnsi="Arial" w:cs="Arial"/>
          <w:b/>
          <w:sz w:val="20"/>
          <w:szCs w:val="20"/>
        </w:rPr>
        <w:tab/>
      </w:r>
      <w:r w:rsidR="00522D3C" w:rsidRPr="00BB54B8">
        <w:rPr>
          <w:rFonts w:ascii="Arial" w:hAnsi="Arial" w:cs="Arial"/>
          <w:b/>
          <w:sz w:val="20"/>
          <w:szCs w:val="20"/>
        </w:rPr>
        <w:t xml:space="preserve">Б.1.3.2 </w:t>
      </w:r>
      <w:r w:rsidR="00BB54B8">
        <w:rPr>
          <w:rFonts w:ascii="Arial" w:hAnsi="Arial" w:cs="Arial"/>
          <w:b/>
          <w:sz w:val="20"/>
          <w:szCs w:val="20"/>
        </w:rPr>
        <w:t>Метод</w:t>
      </w:r>
      <w:r w:rsidR="00BB54B8" w:rsidRPr="00BB54B8">
        <w:rPr>
          <w:rFonts w:ascii="Arial" w:hAnsi="Arial" w:cs="Arial"/>
          <w:b/>
          <w:sz w:val="20"/>
          <w:szCs w:val="20"/>
        </w:rPr>
        <w:t xml:space="preserve"> </w:t>
      </w:r>
      <w:r w:rsidR="00522D3C" w:rsidRPr="00BB54B8">
        <w:rPr>
          <w:rFonts w:ascii="Arial" w:hAnsi="Arial" w:cs="Arial"/>
          <w:b/>
          <w:sz w:val="20"/>
          <w:szCs w:val="20"/>
        </w:rPr>
        <w:t>(</w:t>
      </w:r>
      <w:r w:rsidR="00F046D3" w:rsidRPr="00BB54B8">
        <w:rPr>
          <w:rFonts w:ascii="Arial" w:hAnsi="Arial" w:cs="Arial"/>
          <w:b/>
          <w:sz w:val="20"/>
          <w:szCs w:val="20"/>
        </w:rPr>
        <w:t>Б</w:t>
      </w:r>
      <w:r w:rsidR="00522D3C" w:rsidRPr="00BB54B8">
        <w:rPr>
          <w:rFonts w:ascii="Arial" w:hAnsi="Arial" w:cs="Arial"/>
          <w:b/>
          <w:sz w:val="20"/>
          <w:szCs w:val="20"/>
        </w:rPr>
        <w:t>) оценки МПКИ</w:t>
      </w:r>
    </w:p>
    <w:p w:rsidR="00E67091" w:rsidRPr="00BB54B8" w:rsidRDefault="00A3300B" w:rsidP="00E67091">
      <w:pPr>
        <w:ind w:firstLine="709"/>
        <w:jc w:val="both"/>
        <w:rPr>
          <w:rFonts w:ascii="Arial" w:hAnsi="Arial" w:cs="Arial"/>
          <w:sz w:val="20"/>
          <w:szCs w:val="20"/>
        </w:rPr>
      </w:pPr>
      <w:r w:rsidRPr="00BB54B8">
        <w:rPr>
          <w:rFonts w:ascii="Arial" w:hAnsi="Arial" w:cs="Arial"/>
          <w:sz w:val="20"/>
          <w:szCs w:val="20"/>
        </w:rPr>
        <w:t>Б.1.3.2.1 Условия сбора статистических данных и группирования результатов аналогичны</w:t>
      </w:r>
      <w:r w:rsidR="00F25E83" w:rsidRPr="00BB54B8">
        <w:rPr>
          <w:rFonts w:ascii="Arial" w:hAnsi="Arial" w:cs="Arial"/>
          <w:sz w:val="20"/>
          <w:szCs w:val="20"/>
        </w:rPr>
        <w:br/>
      </w:r>
      <w:r w:rsidRPr="00BB54B8">
        <w:rPr>
          <w:rFonts w:ascii="Arial" w:hAnsi="Arial" w:cs="Arial"/>
          <w:sz w:val="20"/>
          <w:szCs w:val="20"/>
        </w:rPr>
        <w:t xml:space="preserve">п. Б.1.3.1, за исключением того, что регистрация действительных значений МХ не производится. Регистрируется только результат – годен/не годен. </w:t>
      </w:r>
    </w:p>
    <w:p w:rsidR="00E67091" w:rsidRPr="00BB54B8" w:rsidRDefault="00F25E83" w:rsidP="00E67091">
      <w:pPr>
        <w:ind w:firstLine="709"/>
        <w:jc w:val="both"/>
        <w:rPr>
          <w:rFonts w:ascii="Arial" w:eastAsiaTheme="minorEastAsia" w:hAnsi="Arial" w:cs="Arial"/>
          <w:sz w:val="20"/>
          <w:szCs w:val="20"/>
        </w:rPr>
      </w:pPr>
      <w:r w:rsidRPr="00BB54B8">
        <w:rPr>
          <w:rFonts w:ascii="Arial" w:hAnsi="Arial" w:cs="Arial"/>
          <w:sz w:val="20"/>
          <w:szCs w:val="20"/>
        </w:rPr>
        <w:t>Б.1.3.2.2 </w:t>
      </w:r>
      <w:r w:rsidR="00934371" w:rsidRPr="00BB54B8">
        <w:rPr>
          <w:rFonts w:ascii="Arial" w:hAnsi="Arial" w:cs="Arial"/>
          <w:sz w:val="20"/>
          <w:szCs w:val="20"/>
        </w:rPr>
        <w:t xml:space="preserve">Подсчитывают статистические вероятности </w:t>
      </w:r>
      <m:oMath>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r>
          <w:rPr>
            <w:rFonts w:ascii="Cambria Math" w:eastAsiaTheme="minorEastAsia" w:hAnsi="Cambria Math" w:cs="Arial"/>
            <w:sz w:val="20"/>
            <w:szCs w:val="20"/>
          </w:rPr>
          <m:t>(</m:t>
        </m:r>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r>
          <w:rPr>
            <w:rFonts w:ascii="Cambria Math" w:eastAsiaTheme="minorEastAsia" w:hAnsi="Cambria Math" w:cs="Arial"/>
            <w:sz w:val="20"/>
            <w:szCs w:val="20"/>
          </w:rPr>
          <m:t>)</m:t>
        </m:r>
      </m:oMath>
      <w:r w:rsidR="00934371" w:rsidRPr="00BB54B8">
        <w:rPr>
          <w:rFonts w:ascii="Arial" w:eastAsiaTheme="minorEastAsia" w:hAnsi="Arial" w:cs="Arial"/>
          <w:sz w:val="20"/>
          <w:szCs w:val="20"/>
        </w:rPr>
        <w:t xml:space="preserve"> </w:t>
      </w:r>
      <w:r w:rsidR="00934371" w:rsidRPr="00BB54B8">
        <w:rPr>
          <w:rFonts w:ascii="Arial" w:hAnsi="Arial" w:cs="Arial"/>
          <w:sz w:val="20"/>
          <w:szCs w:val="20"/>
        </w:rPr>
        <w:t xml:space="preserve"> признания СИ годным по результатам </w:t>
      </w:r>
      <w:r w:rsidR="00934371" w:rsidRPr="00BB54B8">
        <w:rPr>
          <w:rFonts w:ascii="Arial" w:eastAsiaTheme="minorEastAsia" w:hAnsi="Arial" w:cs="Arial"/>
          <w:sz w:val="20"/>
          <w:szCs w:val="20"/>
        </w:rPr>
        <w:t>-го метрологического контроля.</w:t>
      </w:r>
    </w:p>
    <w:p w:rsidR="00934371" w:rsidRPr="00BB54B8" w:rsidRDefault="00934371" w:rsidP="00E67091">
      <w:pPr>
        <w:ind w:firstLine="709"/>
        <w:jc w:val="both"/>
        <w:rPr>
          <w:rFonts w:ascii="Arial" w:eastAsiaTheme="minorEastAsia" w:hAnsi="Arial" w:cs="Arial"/>
          <w:sz w:val="20"/>
          <w:szCs w:val="20"/>
        </w:rPr>
      </w:pPr>
      <w:r w:rsidRPr="00BB54B8">
        <w:rPr>
          <w:rFonts w:ascii="Arial" w:eastAsiaTheme="minorEastAsia" w:hAnsi="Arial" w:cs="Arial"/>
          <w:sz w:val="20"/>
          <w:szCs w:val="20"/>
        </w:rPr>
        <w:t>Б.1.3.</w:t>
      </w:r>
      <w:r w:rsidR="00E87B87" w:rsidRPr="00BB54B8">
        <w:rPr>
          <w:rFonts w:ascii="Arial" w:eastAsiaTheme="minorEastAsia" w:hAnsi="Arial" w:cs="Arial"/>
          <w:sz w:val="20"/>
          <w:szCs w:val="20"/>
        </w:rPr>
        <w:t>2</w:t>
      </w:r>
      <w:r w:rsidRPr="00BB54B8">
        <w:rPr>
          <w:rFonts w:ascii="Arial" w:eastAsiaTheme="minorEastAsia" w:hAnsi="Arial" w:cs="Arial"/>
          <w:sz w:val="20"/>
          <w:szCs w:val="20"/>
        </w:rPr>
        <w:t xml:space="preserve">.3 Принимают допущение о веерном случайном процессе изменения МХ во времени. Определяет первую оценку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1</m:t>
            </m:r>
          </m:sub>
        </m:sSub>
      </m:oMath>
      <w:r w:rsidRPr="00BB54B8">
        <w:rPr>
          <w:rFonts w:ascii="Arial" w:eastAsiaTheme="minorEastAsia" w:hAnsi="Arial" w:cs="Arial"/>
          <w:sz w:val="20"/>
          <w:szCs w:val="20"/>
        </w:rPr>
        <w:t xml:space="preserve"> следующим образом:</w:t>
      </w:r>
    </w:p>
    <w:p w:rsidR="00934371" w:rsidRPr="00BB54B8" w:rsidRDefault="00E87B87" w:rsidP="00E67091">
      <w:pPr>
        <w:ind w:firstLine="709"/>
        <w:jc w:val="both"/>
        <w:rPr>
          <w:rFonts w:ascii="Arial" w:eastAsiaTheme="minorEastAsia" w:hAnsi="Arial" w:cs="Arial"/>
          <w:sz w:val="20"/>
          <w:szCs w:val="20"/>
        </w:rPr>
      </w:pPr>
      <w:r w:rsidRPr="00BB54B8">
        <w:rPr>
          <w:rFonts w:ascii="Arial" w:eastAsiaTheme="minorEastAsia" w:hAnsi="Arial" w:cs="Arial"/>
          <w:sz w:val="20"/>
          <w:szCs w:val="20"/>
        </w:rPr>
        <w:t>Б.1.3.2.3.1 О</w:t>
      </w:r>
      <w:r w:rsidR="00934371" w:rsidRPr="00BB54B8">
        <w:rPr>
          <w:rFonts w:ascii="Arial" w:eastAsiaTheme="minorEastAsia" w:hAnsi="Arial" w:cs="Arial"/>
          <w:sz w:val="20"/>
          <w:szCs w:val="20"/>
        </w:rPr>
        <w:t>пределяют статистические оценки параметров дрейфа погрешности при этом допущении:</w:t>
      </w:r>
    </w:p>
    <w:p w:rsidR="00934371" w:rsidRPr="00EE67A4" w:rsidRDefault="00142F52" w:rsidP="00E67091">
      <w:pPr>
        <w:ind w:firstLine="709"/>
        <w:jc w:val="both"/>
        <w:rPr>
          <w:rFonts w:ascii="Arial" w:hAnsi="Arial" w:cs="Arial"/>
          <w:sz w:val="28"/>
          <w:szCs w:val="28"/>
        </w:rPr>
      </w:pPr>
      <m:oMath>
        <m:acc>
          <m:accPr>
            <m:chr m:val="̅"/>
            <m:ctrlPr>
              <w:rPr>
                <w:rFonts w:ascii="Cambria Math" w:hAnsi="Cambria Math" w:cs="Arial"/>
                <w:i/>
                <w:sz w:val="28"/>
                <w:szCs w:val="28"/>
              </w:rPr>
            </m:ctrlPr>
          </m:accPr>
          <m:e>
            <m:r>
              <w:rPr>
                <w:rFonts w:ascii="Cambria Math" w:hAnsi="Cambria Math" w:cs="Arial"/>
                <w:sz w:val="28"/>
                <w:szCs w:val="28"/>
              </w:rPr>
              <m:t>m</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 xml:space="preserve">=0 и </m:t>
        </m:r>
        <m:acc>
          <m:accPr>
            <m:chr m:val="̅"/>
            <m:ctrlPr>
              <w:rPr>
                <w:rFonts w:ascii="Cambria Math" w:hAnsi="Cambria Math" w:cs="Arial"/>
                <w:i/>
                <w:sz w:val="28"/>
                <w:szCs w:val="28"/>
              </w:rPr>
            </m:ctrlPr>
          </m:accPr>
          <m:e>
            <m:r>
              <w:rPr>
                <w:rFonts w:ascii="Cambria Math" w:hAnsi="Cambria Math" w:cs="Arial"/>
                <w:sz w:val="28"/>
                <w:szCs w:val="28"/>
              </w:rPr>
              <m:t>σ</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m:t>
            </m:r>
          </m:num>
          <m:den>
            <m:sSub>
              <m:sSubPr>
                <m:ctrlPr>
                  <w:rPr>
                    <w:rFonts w:ascii="Cambria Math" w:hAnsi="Cambria Math" w:cs="Arial"/>
                    <w:sz w:val="28"/>
                    <w:szCs w:val="28"/>
                    <w:shd w:val="clear" w:color="auto" w:fill="FFFFFF"/>
                  </w:rPr>
                </m:ctrlPr>
              </m:sSubPr>
              <m:e>
                <m:r>
                  <m:rPr>
                    <m:sty m:val="p"/>
                  </m:rPr>
                  <w:rPr>
                    <w:rFonts w:ascii="Cambria Math" w:hAnsi="Cambria Math" w:cs="Arial"/>
                    <w:sz w:val="28"/>
                    <w:szCs w:val="28"/>
                    <w:shd w:val="clear" w:color="auto" w:fill="FFFFFF"/>
                  </w:rPr>
                  <m:t>λ</m:t>
                </m:r>
              </m:e>
              <m:sub>
                <m:r>
                  <w:rPr>
                    <w:rFonts w:ascii="Cambria Math" w:hAnsi="Cambria Math" w:cs="Arial"/>
                    <w:sz w:val="28"/>
                    <w:szCs w:val="28"/>
                    <w:shd w:val="clear" w:color="auto" w:fill="FFFFFF"/>
                  </w:rPr>
                  <m:t>0,5(1+</m:t>
                </m:r>
                <m:acc>
                  <m:accPr>
                    <m:chr m:val="̅"/>
                    <m:ctrlPr>
                      <w:rPr>
                        <w:rFonts w:ascii="Cambria Math" w:eastAsiaTheme="minorEastAsia" w:hAnsi="Cambria Math" w:cs="Arial"/>
                        <w:i/>
                        <w:sz w:val="28"/>
                        <w:szCs w:val="28"/>
                      </w:rPr>
                    </m:ctrlPr>
                  </m:accPr>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P</m:t>
                        </m:r>
                      </m:e>
                      <m:sub>
                        <m:r>
                          <w:rPr>
                            <w:rFonts w:ascii="Cambria Math" w:eastAsiaTheme="minorEastAsia" w:hAnsi="Cambria Math" w:cs="Arial"/>
                            <w:sz w:val="28"/>
                            <w:szCs w:val="28"/>
                          </w:rPr>
                          <m:t>М.И.</m:t>
                        </m:r>
                      </m:sub>
                    </m:sSub>
                  </m:e>
                </m:acc>
                <m:d>
                  <m:dPr>
                    <m:ctrlPr>
                      <w:rPr>
                        <w:rFonts w:ascii="Cambria Math" w:eastAsiaTheme="minorEastAsia" w:hAnsi="Cambria Math" w:cs="Arial"/>
                        <w:i/>
                        <w:sz w:val="28"/>
                        <w:szCs w:val="28"/>
                      </w:rPr>
                    </m:ctrlPr>
                  </m:dPr>
                  <m:e>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lang w:val="en-US"/>
                          </w:rPr>
                          <m:t>i</m:t>
                        </m:r>
                      </m:sub>
                    </m:sSub>
                  </m:e>
                </m:d>
                <m:r>
                  <w:rPr>
                    <w:rFonts w:ascii="Cambria Math" w:hAnsi="Cambria Math" w:cs="Arial"/>
                    <w:sz w:val="28"/>
                    <w:szCs w:val="28"/>
                    <w:shd w:val="clear" w:color="auto" w:fill="FFFFFF"/>
                  </w:rPr>
                  <m:t>)</m:t>
                </m:r>
              </m:sub>
            </m:sSub>
          </m:den>
        </m:f>
        <m:r>
          <w:rPr>
            <w:rFonts w:ascii="Cambria Math" w:hAnsi="Cambria Math" w:cs="Arial"/>
            <w:sz w:val="28"/>
            <w:szCs w:val="28"/>
          </w:rPr>
          <m:t xml:space="preserve">, </m:t>
        </m:r>
        <m:r>
          <w:rPr>
            <w:rFonts w:ascii="Cambria Math" w:hAnsi="Cambria Math" w:cs="Arial"/>
            <w:sz w:val="28"/>
            <w:szCs w:val="28"/>
            <w:lang w:val="en-US"/>
          </w:rPr>
          <m:t>i=1,2,…,</m:t>
        </m:r>
      </m:oMath>
      <w:r w:rsidR="00EE67A4" w:rsidRPr="00EE67A4">
        <w:rPr>
          <w:rFonts w:ascii="Arial" w:hAnsi="Arial" w:cs="Arial"/>
          <w:sz w:val="20"/>
          <w:szCs w:val="20"/>
        </w:rPr>
        <w:t>(Б.16)</w:t>
      </w:r>
    </w:p>
    <w:p w:rsidR="00E87B87" w:rsidRPr="00BB54B8" w:rsidRDefault="00E87B87" w:rsidP="00E87B87">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hAnsi="Cambria Math" w:cs="Arial"/>
                <w:shd w:val="clear" w:color="auto" w:fill="FFFFFF"/>
              </w:rPr>
            </m:ctrlPr>
          </m:sSubPr>
          <m:e>
            <m:r>
              <m:rPr>
                <m:sty m:val="p"/>
              </m:rPr>
              <w:rPr>
                <w:rFonts w:ascii="Cambria Math" w:hAnsi="Cambria Math" w:cs="Arial"/>
                <w:shd w:val="clear" w:color="auto" w:fill="FFFFFF"/>
              </w:rPr>
              <m:t>λ</m:t>
            </m:r>
          </m:e>
          <m:sub>
            <m:r>
              <w:rPr>
                <w:rFonts w:ascii="Cambria Math" w:hAnsi="Cambria Math" w:cs="Arial"/>
                <w:shd w:val="clear" w:color="auto" w:fill="FFFFFF"/>
              </w:rPr>
              <m:t>0,5(1+</m:t>
            </m:r>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e>
            </m:d>
            <m:r>
              <w:rPr>
                <w:rFonts w:ascii="Cambria Math" w:hAnsi="Cambria Math" w:cs="Arial"/>
                <w:shd w:val="clear" w:color="auto" w:fill="FFFFFF"/>
              </w:rPr>
              <m:t>)</m:t>
            </m:r>
          </m:sub>
        </m:sSub>
      </m:oMath>
      <w:r w:rsidRPr="00BB54B8">
        <w:rPr>
          <w:rFonts w:ascii="Arial" w:eastAsiaTheme="minorEastAsia" w:hAnsi="Arial" w:cs="Arial"/>
          <w:sz w:val="20"/>
          <w:szCs w:val="20"/>
        </w:rPr>
        <w:t xml:space="preserve"> – квантиль нормального распределения, соответствующий вероятности </w:t>
      </w:r>
      <m:oMath>
        <m:r>
          <w:rPr>
            <w:rFonts w:ascii="Cambria Math" w:hAnsi="Cambria Math" w:cs="Arial"/>
            <w:shd w:val="clear" w:color="auto" w:fill="FFFFFF"/>
          </w:rPr>
          <m:t>0,5(1+</m:t>
        </m:r>
        <m:acc>
          <m:accPr>
            <m:chr m:val="̅"/>
            <m:ctrlPr>
              <w:rPr>
                <w:rFonts w:ascii="Cambria Math" w:eastAsiaTheme="minorEastAsia" w:hAnsi="Cambria Math" w:cs="Arial"/>
                <w:i/>
                <w:sz w:val="20"/>
                <w:szCs w:val="20"/>
              </w:rPr>
            </m:ctrlPr>
          </m:acc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P</m:t>
                </m:r>
              </m:e>
              <m:sub>
                <m:r>
                  <w:rPr>
                    <w:rFonts w:ascii="Cambria Math" w:eastAsiaTheme="minorEastAsia" w:hAnsi="Cambria Math" w:cs="Arial"/>
                    <w:sz w:val="20"/>
                    <w:szCs w:val="20"/>
                  </w:rPr>
                  <m:t>М.И.</m:t>
                </m:r>
              </m:sub>
            </m:sSub>
          </m:e>
        </m:acc>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lang w:val="en-US"/>
                  </w:rPr>
                  <m:t>i</m:t>
                </m:r>
              </m:sub>
            </m:sSub>
          </m:e>
        </m:d>
        <m:r>
          <w:rPr>
            <w:rFonts w:ascii="Cambria Math" w:hAnsi="Cambria Math" w:cs="Arial"/>
            <w:shd w:val="clear" w:color="auto" w:fill="FFFFFF"/>
          </w:rPr>
          <m:t>)</m:t>
        </m:r>
      </m:oMath>
      <w:r w:rsidRPr="00BB54B8">
        <w:rPr>
          <w:rFonts w:ascii="Arial" w:eastAsiaTheme="minorEastAsia" w:hAnsi="Arial" w:cs="Arial"/>
          <w:sz w:val="20"/>
          <w:szCs w:val="20"/>
        </w:rPr>
        <w:t>;</w:t>
      </w:r>
    </w:p>
    <w:p w:rsidR="00E67091" w:rsidRPr="00BB54B8" w:rsidRDefault="00E87B87" w:rsidP="00BB54B8">
      <w:pPr>
        <w:ind w:firstLine="709"/>
        <w:jc w:val="both"/>
        <w:rPr>
          <w:rFonts w:ascii="Arial" w:eastAsiaTheme="minorEastAsia" w:hAnsi="Arial" w:cs="Arial"/>
          <w:sz w:val="20"/>
          <w:szCs w:val="20"/>
        </w:rPr>
      </w:pPr>
      <w:r w:rsidRPr="00BB54B8">
        <w:rPr>
          <w:rFonts w:ascii="Arial" w:eastAsiaTheme="minorEastAsia" w:hAnsi="Arial" w:cs="Arial"/>
          <w:sz w:val="20"/>
          <w:szCs w:val="20"/>
        </w:rPr>
        <w:t xml:space="preserve">Б.1.3.2.3.2 По значениям </w:t>
      </w:r>
      <m:oMath>
        <m:acc>
          <m:accPr>
            <m:chr m:val="̅"/>
            <m:ctrlPr>
              <w:rPr>
                <w:rFonts w:ascii="Cambria Math" w:hAnsi="Cambria Math" w:cs="Arial"/>
                <w:i/>
                <w:sz w:val="20"/>
                <w:szCs w:val="20"/>
              </w:rPr>
            </m:ctrlPr>
          </m:accPr>
          <m:e>
            <m:r>
              <w:rPr>
                <w:rFonts w:ascii="Cambria Math" w:hAnsi="Cambria Math" w:cs="Arial"/>
                <w:sz w:val="20"/>
                <w:szCs w:val="20"/>
              </w:rPr>
              <m:t>σ</m:t>
            </m:r>
          </m:e>
        </m:acc>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i</m:t>
                </m:r>
              </m:sub>
            </m:sSub>
          </m:e>
        </m:d>
        <m:r>
          <w:rPr>
            <w:rFonts w:ascii="Cambria Math" w:hAnsi="Cambria Math" w:cs="Arial"/>
            <w:sz w:val="20"/>
            <w:szCs w:val="20"/>
          </w:rPr>
          <m:t xml:space="preserve"> </m:t>
        </m:r>
      </m:oMath>
      <w:r w:rsidRPr="00BB54B8">
        <w:rPr>
          <w:rFonts w:ascii="Arial" w:eastAsiaTheme="minorEastAsia" w:hAnsi="Arial" w:cs="Arial"/>
          <w:sz w:val="20"/>
          <w:szCs w:val="20"/>
        </w:rPr>
        <w:t xml:space="preserve">методом наименьших квадратов подбирают аппроксимирующий полином для функции </w:t>
      </w:r>
      <m:oMath>
        <m:sSup>
          <m:sSupPr>
            <m:ctrlPr>
              <w:rPr>
                <w:rFonts w:ascii="Cambria Math" w:hAnsi="Cambria Math" w:cs="Arial"/>
                <w:i/>
                <w:sz w:val="20"/>
                <w:szCs w:val="20"/>
              </w:rPr>
            </m:ctrlPr>
          </m:sSupPr>
          <m:e>
            <m:acc>
              <m:accPr>
                <m:chr m:val="̅"/>
                <m:ctrlPr>
                  <w:rPr>
                    <w:rFonts w:ascii="Cambria Math" w:hAnsi="Cambria Math" w:cs="Arial"/>
                    <w:i/>
                    <w:sz w:val="20"/>
                    <w:szCs w:val="20"/>
                  </w:rPr>
                </m:ctrlPr>
              </m:accPr>
              <m:e>
                <m:r>
                  <w:rPr>
                    <w:rFonts w:ascii="Cambria Math" w:hAnsi="Cambria Math" w:cs="Arial"/>
                    <w:sz w:val="20"/>
                    <w:szCs w:val="20"/>
                  </w:rPr>
                  <m:t>σ</m:t>
                </m:r>
              </m:e>
            </m:acc>
          </m:e>
          <m:sup>
            <m:r>
              <w:rPr>
                <w:rFonts w:ascii="Cambria Math" w:hAnsi="Cambria Math" w:cs="Arial"/>
                <w:sz w:val="20"/>
                <w:szCs w:val="20"/>
              </w:rPr>
              <m:t>2</m:t>
            </m:r>
          </m:sup>
        </m:sSup>
        <m:d>
          <m:dPr>
            <m:ctrlPr>
              <w:rPr>
                <w:rFonts w:ascii="Cambria Math" w:hAnsi="Cambria Math" w:cs="Arial"/>
                <w:i/>
                <w:sz w:val="20"/>
                <w:szCs w:val="20"/>
              </w:rPr>
            </m:ctrlPr>
          </m:dPr>
          <m:e>
            <m:r>
              <w:rPr>
                <w:rFonts w:ascii="Cambria Math" w:hAnsi="Cambria Math" w:cs="Arial"/>
                <w:sz w:val="20"/>
                <w:szCs w:val="20"/>
              </w:rPr>
              <m:t>T</m:t>
            </m:r>
          </m:e>
        </m:d>
        <m:r>
          <w:rPr>
            <w:rFonts w:ascii="Cambria Math" w:hAnsi="Cambria Math" w:cs="Arial"/>
            <w:sz w:val="20"/>
            <w:szCs w:val="20"/>
          </w:rPr>
          <m:t xml:space="preserve"> </m:t>
        </m:r>
      </m:oMath>
      <w:r w:rsidRPr="00BB54B8">
        <w:rPr>
          <w:rFonts w:ascii="Arial" w:eastAsiaTheme="minorEastAsia" w:hAnsi="Arial" w:cs="Arial"/>
          <w:sz w:val="20"/>
          <w:szCs w:val="20"/>
        </w:rPr>
        <w:t xml:space="preserve"> нормаль</w:t>
      </w:r>
      <w:r w:rsidR="00B90B9E" w:rsidRPr="00BB54B8">
        <w:rPr>
          <w:rFonts w:ascii="Arial" w:eastAsiaTheme="minorEastAsia" w:hAnsi="Arial" w:cs="Arial"/>
          <w:sz w:val="20"/>
          <w:szCs w:val="20"/>
        </w:rPr>
        <w:t>ного распределения.</w:t>
      </w:r>
    </w:p>
    <w:p w:rsidR="00E87B87" w:rsidRPr="00BB54B8" w:rsidRDefault="00E87B87" w:rsidP="00BB54B8">
      <w:pPr>
        <w:ind w:firstLine="709"/>
        <w:jc w:val="both"/>
        <w:rPr>
          <w:rFonts w:ascii="Arial" w:hAnsi="Arial" w:cs="Arial"/>
          <w:sz w:val="20"/>
          <w:szCs w:val="20"/>
        </w:rPr>
      </w:pPr>
      <w:r w:rsidRPr="00BB54B8">
        <w:rPr>
          <w:rFonts w:ascii="Arial" w:hAnsi="Arial" w:cs="Arial"/>
          <w:sz w:val="20"/>
          <w:szCs w:val="20"/>
        </w:rPr>
        <w:t>Б.1.3.2.3.3 </w:t>
      </w:r>
      <w:r w:rsidR="002D5C35" w:rsidRPr="00BB54B8">
        <w:rPr>
          <w:rFonts w:ascii="Arial" w:eastAsiaTheme="minorEastAsia" w:hAnsi="Arial" w:cs="Arial"/>
          <w:sz w:val="20"/>
          <w:szCs w:val="20"/>
        </w:rPr>
        <w:t xml:space="preserve">Определяют значение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1</m:t>
            </m:r>
          </m:sub>
        </m:sSub>
      </m:oMath>
      <w:r w:rsidR="002D5C35" w:rsidRPr="00BB54B8">
        <w:rPr>
          <w:rFonts w:ascii="Arial" w:eastAsiaTheme="minorEastAsia" w:hAnsi="Arial" w:cs="Arial"/>
          <w:sz w:val="20"/>
          <w:szCs w:val="20"/>
        </w:rPr>
        <w:t xml:space="preserve"> по процедуре </w:t>
      </w:r>
      <w:r w:rsidR="002D5C35" w:rsidRPr="00BB54B8">
        <w:rPr>
          <w:rFonts w:ascii="Arial" w:hAnsi="Arial" w:cs="Arial"/>
          <w:sz w:val="20"/>
          <w:szCs w:val="20"/>
        </w:rPr>
        <w:t>Б.1.3.1.7.3–Б.1.3.1.8.</w:t>
      </w:r>
    </w:p>
    <w:p w:rsidR="002D5C35" w:rsidRPr="00BB54B8" w:rsidRDefault="002D5C35" w:rsidP="00BB54B8">
      <w:pPr>
        <w:ind w:firstLine="709"/>
        <w:jc w:val="both"/>
        <w:rPr>
          <w:rFonts w:ascii="Arial" w:eastAsiaTheme="minorEastAsia" w:hAnsi="Arial" w:cs="Arial"/>
          <w:sz w:val="20"/>
          <w:szCs w:val="20"/>
        </w:rPr>
      </w:pPr>
      <w:r w:rsidRPr="00BB54B8">
        <w:rPr>
          <w:rFonts w:ascii="Arial" w:hAnsi="Arial" w:cs="Arial"/>
          <w:sz w:val="20"/>
          <w:szCs w:val="20"/>
        </w:rPr>
        <w:t>Б.1.3.2.4 </w:t>
      </w:r>
      <w:r w:rsidRPr="00BB54B8">
        <w:rPr>
          <w:rFonts w:ascii="Arial" w:eastAsiaTheme="minorEastAsia" w:hAnsi="Arial" w:cs="Arial"/>
          <w:sz w:val="20"/>
          <w:szCs w:val="20"/>
        </w:rPr>
        <w:t xml:space="preserve">Принимают допущение о веерном случайном процессе изменения МХ во времени. Определяет вторую оценку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2</m:t>
            </m:r>
          </m:sub>
        </m:sSub>
      </m:oMath>
      <w:r w:rsidRPr="00BB54B8">
        <w:rPr>
          <w:rFonts w:ascii="Arial" w:eastAsiaTheme="minorEastAsia" w:hAnsi="Arial" w:cs="Arial"/>
          <w:sz w:val="20"/>
          <w:szCs w:val="20"/>
        </w:rPr>
        <w:t xml:space="preserve"> следующим образом:</w:t>
      </w:r>
    </w:p>
    <w:p w:rsidR="002D5C35" w:rsidRPr="00BB54B8" w:rsidRDefault="002D5C35" w:rsidP="00BB54B8">
      <w:pPr>
        <w:ind w:firstLine="709"/>
        <w:jc w:val="both"/>
        <w:rPr>
          <w:rFonts w:ascii="Arial" w:eastAsiaTheme="minorEastAsia" w:hAnsi="Arial" w:cs="Arial"/>
          <w:sz w:val="20"/>
          <w:szCs w:val="20"/>
        </w:rPr>
      </w:pPr>
      <w:r w:rsidRPr="00BB54B8">
        <w:rPr>
          <w:rFonts w:ascii="Arial" w:eastAsiaTheme="minorEastAsia" w:hAnsi="Arial" w:cs="Arial"/>
          <w:sz w:val="20"/>
          <w:szCs w:val="20"/>
        </w:rPr>
        <w:t>Б.1.3.2.4.1 Определяют статистические оценки параметров дрейфа погрешности при этом допущении:</w:t>
      </w:r>
    </w:p>
    <w:p w:rsidR="002D5C35" w:rsidRPr="00EE67A4" w:rsidRDefault="00142F52" w:rsidP="00EE67A4">
      <w:pPr>
        <w:ind w:firstLine="709"/>
        <w:jc w:val="center"/>
        <w:rPr>
          <w:rFonts w:ascii="Arial" w:hAnsi="Arial" w:cs="Arial"/>
          <w:b/>
          <w:sz w:val="20"/>
          <w:szCs w:val="20"/>
        </w:rPr>
      </w:pPr>
      <m:oMath>
        <m:acc>
          <m:accPr>
            <m:chr m:val="̅"/>
            <m:ctrlPr>
              <w:rPr>
                <w:rFonts w:ascii="Cambria Math" w:hAnsi="Cambria Math" w:cs="Arial"/>
                <w:i/>
                <w:sz w:val="28"/>
                <w:szCs w:val="28"/>
              </w:rPr>
            </m:ctrlPr>
          </m:accPr>
          <m:e>
            <m:r>
              <w:rPr>
                <w:rFonts w:ascii="Cambria Math" w:hAnsi="Cambria Math" w:cs="Arial"/>
                <w:sz w:val="28"/>
                <w:szCs w:val="28"/>
              </w:rPr>
              <m:t>m</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sSub>
          <m:sSubPr>
            <m:ctrlPr>
              <w:rPr>
                <w:rFonts w:ascii="Cambria Math" w:hAnsi="Cambria Math" w:cs="Arial"/>
                <w:sz w:val="28"/>
                <w:szCs w:val="28"/>
                <w:shd w:val="clear" w:color="auto" w:fill="FFFFFF"/>
              </w:rPr>
            </m:ctrlPr>
          </m:sSubPr>
          <m:e>
            <m:r>
              <m:rPr>
                <m:sty m:val="p"/>
              </m:rPr>
              <w:rPr>
                <w:rFonts w:ascii="Cambria Math" w:hAnsi="Cambria Math" w:cs="Arial"/>
                <w:sz w:val="28"/>
                <w:szCs w:val="28"/>
                <w:shd w:val="clear" w:color="auto" w:fill="FFFFFF"/>
              </w:rPr>
              <m:t>λ</m:t>
            </m:r>
          </m:e>
          <m:sub>
            <m:acc>
              <m:accPr>
                <m:chr m:val="̅"/>
                <m:ctrlPr>
                  <w:rPr>
                    <w:rFonts w:ascii="Cambria Math" w:eastAsiaTheme="minorEastAsia" w:hAnsi="Cambria Math" w:cs="Arial"/>
                    <w:i/>
                    <w:sz w:val="28"/>
                    <w:szCs w:val="28"/>
                  </w:rPr>
                </m:ctrlPr>
              </m:accPr>
              <m:e>
                <m:sSub>
                  <m:sSubPr>
                    <m:ctrlPr>
                      <w:rPr>
                        <w:rFonts w:ascii="Cambria Math" w:eastAsiaTheme="minorEastAsia" w:hAnsi="Cambria Math" w:cs="Arial"/>
                        <w:i/>
                        <w:sz w:val="28"/>
                        <w:szCs w:val="28"/>
                      </w:rPr>
                    </m:ctrlPr>
                  </m:sSubPr>
                  <m:e>
                    <m:r>
                      <w:rPr>
                        <w:rFonts w:ascii="Cambria Math" w:eastAsiaTheme="minorEastAsia" w:hAnsi="Cambria Math" w:cs="Arial"/>
                        <w:sz w:val="28"/>
                        <w:szCs w:val="28"/>
                      </w:rPr>
                      <m:t>P</m:t>
                    </m:r>
                  </m:e>
                  <m:sub>
                    <m:r>
                      <w:rPr>
                        <w:rFonts w:ascii="Cambria Math" w:eastAsiaTheme="minorEastAsia" w:hAnsi="Cambria Math" w:cs="Arial"/>
                        <w:sz w:val="28"/>
                        <w:szCs w:val="28"/>
                      </w:rPr>
                      <m:t>М.И.</m:t>
                    </m:r>
                  </m:sub>
                </m:sSub>
              </m:e>
            </m:acc>
            <m:d>
              <m:dPr>
                <m:ctrlPr>
                  <w:rPr>
                    <w:rFonts w:ascii="Cambria Math" w:eastAsiaTheme="minorEastAsia" w:hAnsi="Cambria Math" w:cs="Arial"/>
                    <w:i/>
                    <w:sz w:val="28"/>
                    <w:szCs w:val="28"/>
                  </w:rPr>
                </m:ctrlPr>
              </m:dPr>
              <m:e>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lang w:val="en-US"/>
                      </w:rPr>
                      <m:t>i</m:t>
                    </m:r>
                  </m:sub>
                </m:sSub>
              </m:e>
            </m:d>
          </m:sub>
        </m:sSub>
        <m:r>
          <w:rPr>
            <w:rFonts w:ascii="Cambria Math" w:hAnsi="Cambria Math" w:cs="Arial"/>
            <w:sz w:val="28"/>
            <w:szCs w:val="28"/>
            <w:shd w:val="clear" w:color="auto" w:fill="FFFFFF"/>
          </w:rPr>
          <m:t>-</m:t>
        </m:r>
        <m:sSub>
          <m:sSubPr>
            <m:ctrlPr>
              <w:rPr>
                <w:rFonts w:ascii="Cambria Math" w:hAnsi="Cambria Math" w:cs="Arial"/>
                <w:i/>
                <w:sz w:val="28"/>
                <w:szCs w:val="28"/>
                <w:shd w:val="clear" w:color="auto" w:fill="FFFFFF"/>
              </w:rPr>
            </m:ctrlPr>
          </m:sSubPr>
          <m:e>
            <m:r>
              <w:rPr>
                <w:rFonts w:ascii="Cambria Math" w:hAnsi="Cambria Math" w:cs="Arial"/>
                <w:sz w:val="28"/>
                <w:szCs w:val="28"/>
                <w:shd w:val="clear" w:color="auto" w:fill="FFFFFF"/>
              </w:rPr>
              <m:t>σ</m:t>
            </m:r>
          </m:e>
          <m:sub>
            <m:r>
              <w:rPr>
                <w:rFonts w:ascii="Cambria Math" w:hAnsi="Cambria Math" w:cs="Arial"/>
                <w:sz w:val="28"/>
                <w:szCs w:val="28"/>
                <w:shd w:val="clear" w:color="auto" w:fill="FFFFFF"/>
              </w:rPr>
              <m:t>0</m:t>
            </m:r>
          </m:sub>
        </m:sSub>
        <m:r>
          <w:rPr>
            <w:rFonts w:ascii="Cambria Math" w:hAnsi="Cambria Math" w:cs="Arial"/>
            <w:sz w:val="28"/>
            <w:szCs w:val="28"/>
          </w:rPr>
          <m:t xml:space="preserve"> и </m:t>
        </m:r>
        <m:acc>
          <m:accPr>
            <m:chr m:val="̅"/>
            <m:ctrlPr>
              <w:rPr>
                <w:rFonts w:ascii="Cambria Math" w:hAnsi="Cambria Math" w:cs="Arial"/>
                <w:i/>
                <w:sz w:val="28"/>
                <w:szCs w:val="28"/>
              </w:rPr>
            </m:ctrlPr>
          </m:accPr>
          <m:e>
            <m:r>
              <w:rPr>
                <w:rFonts w:ascii="Cambria Math" w:hAnsi="Cambria Math" w:cs="Arial"/>
                <w:sz w:val="28"/>
                <w:szCs w:val="28"/>
                <w:shd w:val="clear" w:color="auto" w:fill="FFFFFF"/>
              </w:rPr>
              <m:t>σ</m:t>
            </m:r>
          </m:e>
        </m:acc>
        <m:d>
          <m:dPr>
            <m:ctrlPr>
              <w:rPr>
                <w:rFonts w:ascii="Cambria Math" w:hAnsi="Cambria Math" w:cs="Arial"/>
                <w:i/>
                <w:sz w:val="28"/>
                <w:szCs w:val="28"/>
              </w:rPr>
            </m:ctrlPr>
          </m:dPr>
          <m:e>
            <m:sSub>
              <m:sSubPr>
                <m:ctrlPr>
                  <w:rPr>
                    <w:rFonts w:ascii="Cambria Math" w:hAnsi="Cambria Math" w:cs="Arial"/>
                    <w:i/>
                    <w:sz w:val="28"/>
                    <w:szCs w:val="28"/>
                  </w:rPr>
                </m:ctrlPr>
              </m:sSubPr>
              <m:e>
                <m:r>
                  <w:rPr>
                    <w:rFonts w:ascii="Cambria Math" w:hAnsi="Cambria Math" w:cs="Arial"/>
                    <w:sz w:val="28"/>
                    <w:szCs w:val="28"/>
                  </w:rPr>
                  <m:t>T</m:t>
                </m:r>
              </m:e>
              <m:sub>
                <m:r>
                  <w:rPr>
                    <w:rFonts w:ascii="Cambria Math" w:hAnsi="Cambria Math" w:cs="Arial"/>
                    <w:sz w:val="28"/>
                    <w:szCs w:val="28"/>
                  </w:rPr>
                  <m:t>i</m:t>
                </m:r>
              </m:sub>
            </m:sSub>
          </m:e>
        </m:d>
        <m:r>
          <w:rPr>
            <w:rFonts w:ascii="Cambria Math" w:hAnsi="Cambria Math" w:cs="Arial"/>
            <w:sz w:val="28"/>
            <w:szCs w:val="28"/>
          </w:rPr>
          <m:t>=</m:t>
        </m:r>
        <m:sSub>
          <m:sSubPr>
            <m:ctrlPr>
              <w:rPr>
                <w:rFonts w:ascii="Cambria Math" w:hAnsi="Cambria Math" w:cs="Arial"/>
                <w:i/>
                <w:sz w:val="28"/>
                <w:szCs w:val="28"/>
                <w:shd w:val="clear" w:color="auto" w:fill="FFFFFF"/>
              </w:rPr>
            </m:ctrlPr>
          </m:sSubPr>
          <m:e>
            <m:r>
              <w:rPr>
                <w:rFonts w:ascii="Cambria Math" w:hAnsi="Cambria Math" w:cs="Arial"/>
                <w:sz w:val="28"/>
                <w:szCs w:val="28"/>
                <w:shd w:val="clear" w:color="auto" w:fill="FFFFFF"/>
              </w:rPr>
              <m:t>σ</m:t>
            </m:r>
          </m:e>
          <m:sub>
            <m:r>
              <w:rPr>
                <w:rFonts w:ascii="Cambria Math" w:hAnsi="Cambria Math" w:cs="Arial"/>
                <w:sz w:val="28"/>
                <w:szCs w:val="28"/>
                <w:shd w:val="clear" w:color="auto" w:fill="FFFFFF"/>
              </w:rPr>
              <m:t>0</m:t>
            </m:r>
          </m:sub>
        </m:sSub>
        <m:r>
          <w:rPr>
            <w:rFonts w:ascii="Cambria Math" w:hAnsi="Cambria Math" w:cs="Arial"/>
            <w:sz w:val="28"/>
            <w:szCs w:val="28"/>
          </w:rPr>
          <m:t xml:space="preserve">, </m:t>
        </m:r>
        <m:r>
          <w:rPr>
            <w:rFonts w:ascii="Cambria Math" w:hAnsi="Cambria Math" w:cs="Arial"/>
            <w:sz w:val="28"/>
            <w:szCs w:val="28"/>
            <w:lang w:val="en-US"/>
          </w:rPr>
          <m:t>i=1,2,…,</m:t>
        </m:r>
      </m:oMath>
      <w:r w:rsidR="00EE67A4">
        <w:rPr>
          <w:rFonts w:ascii="Arial" w:hAnsi="Arial" w:cs="Arial"/>
          <w:sz w:val="20"/>
          <w:szCs w:val="20"/>
        </w:rPr>
        <w:t xml:space="preserve"> (Б.17)</w:t>
      </w:r>
    </w:p>
    <w:p w:rsidR="00B90B9E" w:rsidRPr="00BB54B8" w:rsidRDefault="00B90B9E" w:rsidP="00BB54B8">
      <w:pPr>
        <w:ind w:firstLine="284"/>
        <w:contextualSpacing/>
        <w:rPr>
          <w:rFonts w:ascii="Arial" w:eastAsiaTheme="minorEastAsia" w:hAnsi="Arial" w:cs="Arial"/>
          <w:sz w:val="20"/>
          <w:szCs w:val="20"/>
        </w:rPr>
      </w:pPr>
      <w:r w:rsidRPr="00BB54B8">
        <w:rPr>
          <w:rFonts w:ascii="Arial" w:eastAsiaTheme="minorEastAsia" w:hAnsi="Arial" w:cs="Arial"/>
          <w:sz w:val="20"/>
          <w:szCs w:val="20"/>
        </w:rPr>
        <w:t xml:space="preserve">где </w:t>
      </w:r>
      <m:oMath>
        <m:sSub>
          <m:sSubPr>
            <m:ctrlPr>
              <w:rPr>
                <w:rFonts w:ascii="Cambria Math" w:hAnsi="Cambria Math" w:cs="Arial"/>
                <w:i/>
                <w:shd w:val="clear" w:color="auto" w:fill="FFFFFF"/>
              </w:rPr>
            </m:ctrlPr>
          </m:sSubPr>
          <m:e>
            <m:r>
              <w:rPr>
                <w:rFonts w:ascii="Cambria Math" w:hAnsi="Cambria Math" w:cs="Arial"/>
                <w:shd w:val="clear" w:color="auto" w:fill="FFFFFF"/>
              </w:rPr>
              <m:t>σ</m:t>
            </m:r>
          </m:e>
          <m:sub>
            <m:r>
              <w:rPr>
                <w:rFonts w:ascii="Cambria Math" w:hAnsi="Cambria Math" w:cs="Arial"/>
                <w:shd w:val="clear" w:color="auto" w:fill="FFFFFF"/>
              </w:rPr>
              <m:t>0</m:t>
            </m:r>
          </m:sub>
        </m:sSub>
      </m:oMath>
      <w:r w:rsidRPr="00BB54B8">
        <w:rPr>
          <w:rFonts w:ascii="Arial" w:eastAsiaTheme="minorEastAsia" w:hAnsi="Arial" w:cs="Arial"/>
          <w:sz w:val="20"/>
          <w:szCs w:val="20"/>
        </w:rPr>
        <w:t xml:space="preserve"> – СКО распределения погрешности градуировки СИ при выпуске из производства (если оно неизвестно, то принимают </w:t>
      </w:r>
      <m:oMath>
        <m:sSub>
          <m:sSubPr>
            <m:ctrlPr>
              <w:rPr>
                <w:rFonts w:ascii="Cambria Math" w:hAnsi="Cambria Math" w:cs="Arial"/>
                <w:i/>
                <w:shd w:val="clear" w:color="auto" w:fill="FFFFFF"/>
              </w:rPr>
            </m:ctrlPr>
          </m:sSubPr>
          <m:e>
            <m:r>
              <w:rPr>
                <w:rFonts w:ascii="Cambria Math" w:hAnsi="Cambria Math" w:cs="Arial"/>
                <w:shd w:val="clear" w:color="auto" w:fill="FFFFFF"/>
              </w:rPr>
              <m:t>σ</m:t>
            </m:r>
          </m:e>
          <m:sub>
            <m:r>
              <w:rPr>
                <w:rFonts w:ascii="Cambria Math" w:hAnsi="Cambria Math" w:cs="Arial"/>
                <w:shd w:val="clear" w:color="auto" w:fill="FFFFFF"/>
              </w:rPr>
              <m:t>0</m:t>
            </m:r>
          </m:sub>
        </m:sSub>
        <m:r>
          <w:rPr>
            <w:rFonts w:ascii="Cambria Math" w:hAnsi="Cambria Math" w:cs="Arial"/>
            <w:shd w:val="clear" w:color="auto" w:fill="FFFFFF"/>
          </w:rPr>
          <m:t>=</m:t>
        </m:r>
        <m:r>
          <w:rPr>
            <w:rFonts w:ascii="Cambria Math" w:hAnsi="Cambria Math" w:cs="Arial"/>
            <w:sz w:val="20"/>
            <w:szCs w:val="20"/>
          </w:rPr>
          <m:t>∆</m:t>
        </m:r>
        <m:r>
          <w:rPr>
            <w:rFonts w:ascii="Cambria Math" w:hAnsi="Cambria Math" w:cs="Arial"/>
            <w:shd w:val="clear" w:color="auto" w:fill="FFFFFF"/>
          </w:rPr>
          <m:t>/3</m:t>
        </m:r>
        <m:r>
          <w:rPr>
            <w:rFonts w:ascii="Cambria Math" w:eastAsiaTheme="minorEastAsia" w:hAnsi="Cambria Math" w:cs="Arial"/>
            <w:shd w:val="clear" w:color="auto" w:fill="FFFFFF"/>
          </w:rPr>
          <m:t>)</m:t>
        </m:r>
      </m:oMath>
      <w:r w:rsidRPr="00BB54B8">
        <w:rPr>
          <w:rFonts w:ascii="Arial" w:eastAsiaTheme="minorEastAsia" w:hAnsi="Arial" w:cs="Arial"/>
          <w:sz w:val="20"/>
          <w:szCs w:val="20"/>
        </w:rPr>
        <w:t>;</w:t>
      </w:r>
    </w:p>
    <w:p w:rsidR="00B90B9E" w:rsidRPr="00BB54B8" w:rsidRDefault="00B90B9E" w:rsidP="00B90B9E">
      <w:pPr>
        <w:ind w:firstLine="709"/>
        <w:jc w:val="both"/>
        <w:rPr>
          <w:rFonts w:ascii="Arial" w:hAnsi="Arial" w:cs="Arial"/>
          <w:sz w:val="20"/>
          <w:szCs w:val="20"/>
        </w:rPr>
      </w:pPr>
      <w:r w:rsidRPr="00BB54B8">
        <w:rPr>
          <w:rFonts w:ascii="Arial" w:eastAsiaTheme="minorEastAsia" w:hAnsi="Arial" w:cs="Arial"/>
          <w:sz w:val="20"/>
          <w:szCs w:val="20"/>
        </w:rPr>
        <w:t xml:space="preserve">Б.1.3.2.4.2 По значениям </w:t>
      </w:r>
      <m:oMath>
        <m:acc>
          <m:accPr>
            <m:chr m:val="̅"/>
            <m:ctrlPr>
              <w:rPr>
                <w:rFonts w:ascii="Cambria Math" w:hAnsi="Cambria Math" w:cs="Arial"/>
                <w:i/>
                <w:sz w:val="20"/>
                <w:szCs w:val="20"/>
              </w:rPr>
            </m:ctrlPr>
          </m:accPr>
          <m:e>
            <m:r>
              <w:rPr>
                <w:rFonts w:ascii="Cambria Math" w:hAnsi="Cambria Math" w:cs="Arial"/>
                <w:sz w:val="20"/>
                <w:szCs w:val="20"/>
              </w:rPr>
              <m:t>m</m:t>
            </m:r>
          </m:e>
        </m:acc>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i</m:t>
                </m:r>
              </m:sub>
            </m:sSub>
          </m:e>
        </m:d>
        <m:r>
          <w:rPr>
            <w:rFonts w:ascii="Cambria Math" w:hAnsi="Cambria Math" w:cs="Arial"/>
            <w:sz w:val="20"/>
            <w:szCs w:val="20"/>
          </w:rPr>
          <m:t xml:space="preserve"> </m:t>
        </m:r>
      </m:oMath>
      <w:r w:rsidRPr="00BB54B8">
        <w:rPr>
          <w:rFonts w:ascii="Arial" w:eastAsiaTheme="minorEastAsia" w:hAnsi="Arial" w:cs="Arial"/>
          <w:sz w:val="20"/>
          <w:szCs w:val="20"/>
        </w:rPr>
        <w:t xml:space="preserve">методом наименьших квадратов подбирают аппроксимирующий полином для функции </w:t>
      </w:r>
      <m:oMath>
        <m:r>
          <w:rPr>
            <w:rFonts w:ascii="Cambria Math" w:hAnsi="Cambria Math" w:cs="Arial"/>
            <w:sz w:val="20"/>
            <w:szCs w:val="20"/>
          </w:rPr>
          <m:t>m</m:t>
        </m:r>
        <m:d>
          <m:dPr>
            <m:ctrlPr>
              <w:rPr>
                <w:rFonts w:ascii="Cambria Math" w:hAnsi="Cambria Math" w:cs="Arial"/>
                <w:i/>
                <w:sz w:val="20"/>
                <w:szCs w:val="20"/>
              </w:rPr>
            </m:ctrlPr>
          </m:dPr>
          <m:e>
            <m:r>
              <w:rPr>
                <w:rFonts w:ascii="Cambria Math" w:hAnsi="Cambria Math" w:cs="Arial"/>
                <w:sz w:val="20"/>
                <w:szCs w:val="20"/>
              </w:rPr>
              <m:t>T</m:t>
            </m:r>
          </m:e>
        </m:d>
        <m:r>
          <w:rPr>
            <w:rFonts w:ascii="Cambria Math" w:hAnsi="Cambria Math" w:cs="Arial"/>
            <w:sz w:val="20"/>
            <w:szCs w:val="20"/>
          </w:rPr>
          <m:t xml:space="preserve"> </m:t>
        </m:r>
      </m:oMath>
      <w:r w:rsidRPr="00BB54B8">
        <w:rPr>
          <w:rFonts w:ascii="Arial" w:eastAsiaTheme="minorEastAsia" w:hAnsi="Arial" w:cs="Arial"/>
          <w:sz w:val="20"/>
          <w:szCs w:val="20"/>
        </w:rPr>
        <w:t>нормального распределения,</w:t>
      </w:r>
      <w:r w:rsidRPr="00BB54B8">
        <w:rPr>
          <w:rFonts w:ascii="Arial" w:hAnsi="Arial" w:cs="Arial"/>
          <w:sz w:val="20"/>
          <w:szCs w:val="20"/>
        </w:rPr>
        <w:t>Б.1.3.2.4.3 </w:t>
      </w:r>
      <w:r w:rsidRPr="00BB54B8">
        <w:rPr>
          <w:rFonts w:ascii="Arial" w:eastAsiaTheme="minorEastAsia" w:hAnsi="Arial" w:cs="Arial"/>
          <w:sz w:val="20"/>
          <w:szCs w:val="20"/>
        </w:rPr>
        <w:t xml:space="preserve">Определяют значение МПКИ </w:t>
      </w:r>
      <m:oMath>
        <m:sSub>
          <m:sSubPr>
            <m:ctrlPr>
              <w:rPr>
                <w:rFonts w:ascii="Cambria Math" w:eastAsiaTheme="minorEastAsia" w:hAnsi="Cambria Math" w:cs="Arial"/>
                <w:i/>
                <w:sz w:val="20"/>
                <w:szCs w:val="20"/>
                <w:lang w:val="en-US"/>
              </w:rPr>
            </m:ctrlPr>
          </m:sSubPr>
          <m:e>
            <m:r>
              <w:rPr>
                <w:rFonts w:ascii="Cambria Math" w:eastAsiaTheme="minorEastAsia" w:hAnsi="Cambria Math" w:cs="Arial"/>
                <w:sz w:val="20"/>
                <w:szCs w:val="20"/>
                <w:lang w:val="en-US"/>
              </w:rPr>
              <m:t>T</m:t>
            </m:r>
          </m:e>
          <m:sub>
            <m:r>
              <w:rPr>
                <w:rFonts w:ascii="Cambria Math" w:eastAsiaTheme="minorEastAsia" w:hAnsi="Cambria Math" w:cs="Arial"/>
                <w:sz w:val="20"/>
                <w:szCs w:val="20"/>
              </w:rPr>
              <m:t>2</m:t>
            </m:r>
          </m:sub>
        </m:sSub>
      </m:oMath>
      <w:r w:rsidRPr="00BB54B8">
        <w:rPr>
          <w:rFonts w:ascii="Arial" w:eastAsiaTheme="minorEastAsia" w:hAnsi="Arial" w:cs="Arial"/>
          <w:sz w:val="20"/>
          <w:szCs w:val="20"/>
        </w:rPr>
        <w:t xml:space="preserve"> по процедуре </w:t>
      </w:r>
      <w:r w:rsidRPr="00BB54B8">
        <w:rPr>
          <w:rFonts w:ascii="Arial" w:hAnsi="Arial" w:cs="Arial"/>
          <w:sz w:val="20"/>
          <w:szCs w:val="20"/>
        </w:rPr>
        <w:t>Б.1.3.1.7.3–Б.1.3.1.8.</w:t>
      </w:r>
    </w:p>
    <w:p w:rsidR="00B90B9E" w:rsidRPr="00EE67A4" w:rsidRDefault="00B90B9E" w:rsidP="00B90B9E">
      <w:pPr>
        <w:ind w:firstLine="709"/>
        <w:jc w:val="both"/>
        <w:rPr>
          <w:rFonts w:ascii="Arial" w:hAnsi="Arial" w:cs="Arial"/>
          <w:i/>
          <w:sz w:val="28"/>
          <w:szCs w:val="28"/>
        </w:rPr>
      </w:pPr>
      <w:r w:rsidRPr="00BB54B8">
        <w:rPr>
          <w:rFonts w:ascii="Arial" w:hAnsi="Arial" w:cs="Arial"/>
          <w:sz w:val="20"/>
          <w:szCs w:val="20"/>
        </w:rPr>
        <w:t xml:space="preserve">Б.1.3.2.5 Принимают МПКИ за </w:t>
      </w:r>
      <m:oMath>
        <m:r>
          <m:rPr>
            <m:sty m:val="p"/>
          </m:rPr>
          <w:rPr>
            <w:rFonts w:ascii="Cambria Math" w:hAnsi="Cambria Math" w:cs="Arial"/>
            <w:sz w:val="28"/>
            <w:szCs w:val="28"/>
          </w:rPr>
          <m:t>T=min⁡</m:t>
        </m:r>
        <m:r>
          <w:rPr>
            <w:rFonts w:ascii="Cambria Math" w:hAnsi="Cambria Math" w:cs="Arial"/>
            <w:sz w:val="28"/>
            <w:szCs w:val="28"/>
          </w:rPr>
          <m:t>[</m:t>
        </m:r>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rPr>
              <m:t>1</m:t>
            </m:r>
          </m:sub>
        </m:sSub>
        <m:r>
          <w:rPr>
            <w:rFonts w:ascii="Cambria Math" w:eastAsiaTheme="minorEastAsia" w:hAnsi="Cambria Math" w:cs="Arial"/>
            <w:sz w:val="28"/>
            <w:szCs w:val="28"/>
          </w:rPr>
          <m:t>,</m:t>
        </m:r>
        <m:sSub>
          <m:sSubPr>
            <m:ctrlPr>
              <w:rPr>
                <w:rFonts w:ascii="Cambria Math" w:eastAsiaTheme="minorEastAsia" w:hAnsi="Cambria Math" w:cs="Arial"/>
                <w:i/>
                <w:sz w:val="28"/>
                <w:szCs w:val="28"/>
                <w:lang w:val="en-US"/>
              </w:rPr>
            </m:ctrlPr>
          </m:sSubPr>
          <m:e>
            <m:r>
              <w:rPr>
                <w:rFonts w:ascii="Cambria Math" w:eastAsiaTheme="minorEastAsia" w:hAnsi="Cambria Math" w:cs="Arial"/>
                <w:sz w:val="28"/>
                <w:szCs w:val="28"/>
                <w:lang w:val="en-US"/>
              </w:rPr>
              <m:t>T</m:t>
            </m:r>
          </m:e>
          <m:sub>
            <m:r>
              <w:rPr>
                <w:rFonts w:ascii="Cambria Math" w:eastAsiaTheme="minorEastAsia" w:hAnsi="Cambria Math" w:cs="Arial"/>
                <w:sz w:val="28"/>
                <w:szCs w:val="28"/>
              </w:rPr>
              <m:t>2</m:t>
            </m:r>
          </m:sub>
        </m:sSub>
        <m:r>
          <w:rPr>
            <w:rFonts w:ascii="Cambria Math" w:hAnsi="Cambria Math" w:cs="Arial"/>
            <w:sz w:val="28"/>
            <w:szCs w:val="28"/>
          </w:rPr>
          <m:t>]</m:t>
        </m:r>
      </m:oMath>
    </w:p>
    <w:p w:rsidR="00625E96" w:rsidRPr="00BB54B8" w:rsidRDefault="00625E96" w:rsidP="00625E96">
      <w:pPr>
        <w:jc w:val="both"/>
        <w:rPr>
          <w:rFonts w:ascii="Arial" w:hAnsi="Arial" w:cs="Arial"/>
          <w:sz w:val="20"/>
          <w:szCs w:val="20"/>
        </w:rPr>
      </w:pPr>
    </w:p>
    <w:p w:rsidR="0042352A" w:rsidRPr="000F32C9" w:rsidRDefault="0042352A" w:rsidP="0042352A">
      <w:pPr>
        <w:jc w:val="both"/>
        <w:rPr>
          <w:rFonts w:ascii="Arial" w:hAnsi="Arial" w:cs="Arial"/>
          <w:color w:val="FF0000"/>
          <w:sz w:val="20"/>
          <w:szCs w:val="20"/>
        </w:rPr>
      </w:pPr>
      <w:r w:rsidRPr="000F32C9">
        <w:rPr>
          <w:rFonts w:ascii="Arial" w:hAnsi="Arial" w:cs="Arial"/>
          <w:color w:val="FF0000"/>
          <w:sz w:val="20"/>
          <w:szCs w:val="20"/>
        </w:rPr>
        <w:t xml:space="preserve"> </w:t>
      </w:r>
    </w:p>
    <w:p w:rsidR="00492E99" w:rsidRDefault="00492E99" w:rsidP="008639D0">
      <w:pPr>
        <w:jc w:val="center"/>
        <w:rPr>
          <w:rFonts w:ascii="Arial" w:hAnsi="Arial" w:cs="Arial"/>
          <w:b/>
          <w:sz w:val="22"/>
          <w:szCs w:val="22"/>
        </w:rPr>
      </w:pPr>
      <w:r w:rsidRPr="005F0469">
        <w:rPr>
          <w:rFonts w:ascii="Arial" w:hAnsi="Arial" w:cs="Arial"/>
          <w:b/>
          <w:sz w:val="22"/>
          <w:szCs w:val="22"/>
        </w:rPr>
        <w:t>Библиография</w:t>
      </w:r>
    </w:p>
    <w:p w:rsidR="00EE67A4" w:rsidRPr="005F0469" w:rsidRDefault="00EE67A4" w:rsidP="008639D0">
      <w:pPr>
        <w:jc w:val="center"/>
        <w:rPr>
          <w:rFonts w:ascii="Arial" w:hAnsi="Arial" w:cs="Arial"/>
          <w:b/>
          <w:sz w:val="22"/>
          <w:szCs w:val="22"/>
        </w:rPr>
      </w:pPr>
    </w:p>
    <w:tbl>
      <w:tblPr>
        <w:tblW w:w="0" w:type="auto"/>
        <w:tblCellMar>
          <w:left w:w="28" w:type="dxa"/>
          <w:right w:w="28" w:type="dxa"/>
        </w:tblCellMar>
        <w:tblLook w:val="04A0" w:firstRow="1" w:lastRow="0" w:firstColumn="1" w:lastColumn="0" w:noHBand="0" w:noVBand="1"/>
      </w:tblPr>
      <w:tblGrid>
        <w:gridCol w:w="312"/>
        <w:gridCol w:w="1559"/>
        <w:gridCol w:w="7823"/>
      </w:tblGrid>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t>[1]</w:t>
            </w:r>
          </w:p>
        </w:tc>
        <w:tc>
          <w:tcPr>
            <w:tcW w:w="1559" w:type="dxa"/>
            <w:shd w:val="clear" w:color="auto" w:fill="auto"/>
          </w:tcPr>
          <w:p w:rsidR="005F0469" w:rsidRPr="00B3177A" w:rsidRDefault="005F0469" w:rsidP="00AE4A34">
            <w:pPr>
              <w:pStyle w:val="a3"/>
              <w:rPr>
                <w:rFonts w:ascii="Arial" w:hAnsi="Arial" w:cs="Arial"/>
                <w:b/>
              </w:rPr>
            </w:pPr>
            <w:r w:rsidRPr="00B3177A">
              <w:rPr>
                <w:rFonts w:ascii="Arial" w:hAnsi="Arial" w:cs="Arial"/>
              </w:rPr>
              <w:t>РМГ 29 – 2013</w:t>
            </w:r>
          </w:p>
        </w:tc>
        <w:tc>
          <w:tcPr>
            <w:tcW w:w="7823" w:type="dxa"/>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 xml:space="preserve">«Государственная система обеспечения единства измерений. Метрология. </w:t>
            </w:r>
            <w:r w:rsidR="002C5064">
              <w:rPr>
                <w:rFonts w:ascii="Arial" w:hAnsi="Arial" w:cs="Arial"/>
              </w:rPr>
              <w:br/>
            </w:r>
            <w:r w:rsidRPr="00B3177A">
              <w:rPr>
                <w:rFonts w:ascii="Arial" w:hAnsi="Arial" w:cs="Arial"/>
              </w:rPr>
              <w:t>Основные термины и определения»</w:t>
            </w:r>
          </w:p>
        </w:tc>
      </w:tr>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t>[2]</w:t>
            </w:r>
          </w:p>
        </w:tc>
        <w:tc>
          <w:tcPr>
            <w:tcW w:w="1559" w:type="dxa"/>
            <w:shd w:val="clear" w:color="auto" w:fill="auto"/>
          </w:tcPr>
          <w:p w:rsidR="005F0469" w:rsidRPr="00B3177A" w:rsidRDefault="005F0469" w:rsidP="00AE4A34">
            <w:pPr>
              <w:pStyle w:val="a3"/>
              <w:rPr>
                <w:rFonts w:ascii="Arial" w:hAnsi="Arial" w:cs="Arial"/>
                <w:b/>
              </w:rPr>
            </w:pPr>
            <w:r w:rsidRPr="00B3177A">
              <w:rPr>
                <w:rFonts w:ascii="Arial" w:hAnsi="Arial" w:cs="Arial"/>
              </w:rPr>
              <w:t>РМГ 74 -2004</w:t>
            </w:r>
          </w:p>
        </w:tc>
        <w:tc>
          <w:tcPr>
            <w:tcW w:w="7823" w:type="dxa"/>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«ГСИ. Методы определения межповерочных и межкалибровочных интервалов средств измерений»</w:t>
            </w:r>
          </w:p>
        </w:tc>
      </w:tr>
      <w:tr w:rsidR="005F0469" w:rsidRPr="00B3177A" w:rsidTr="002C5064">
        <w:tc>
          <w:tcPr>
            <w:tcW w:w="312" w:type="dxa"/>
            <w:shd w:val="clear" w:color="auto" w:fill="auto"/>
          </w:tcPr>
          <w:p w:rsidR="005F0469" w:rsidRPr="00B3177A" w:rsidRDefault="005F0469" w:rsidP="00AE4A34">
            <w:pPr>
              <w:pStyle w:val="a3"/>
              <w:rPr>
                <w:rFonts w:ascii="Arial" w:hAnsi="Arial" w:cs="Arial"/>
                <w:b/>
              </w:rPr>
            </w:pPr>
            <w:r w:rsidRPr="00B3177A">
              <w:rPr>
                <w:rFonts w:ascii="Arial" w:hAnsi="Arial" w:cs="Arial"/>
              </w:rPr>
              <w:lastRenderedPageBreak/>
              <w:t>[3]</w:t>
            </w:r>
          </w:p>
        </w:tc>
        <w:tc>
          <w:tcPr>
            <w:tcW w:w="9382" w:type="dxa"/>
            <w:gridSpan w:val="2"/>
            <w:shd w:val="clear" w:color="auto" w:fill="auto"/>
          </w:tcPr>
          <w:p w:rsidR="005F0469" w:rsidRPr="00B3177A" w:rsidRDefault="005F0469" w:rsidP="002C5064">
            <w:pPr>
              <w:pStyle w:val="a3"/>
              <w:jc w:val="both"/>
              <w:rPr>
                <w:rFonts w:ascii="Arial" w:hAnsi="Arial" w:cs="Arial"/>
                <w:b/>
              </w:rPr>
            </w:pPr>
            <w:r w:rsidRPr="00B3177A">
              <w:rPr>
                <w:rFonts w:ascii="Arial" w:hAnsi="Arial" w:cs="Arial"/>
              </w:rPr>
              <w:t>Постановление Государственного комитета по стандартизации Республики Беларусь от 16.03.2007 № 17 «Об утверждении перечня областей в сфере законодательной метрологии»</w:t>
            </w:r>
          </w:p>
        </w:tc>
      </w:tr>
      <w:tr w:rsidR="00FF518C" w:rsidRPr="00DA13B6" w:rsidTr="002C5064">
        <w:tc>
          <w:tcPr>
            <w:tcW w:w="312" w:type="dxa"/>
            <w:shd w:val="clear" w:color="auto" w:fill="auto"/>
          </w:tcPr>
          <w:p w:rsidR="00FF518C" w:rsidRPr="00DA13B6" w:rsidRDefault="00FF518C" w:rsidP="00AE4A34">
            <w:pPr>
              <w:pStyle w:val="a3"/>
              <w:rPr>
                <w:rFonts w:ascii="Arial" w:hAnsi="Arial" w:cs="Arial"/>
              </w:rPr>
            </w:pPr>
            <w:r w:rsidRPr="00DA13B6">
              <w:rPr>
                <w:rFonts w:ascii="Arial" w:hAnsi="Arial" w:cs="Arial"/>
              </w:rPr>
              <w:t>[4]</w:t>
            </w:r>
          </w:p>
        </w:tc>
        <w:tc>
          <w:tcPr>
            <w:tcW w:w="9382" w:type="dxa"/>
            <w:gridSpan w:val="2"/>
            <w:shd w:val="clear" w:color="auto" w:fill="auto"/>
          </w:tcPr>
          <w:p w:rsidR="00FF518C" w:rsidRPr="00DA13B6" w:rsidRDefault="00DA13B6" w:rsidP="002C5064">
            <w:pPr>
              <w:pStyle w:val="a3"/>
              <w:jc w:val="both"/>
              <w:rPr>
                <w:rFonts w:ascii="Arial" w:hAnsi="Arial" w:cs="Arial"/>
              </w:rPr>
            </w:pPr>
            <w:r w:rsidRPr="00DA13B6">
              <w:rPr>
                <w:rFonts w:ascii="Arial" w:hAnsi="Arial" w:cs="Arial"/>
              </w:rPr>
              <w:t xml:space="preserve">ГОСТ 27.410-87 </w:t>
            </w:r>
            <w:r>
              <w:rPr>
                <w:rFonts w:ascii="Arial" w:hAnsi="Arial" w:cs="Arial"/>
              </w:rPr>
              <w:t>"</w:t>
            </w:r>
            <w:r w:rsidRPr="00DA13B6">
              <w:rPr>
                <w:rFonts w:ascii="Arial" w:hAnsi="Arial" w:cs="Arial"/>
              </w:rPr>
              <w:t>Надежность в технике. Методы контроля показателей надежности и планы контрольных испытаний на надежность</w:t>
            </w:r>
            <w:r>
              <w:rPr>
                <w:rFonts w:ascii="Arial" w:hAnsi="Arial" w:cs="Arial"/>
              </w:rPr>
              <w:t>"</w:t>
            </w:r>
          </w:p>
        </w:tc>
      </w:tr>
    </w:tbl>
    <w:p w:rsidR="00530EB5" w:rsidRDefault="00530EB5" w:rsidP="00AE4A34">
      <w:pPr>
        <w:pStyle w:val="a3"/>
        <w:ind w:firstLine="567"/>
        <w:rPr>
          <w:rFonts w:ascii="Arial" w:hAnsi="Arial" w:cs="Arial"/>
          <w:b/>
        </w:rPr>
      </w:pPr>
    </w:p>
    <w:p w:rsidR="000F32C9" w:rsidRDefault="000F32C9" w:rsidP="00AE4A34">
      <w:pPr>
        <w:pStyle w:val="a3"/>
        <w:ind w:firstLine="567"/>
        <w:rPr>
          <w:rFonts w:ascii="Arial" w:hAnsi="Arial" w:cs="Arial"/>
          <w:b/>
        </w:rPr>
      </w:pPr>
    </w:p>
    <w:p w:rsidR="000F32C9" w:rsidRDefault="000F32C9" w:rsidP="000F32C9">
      <w:pPr>
        <w:pStyle w:val="a3"/>
        <w:ind w:firstLine="567"/>
        <w:rPr>
          <w:rFonts w:ascii="Arial" w:hAnsi="Arial" w:cs="Arial"/>
          <w:bCs/>
          <w:iCs/>
          <w:color w:val="000000"/>
          <w:sz w:val="22"/>
          <w:szCs w:val="22"/>
          <w:lang w:eastAsia="en-US"/>
        </w:rPr>
      </w:pPr>
    </w:p>
    <w:p w:rsidR="0076376A" w:rsidRPr="00AF05E0" w:rsidRDefault="0076376A" w:rsidP="000F32C9">
      <w:pPr>
        <w:pStyle w:val="a3"/>
        <w:rPr>
          <w:rFonts w:ascii="Arial" w:hAnsi="Arial" w:cs="Arial"/>
          <w:bCs/>
          <w:iCs/>
          <w:color w:val="000000"/>
          <w:sz w:val="22"/>
          <w:szCs w:val="22"/>
          <w:lang w:eastAsia="en-US"/>
        </w:rPr>
      </w:pPr>
      <w:r w:rsidRPr="00AF05E0">
        <w:rPr>
          <w:rFonts w:ascii="Arial" w:hAnsi="Arial" w:cs="Arial"/>
          <w:bCs/>
          <w:iCs/>
          <w:color w:val="000000"/>
          <w:sz w:val="22"/>
          <w:szCs w:val="22"/>
          <w:lang w:eastAsia="en-US"/>
        </w:rPr>
        <w:t>Директор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004555A7" w:rsidRPr="00AF05E0">
        <w:rPr>
          <w:rFonts w:ascii="Arial" w:hAnsi="Arial" w:cs="Arial"/>
          <w:bCs/>
          <w:iCs/>
          <w:color w:val="000000"/>
          <w:sz w:val="22"/>
          <w:szCs w:val="22"/>
          <w:lang w:eastAsia="en-US"/>
        </w:rPr>
        <w:t>В.Л. Гуревич</w:t>
      </w:r>
    </w:p>
    <w:p w:rsidR="0076376A" w:rsidRPr="00AF05E0" w:rsidRDefault="0076376A" w:rsidP="00AF05E0">
      <w:pPr>
        <w:tabs>
          <w:tab w:val="left" w:pos="540"/>
        </w:tabs>
        <w:rPr>
          <w:rFonts w:ascii="Arial" w:hAnsi="Arial" w:cs="Arial"/>
          <w:bCs/>
          <w:iCs/>
          <w:color w:val="000000"/>
          <w:sz w:val="22"/>
          <w:szCs w:val="22"/>
          <w:lang w:eastAsia="en-US"/>
        </w:rPr>
      </w:pPr>
    </w:p>
    <w:p w:rsidR="0076376A"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p>
    <w:p w:rsidR="0076376A"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Заместитель директора по науке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008B1336" w:rsidRPr="00AF05E0">
        <w:rPr>
          <w:rFonts w:ascii="Arial" w:hAnsi="Arial" w:cs="Arial"/>
          <w:bCs/>
          <w:iCs/>
          <w:color w:val="000000"/>
          <w:sz w:val="22"/>
          <w:szCs w:val="22"/>
          <w:lang w:eastAsia="en-US"/>
        </w:rPr>
        <w:t>Н</w:t>
      </w:r>
      <w:r w:rsidRPr="00AF05E0">
        <w:rPr>
          <w:rFonts w:ascii="Arial" w:hAnsi="Arial" w:cs="Arial"/>
          <w:bCs/>
          <w:iCs/>
          <w:color w:val="000000"/>
          <w:sz w:val="22"/>
          <w:szCs w:val="22"/>
          <w:lang w:eastAsia="en-US"/>
        </w:rPr>
        <w:t>.</w:t>
      </w:r>
      <w:r w:rsidR="008B1336" w:rsidRPr="00AF05E0">
        <w:rPr>
          <w:rFonts w:ascii="Arial" w:hAnsi="Arial" w:cs="Arial"/>
          <w:bCs/>
          <w:iCs/>
          <w:color w:val="000000"/>
          <w:sz w:val="22"/>
          <w:szCs w:val="22"/>
          <w:lang w:eastAsia="en-US"/>
        </w:rPr>
        <w:t>В</w:t>
      </w:r>
      <w:r w:rsidRPr="00AF05E0">
        <w:rPr>
          <w:rFonts w:ascii="Arial" w:hAnsi="Arial" w:cs="Arial"/>
          <w:bCs/>
          <w:iCs/>
          <w:color w:val="000000"/>
          <w:sz w:val="22"/>
          <w:szCs w:val="22"/>
          <w:lang w:eastAsia="en-US"/>
        </w:rPr>
        <w:t xml:space="preserve">. </w:t>
      </w:r>
      <w:r w:rsidR="008B1336" w:rsidRPr="00AF05E0">
        <w:rPr>
          <w:rFonts w:ascii="Arial" w:hAnsi="Arial" w:cs="Arial"/>
          <w:bCs/>
          <w:iCs/>
          <w:color w:val="000000"/>
          <w:sz w:val="22"/>
          <w:szCs w:val="22"/>
          <w:lang w:eastAsia="en-US"/>
        </w:rPr>
        <w:t>Баковец</w:t>
      </w:r>
    </w:p>
    <w:p w:rsidR="0076376A" w:rsidRPr="00AF05E0" w:rsidRDefault="0076376A" w:rsidP="00AF05E0">
      <w:pPr>
        <w:tabs>
          <w:tab w:val="left" w:pos="540"/>
        </w:tabs>
        <w:rPr>
          <w:rFonts w:ascii="Arial" w:hAnsi="Arial" w:cs="Arial"/>
          <w:bCs/>
          <w:iCs/>
          <w:color w:val="000000"/>
          <w:sz w:val="22"/>
          <w:szCs w:val="22"/>
          <w:lang w:eastAsia="en-US"/>
        </w:rPr>
      </w:pPr>
    </w:p>
    <w:p w:rsidR="0076376A" w:rsidRPr="00AF05E0" w:rsidRDefault="0076376A" w:rsidP="00AF05E0">
      <w:pPr>
        <w:tabs>
          <w:tab w:val="left" w:pos="540"/>
        </w:tabs>
        <w:rPr>
          <w:rFonts w:ascii="Arial" w:hAnsi="Arial" w:cs="Arial"/>
          <w:bCs/>
          <w:iCs/>
          <w:color w:val="000000"/>
          <w:sz w:val="22"/>
          <w:szCs w:val="22"/>
          <w:lang w:eastAsia="en-US"/>
        </w:rPr>
      </w:pPr>
    </w:p>
    <w:p w:rsidR="00B76121" w:rsidRPr="00AF05E0" w:rsidRDefault="0076376A"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Начальник НИОЗТМ, НТП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00594F34">
        <w:rPr>
          <w:rFonts w:ascii="Arial" w:hAnsi="Arial" w:cs="Arial"/>
          <w:bCs/>
          <w:iCs/>
          <w:color w:val="000000"/>
          <w:sz w:val="22"/>
          <w:szCs w:val="22"/>
          <w:lang w:eastAsia="en-US"/>
        </w:rPr>
        <w:tab/>
      </w:r>
      <w:r w:rsidRPr="00AF05E0">
        <w:rPr>
          <w:rFonts w:ascii="Arial" w:hAnsi="Arial" w:cs="Arial"/>
          <w:bCs/>
          <w:iCs/>
          <w:color w:val="000000"/>
          <w:sz w:val="22"/>
          <w:szCs w:val="22"/>
          <w:lang w:eastAsia="en-US"/>
        </w:rPr>
        <w:t>М.В. Шабанов</w:t>
      </w:r>
    </w:p>
    <w:p w:rsidR="00B76121" w:rsidRDefault="00B76121" w:rsidP="00AF05E0">
      <w:pPr>
        <w:tabs>
          <w:tab w:val="left" w:pos="540"/>
        </w:tabs>
        <w:rPr>
          <w:rFonts w:ascii="Arial" w:hAnsi="Arial" w:cs="Arial"/>
          <w:bCs/>
          <w:iCs/>
          <w:color w:val="000000"/>
          <w:sz w:val="22"/>
          <w:szCs w:val="22"/>
          <w:lang w:eastAsia="en-US"/>
        </w:rPr>
      </w:pPr>
    </w:p>
    <w:p w:rsidR="00594F34" w:rsidRPr="00AF05E0" w:rsidRDefault="00594F34" w:rsidP="00AF05E0">
      <w:pPr>
        <w:tabs>
          <w:tab w:val="left" w:pos="540"/>
        </w:tabs>
        <w:rPr>
          <w:rFonts w:ascii="Arial" w:hAnsi="Arial" w:cs="Arial"/>
          <w:bCs/>
          <w:iCs/>
          <w:color w:val="000000"/>
          <w:sz w:val="22"/>
          <w:szCs w:val="22"/>
          <w:lang w:eastAsia="en-US"/>
        </w:rPr>
      </w:pPr>
    </w:p>
    <w:p w:rsidR="00AF05E0"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Начальник отдела НТИ и НД</w:t>
      </w:r>
      <w:r w:rsidR="00594F34">
        <w:rPr>
          <w:rFonts w:ascii="Arial" w:hAnsi="Arial" w:cs="Arial"/>
          <w:bCs/>
          <w:iCs/>
          <w:color w:val="000000"/>
          <w:sz w:val="22"/>
          <w:szCs w:val="22"/>
          <w:lang w:eastAsia="en-US"/>
        </w:rPr>
        <w:t xml:space="preserve"> </w:t>
      </w:r>
      <w:r w:rsidRPr="00AF05E0">
        <w:rPr>
          <w:rFonts w:ascii="Arial" w:hAnsi="Arial" w:cs="Arial"/>
          <w:bCs/>
          <w:iCs/>
          <w:color w:val="000000"/>
          <w:sz w:val="22"/>
          <w:szCs w:val="22"/>
          <w:lang w:eastAsia="en-US"/>
        </w:rPr>
        <w:t>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t>Е.М. Ленько</w:t>
      </w:r>
    </w:p>
    <w:p w:rsidR="00AF05E0" w:rsidRPr="00AF05E0" w:rsidRDefault="00AF05E0" w:rsidP="00AF05E0">
      <w:pPr>
        <w:tabs>
          <w:tab w:val="left" w:pos="540"/>
        </w:tabs>
        <w:rPr>
          <w:rFonts w:ascii="Arial" w:hAnsi="Arial" w:cs="Arial"/>
          <w:bCs/>
          <w:iCs/>
          <w:color w:val="000000"/>
          <w:sz w:val="22"/>
          <w:szCs w:val="22"/>
          <w:lang w:eastAsia="en-US"/>
        </w:rPr>
      </w:pPr>
    </w:p>
    <w:p w:rsidR="00AF05E0"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 xml:space="preserve">Начальник сектора стандартизации </w:t>
      </w:r>
    </w:p>
    <w:p w:rsidR="0076376A" w:rsidRPr="00AF05E0" w:rsidRDefault="00AF05E0" w:rsidP="00AF05E0">
      <w:pPr>
        <w:tabs>
          <w:tab w:val="left" w:pos="540"/>
        </w:tabs>
        <w:rPr>
          <w:rFonts w:ascii="Arial" w:hAnsi="Arial" w:cs="Arial"/>
          <w:bCs/>
          <w:iCs/>
          <w:color w:val="000000"/>
          <w:sz w:val="22"/>
          <w:szCs w:val="22"/>
          <w:lang w:eastAsia="en-US"/>
        </w:rPr>
      </w:pPr>
      <w:r w:rsidRPr="00AF05E0">
        <w:rPr>
          <w:rFonts w:ascii="Arial" w:hAnsi="Arial" w:cs="Arial"/>
          <w:bCs/>
          <w:iCs/>
          <w:color w:val="000000"/>
          <w:sz w:val="22"/>
          <w:szCs w:val="22"/>
          <w:lang w:eastAsia="en-US"/>
        </w:rPr>
        <w:t>и экспертизы отдела НТИ и НД БелГИМ</w:t>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r>
      <w:r w:rsidRPr="00AF05E0">
        <w:rPr>
          <w:rFonts w:ascii="Arial" w:hAnsi="Arial" w:cs="Arial"/>
          <w:bCs/>
          <w:iCs/>
          <w:color w:val="000000"/>
          <w:sz w:val="22"/>
          <w:szCs w:val="22"/>
          <w:lang w:eastAsia="en-US"/>
        </w:rPr>
        <w:tab/>
        <w:t>А.Г. Сельванович</w:t>
      </w:r>
    </w:p>
    <w:sectPr w:rsidR="0076376A" w:rsidRPr="00AF05E0" w:rsidSect="00176A3F">
      <w:pgSz w:w="11906" w:h="16838" w:code="9"/>
      <w:pgMar w:top="1134" w:right="1021" w:bottom="1247" w:left="124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F52" w:rsidRDefault="00142F52">
      <w:r>
        <w:separator/>
      </w:r>
    </w:p>
  </w:endnote>
  <w:endnote w:type="continuationSeparator" w:id="0">
    <w:p w:rsidR="00142F52" w:rsidRDefault="0014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767EEE" w:rsidRDefault="001D0CA0" w:rsidP="00063263">
    <w:pPr>
      <w:pStyle w:val="a6"/>
      <w:framePr w:wrap="around" w:vAnchor="text" w:hAnchor="page" w:x="742" w:y="22"/>
      <w:rPr>
        <w:rStyle w:val="a8"/>
        <w:color w:val="FFFFFF"/>
      </w:rPr>
    </w:pPr>
    <w:r w:rsidRPr="00767EEE">
      <w:rPr>
        <w:rStyle w:val="a8"/>
        <w:color w:val="FFFFFF"/>
      </w:rPr>
      <w:fldChar w:fldCharType="begin"/>
    </w:r>
    <w:r w:rsidRPr="00767EEE">
      <w:rPr>
        <w:rStyle w:val="a8"/>
        <w:color w:val="FFFFFF"/>
      </w:rPr>
      <w:instrText xml:space="preserve">PAGE  </w:instrText>
    </w:r>
    <w:r w:rsidRPr="00767EEE">
      <w:rPr>
        <w:rStyle w:val="a8"/>
        <w:color w:val="FFFFFF"/>
      </w:rPr>
      <w:fldChar w:fldCharType="separate"/>
    </w:r>
    <w:r>
      <w:rPr>
        <w:rStyle w:val="a8"/>
        <w:noProof/>
        <w:color w:val="FFFFFF"/>
      </w:rPr>
      <w:t>2</w:t>
    </w:r>
    <w:r w:rsidRPr="00767EEE">
      <w:rPr>
        <w:rStyle w:val="a8"/>
        <w:color w:val="FFFFFF"/>
      </w:rPr>
      <w:fldChar w:fldCharType="end"/>
    </w:r>
  </w:p>
  <w:p w:rsidR="001D0CA0" w:rsidRDefault="001D0CA0" w:rsidP="0006326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767EEE" w:rsidRDefault="001D0CA0">
    <w:pPr>
      <w:pStyle w:val="a6"/>
      <w:framePr w:wrap="around" w:vAnchor="text" w:hAnchor="margin" w:xAlign="outside" w:y="1"/>
      <w:rPr>
        <w:rStyle w:val="a8"/>
        <w:color w:val="FFFFFF"/>
        <w:sz w:val="22"/>
        <w:szCs w:val="22"/>
      </w:rPr>
    </w:pPr>
    <w:r w:rsidRPr="00767EEE">
      <w:rPr>
        <w:rStyle w:val="a8"/>
        <w:color w:val="FFFFFF"/>
        <w:sz w:val="22"/>
        <w:szCs w:val="22"/>
      </w:rPr>
      <w:fldChar w:fldCharType="begin"/>
    </w:r>
    <w:r w:rsidRPr="00767EEE">
      <w:rPr>
        <w:rStyle w:val="a8"/>
        <w:color w:val="FFFFFF"/>
        <w:sz w:val="22"/>
        <w:szCs w:val="22"/>
      </w:rPr>
      <w:instrText xml:space="preserve">PAGE  </w:instrText>
    </w:r>
    <w:r w:rsidRPr="00767EEE">
      <w:rPr>
        <w:rStyle w:val="a8"/>
        <w:color w:val="FFFFFF"/>
        <w:sz w:val="22"/>
        <w:szCs w:val="22"/>
      </w:rPr>
      <w:fldChar w:fldCharType="separate"/>
    </w:r>
    <w:r>
      <w:rPr>
        <w:rStyle w:val="a8"/>
        <w:noProof/>
        <w:color w:val="FFFFFF"/>
        <w:sz w:val="22"/>
        <w:szCs w:val="22"/>
      </w:rPr>
      <w:t>1</w:t>
    </w:r>
    <w:r w:rsidRPr="00767EEE">
      <w:rPr>
        <w:rStyle w:val="a8"/>
        <w:color w:val="FFFFFF"/>
        <w:sz w:val="22"/>
        <w:szCs w:val="22"/>
      </w:rPr>
      <w:fldChar w:fldCharType="end"/>
    </w:r>
  </w:p>
  <w:p w:rsidR="001D0CA0" w:rsidRDefault="001D0CA0">
    <w:pPr>
      <w:pStyle w:val="a6"/>
      <w:ind w:right="360" w:firstLine="360"/>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Default="001D0CA0" w:rsidP="006E38AF">
    <w:pPr>
      <w:pStyle w:val="a6"/>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rsidP="008639D0">
    <w:pPr>
      <w:pStyle w:val="a6"/>
      <w:jc w:val="right"/>
      <w:rPr>
        <w:rFonts w:ascii="Arial" w:hAnsi="Arial" w:cs="Arial"/>
        <w:sz w:val="20"/>
        <w:szCs w:val="20"/>
      </w:rPr>
    </w:pPr>
    <w:r w:rsidRPr="008639D0">
      <w:rPr>
        <w:rFonts w:ascii="Arial" w:hAnsi="Arial" w:cs="Arial"/>
        <w:sz w:val="20"/>
        <w:szCs w:val="20"/>
      </w:rPr>
      <w:fldChar w:fldCharType="begin"/>
    </w:r>
    <w:r w:rsidRPr="008639D0">
      <w:rPr>
        <w:rFonts w:ascii="Arial" w:hAnsi="Arial" w:cs="Arial"/>
        <w:sz w:val="20"/>
        <w:szCs w:val="20"/>
      </w:rPr>
      <w:instrText>PAGE   \* MERGEFORMAT</w:instrText>
    </w:r>
    <w:r w:rsidRPr="008639D0">
      <w:rPr>
        <w:rFonts w:ascii="Arial" w:hAnsi="Arial" w:cs="Arial"/>
        <w:sz w:val="20"/>
        <w:szCs w:val="20"/>
      </w:rPr>
      <w:fldChar w:fldCharType="separate"/>
    </w:r>
    <w:r w:rsidR="00C327C1">
      <w:rPr>
        <w:rFonts w:ascii="Arial" w:hAnsi="Arial" w:cs="Arial"/>
        <w:noProof/>
        <w:sz w:val="20"/>
        <w:szCs w:val="20"/>
      </w:rPr>
      <w:t>II</w:t>
    </w:r>
    <w:r w:rsidRPr="008639D0">
      <w:rPr>
        <w:rFonts w:ascii="Arial" w:hAnsi="Arial" w:cs="Arial"/>
        <w:sz w:val="20"/>
        <w:szCs w:val="20"/>
      </w:rPr>
      <w:fldChar w:fldCharType="end"/>
    </w:r>
  </w:p>
  <w:p w:rsidR="001D0CA0" w:rsidRPr="00587261" w:rsidRDefault="001D0CA0" w:rsidP="00DF2717">
    <w:pPr>
      <w:pStyle w:val="a6"/>
      <w:rPr>
        <w:lang w:val="en-US"/>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2D1A36" w:rsidRDefault="001D0CA0" w:rsidP="008639D0">
    <w:pPr>
      <w:pStyle w:val="a6"/>
      <w:rPr>
        <w:rFonts w:ascii="Arial" w:hAnsi="Arial" w:cs="Arial"/>
        <w:sz w:val="20"/>
        <w:szCs w:val="20"/>
      </w:rPr>
    </w:pPr>
    <w:r w:rsidRPr="002D1A36">
      <w:rPr>
        <w:rFonts w:ascii="Arial" w:hAnsi="Arial" w:cs="Arial"/>
        <w:sz w:val="20"/>
        <w:szCs w:val="20"/>
      </w:rPr>
      <w:fldChar w:fldCharType="begin"/>
    </w:r>
    <w:r w:rsidRPr="002D1A36">
      <w:rPr>
        <w:rFonts w:ascii="Arial" w:hAnsi="Arial" w:cs="Arial"/>
        <w:sz w:val="20"/>
        <w:szCs w:val="20"/>
      </w:rPr>
      <w:instrText>PAGE   \* MERGEFORMAT</w:instrText>
    </w:r>
    <w:r w:rsidRPr="002D1A36">
      <w:rPr>
        <w:rFonts w:ascii="Arial" w:hAnsi="Arial" w:cs="Arial"/>
        <w:sz w:val="20"/>
        <w:szCs w:val="20"/>
      </w:rPr>
      <w:fldChar w:fldCharType="separate"/>
    </w:r>
    <w:r w:rsidR="00C327C1">
      <w:rPr>
        <w:rFonts w:ascii="Arial" w:hAnsi="Arial" w:cs="Arial"/>
        <w:noProof/>
        <w:sz w:val="20"/>
        <w:szCs w:val="20"/>
      </w:rPr>
      <w:t>2</w:t>
    </w:r>
    <w:r w:rsidRPr="002D1A36">
      <w:rPr>
        <w:rFonts w:ascii="Arial" w:hAnsi="Arial" w:cs="Arial"/>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2D1A36" w:rsidRDefault="001D0CA0">
    <w:pPr>
      <w:pStyle w:val="a6"/>
      <w:jc w:val="right"/>
      <w:rPr>
        <w:rFonts w:ascii="Arial" w:hAnsi="Arial" w:cs="Arial"/>
        <w:sz w:val="20"/>
        <w:szCs w:val="20"/>
      </w:rPr>
    </w:pPr>
    <w:r w:rsidRPr="002D1A36">
      <w:rPr>
        <w:rFonts w:ascii="Arial" w:hAnsi="Arial" w:cs="Arial"/>
        <w:sz w:val="20"/>
        <w:szCs w:val="20"/>
      </w:rPr>
      <w:fldChar w:fldCharType="begin"/>
    </w:r>
    <w:r w:rsidRPr="002D1A36">
      <w:rPr>
        <w:rFonts w:ascii="Arial" w:hAnsi="Arial" w:cs="Arial"/>
        <w:sz w:val="20"/>
        <w:szCs w:val="20"/>
      </w:rPr>
      <w:instrText>PAGE   \* MERGEFORMAT</w:instrText>
    </w:r>
    <w:r w:rsidRPr="002D1A36">
      <w:rPr>
        <w:rFonts w:ascii="Arial" w:hAnsi="Arial" w:cs="Arial"/>
        <w:sz w:val="20"/>
        <w:szCs w:val="20"/>
      </w:rPr>
      <w:fldChar w:fldCharType="separate"/>
    </w:r>
    <w:r w:rsidR="00C327C1">
      <w:rPr>
        <w:rFonts w:ascii="Arial" w:hAnsi="Arial" w:cs="Arial"/>
        <w:noProof/>
        <w:sz w:val="20"/>
        <w:szCs w:val="20"/>
      </w:rPr>
      <w:t>9</w:t>
    </w:r>
    <w:r w:rsidRPr="002D1A36">
      <w:rPr>
        <w:rFonts w:ascii="Arial" w:hAnsi="Arial" w:cs="Arial"/>
        <w:sz w:val="20"/>
        <w:szCs w:val="20"/>
      </w:rPr>
      <w:fldChar w:fldCharType="end"/>
    </w:r>
  </w:p>
  <w:p w:rsidR="001D0CA0" w:rsidRPr="008639D0" w:rsidRDefault="001D0CA0" w:rsidP="008639D0">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8639D0" w:rsidRDefault="001D0CA0">
    <w:pPr>
      <w:pStyle w:val="a6"/>
      <w:jc w:val="right"/>
      <w:rPr>
        <w:rFonts w:ascii="Arial" w:hAnsi="Arial" w:cs="Arial"/>
        <w:sz w:val="20"/>
        <w:szCs w:val="20"/>
      </w:rPr>
    </w:pPr>
    <w:r w:rsidRPr="008639D0">
      <w:rPr>
        <w:rFonts w:ascii="Arial" w:hAnsi="Arial" w:cs="Arial"/>
        <w:sz w:val="20"/>
        <w:szCs w:val="20"/>
      </w:rPr>
      <w:fldChar w:fldCharType="begin"/>
    </w:r>
    <w:r w:rsidRPr="008639D0">
      <w:rPr>
        <w:rFonts w:ascii="Arial" w:hAnsi="Arial" w:cs="Arial"/>
        <w:sz w:val="20"/>
        <w:szCs w:val="20"/>
      </w:rPr>
      <w:instrText>PAGE   \* MERGEFORMAT</w:instrText>
    </w:r>
    <w:r w:rsidRPr="008639D0">
      <w:rPr>
        <w:rFonts w:ascii="Arial" w:hAnsi="Arial" w:cs="Arial"/>
        <w:sz w:val="20"/>
        <w:szCs w:val="20"/>
      </w:rPr>
      <w:fldChar w:fldCharType="separate"/>
    </w:r>
    <w:r w:rsidR="00C327C1">
      <w:rPr>
        <w:rFonts w:ascii="Arial" w:hAnsi="Arial" w:cs="Arial"/>
        <w:noProof/>
        <w:sz w:val="20"/>
        <w:szCs w:val="20"/>
      </w:rPr>
      <w:t>1</w:t>
    </w:r>
    <w:r w:rsidRPr="008639D0">
      <w:rPr>
        <w:rFonts w:ascii="Arial" w:hAnsi="Arial" w:cs="Arial"/>
        <w:sz w:val="20"/>
        <w:szCs w:val="20"/>
      </w:rPr>
      <w:fldChar w:fldCharType="end"/>
    </w:r>
  </w:p>
  <w:p w:rsidR="001D0CA0" w:rsidRPr="008639D0" w:rsidRDefault="001D0CA0" w:rsidP="008639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F52" w:rsidRDefault="00142F52">
      <w:r>
        <w:separator/>
      </w:r>
    </w:p>
  </w:footnote>
  <w:footnote w:type="continuationSeparator" w:id="0">
    <w:p w:rsidR="00142F52" w:rsidRDefault="00142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Default="001D0CA0">
    <w:pPr>
      <w:shd w:val="clear" w:color="auto" w:fill="FFFFFF"/>
      <w:tabs>
        <w:tab w:val="left" w:pos="5347"/>
      </w:tabs>
      <w:ind w:left="5"/>
      <w:rPr>
        <w:bCs/>
        <w:color w:val="000000"/>
        <w:spacing w:val="-2"/>
      </w:rPr>
    </w:pPr>
    <w:r>
      <w:rPr>
        <w:bCs/>
        <w:color w:val="000000"/>
        <w:spacing w:val="-2"/>
      </w:rPr>
      <w:t>ТКП/ПР_1</w:t>
    </w:r>
  </w:p>
  <w:p w:rsidR="001D0CA0" w:rsidRDefault="001D0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F7" w:rsidRPr="003A5BF7" w:rsidRDefault="003A5BF7" w:rsidP="003A5BF7">
    <w:pPr>
      <w:ind w:left="2778"/>
      <w:jc w:val="center"/>
      <w:rPr>
        <w:rFonts w:ascii="Arial" w:eastAsia="Times New Roman" w:hAnsi="Arial" w:cs="Arial"/>
        <w:color w:val="000000"/>
        <w:sz w:val="22"/>
        <w:szCs w:val="22"/>
        <w:lang w:eastAsia="ar-SA"/>
      </w:rPr>
    </w:pPr>
    <w:r w:rsidRPr="003A5BF7">
      <w:rPr>
        <w:rFonts w:ascii="Arial" w:eastAsia="Times New Roman" w:hAnsi="Arial" w:cs="Arial"/>
        <w:color w:val="000000"/>
        <w:sz w:val="22"/>
        <w:szCs w:val="22"/>
        <w:lang w:eastAsia="ar-SA"/>
      </w:rPr>
      <w:t>П</w:t>
    </w:r>
    <w:r>
      <w:rPr>
        <w:rFonts w:ascii="Arial" w:eastAsia="Times New Roman" w:hAnsi="Arial" w:cs="Arial"/>
        <w:color w:val="000000"/>
        <w:sz w:val="22"/>
        <w:szCs w:val="22"/>
        <w:lang w:eastAsia="ar-SA"/>
      </w:rPr>
      <w:t xml:space="preserve">риложение № </w:t>
    </w:r>
    <w:r w:rsidR="00C327C1">
      <w:rPr>
        <w:rFonts w:ascii="Arial" w:eastAsia="Times New Roman" w:hAnsi="Arial" w:cs="Arial"/>
        <w:color w:val="000000"/>
        <w:sz w:val="22"/>
        <w:szCs w:val="22"/>
        <w:lang w:eastAsia="ar-SA"/>
      </w:rPr>
      <w:t>8</w:t>
    </w:r>
    <w:r>
      <w:rPr>
        <w:rFonts w:ascii="Arial" w:eastAsia="Times New Roman" w:hAnsi="Arial" w:cs="Arial"/>
        <w:color w:val="000000"/>
        <w:sz w:val="22"/>
        <w:szCs w:val="22"/>
        <w:lang w:eastAsia="ar-SA"/>
      </w:rPr>
      <w:t>.2</w:t>
    </w:r>
  </w:p>
  <w:p w:rsidR="003A5BF7" w:rsidRDefault="003A5BF7" w:rsidP="003A5BF7">
    <w:pPr>
      <w:ind w:left="5103"/>
      <w:jc w:val="center"/>
    </w:pPr>
    <w:r w:rsidRPr="003A5BF7">
      <w:rPr>
        <w:rFonts w:ascii="Arial" w:eastAsia="Times New Roman" w:hAnsi="Arial" w:cs="Arial"/>
        <w:color w:val="000000"/>
        <w:sz w:val="22"/>
        <w:szCs w:val="22"/>
        <w:lang w:eastAsia="ar-SA"/>
      </w:rPr>
      <w:t>к протоколу РГ ОДМ НТКМетр № 20-2022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D90603" w:rsidRDefault="001D0CA0">
    <w:pPr>
      <w:pStyle w:val="a5"/>
      <w:rPr>
        <w:rFonts w:ascii="Arial" w:hAnsi="Arial" w:cs="Arial"/>
        <w:b/>
        <w:i/>
        <w:sz w:val="22"/>
        <w:szCs w:val="22"/>
      </w:rPr>
    </w:pPr>
    <w:r w:rsidRPr="00D90603">
      <w:rPr>
        <w:rFonts w:ascii="Arial" w:hAnsi="Arial" w:cs="Arial"/>
        <w:b/>
        <w:i/>
        <w:sz w:val="22"/>
        <w:szCs w:val="22"/>
      </w:rPr>
      <w:t>СТБ/</w:t>
    </w:r>
    <w:r>
      <w:rPr>
        <w:rFonts w:ascii="Arial" w:hAnsi="Arial" w:cs="Arial"/>
        <w:b/>
        <w:i/>
        <w:sz w:val="22"/>
        <w:szCs w:val="22"/>
      </w:rPr>
      <w:t>О</w:t>
    </w:r>
    <w:r w:rsidRPr="00D90603">
      <w:rPr>
        <w:rFonts w:ascii="Arial" w:hAnsi="Arial" w:cs="Arial"/>
        <w:b/>
        <w:i/>
        <w:sz w:val="22"/>
        <w:szCs w:val="22"/>
      </w:rPr>
      <w:t>Р</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D90603" w:rsidRDefault="001D0CA0" w:rsidP="004379C6">
    <w:pPr>
      <w:pStyle w:val="a5"/>
      <w:jc w:val="right"/>
      <w:rPr>
        <w:rFonts w:ascii="Arial" w:hAnsi="Arial" w:cs="Arial"/>
        <w:b/>
        <w:i/>
        <w:sz w:val="22"/>
        <w:szCs w:val="22"/>
      </w:rPr>
    </w:pPr>
    <w:r w:rsidRPr="00D90603">
      <w:rPr>
        <w:rFonts w:ascii="Arial" w:hAnsi="Arial" w:cs="Arial"/>
        <w:b/>
        <w:i/>
        <w:sz w:val="22"/>
        <w:szCs w:val="22"/>
      </w:rPr>
      <w:t>СТБ/</w:t>
    </w:r>
    <w:r>
      <w:rPr>
        <w:rFonts w:ascii="Arial" w:hAnsi="Arial" w:cs="Arial"/>
        <w:b/>
        <w:i/>
        <w:sz w:val="22"/>
        <w:szCs w:val="22"/>
      </w:rPr>
      <w:t>О</w:t>
    </w:r>
    <w:r w:rsidRPr="00D90603">
      <w:rPr>
        <w:rFonts w:ascii="Arial" w:hAnsi="Arial" w:cs="Arial"/>
        <w:b/>
        <w:i/>
        <w:sz w:val="22"/>
        <w:szCs w:val="22"/>
      </w:rPr>
      <w:t>Р</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CA0" w:rsidRPr="00FE2A3B" w:rsidRDefault="001D0CA0" w:rsidP="00920678">
    <w:pPr>
      <w:pStyle w:val="a5"/>
      <w:jc w:val="right"/>
      <w:rPr>
        <w:rFonts w:ascii="Arial" w:hAnsi="Arial" w:cs="Arial"/>
        <w:b/>
        <w:i/>
        <w:sz w:val="22"/>
        <w:szCs w:val="22"/>
      </w:rPr>
    </w:pPr>
    <w:r w:rsidRPr="00FE2A3B">
      <w:rPr>
        <w:rFonts w:ascii="Arial" w:hAnsi="Arial" w:cs="Arial"/>
        <w:b/>
        <w:i/>
        <w:sz w:val="22"/>
        <w:szCs w:val="22"/>
      </w:rPr>
      <w:t>СТБ/</w:t>
    </w:r>
    <w:r>
      <w:rPr>
        <w:rFonts w:ascii="Arial" w:hAnsi="Arial" w:cs="Arial"/>
        <w:b/>
        <w:i/>
        <w:sz w:val="22"/>
        <w:szCs w:val="22"/>
      </w:rPr>
      <w:t>О</w:t>
    </w:r>
    <w:r w:rsidRPr="00FE2A3B">
      <w:rPr>
        <w:rFonts w:ascii="Arial" w:hAnsi="Arial" w:cs="Arial"/>
        <w:b/>
        <w:i/>
        <w:sz w:val="22"/>
        <w:szCs w:val="22"/>
      </w:rPr>
      <w:t>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E0BDE"/>
    <w:multiLevelType w:val="hybridMultilevel"/>
    <w:tmpl w:val="E5023CFC"/>
    <w:lvl w:ilvl="0" w:tplc="FCC6054A">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6F51A99"/>
    <w:multiLevelType w:val="hybridMultilevel"/>
    <w:tmpl w:val="4586BB16"/>
    <w:lvl w:ilvl="0" w:tplc="FCC6054A">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FF10CDA"/>
    <w:multiLevelType w:val="hybridMultilevel"/>
    <w:tmpl w:val="7420852C"/>
    <w:lvl w:ilvl="0" w:tplc="6630ADD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evenAndOddHeaders/>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7B"/>
    <w:rsid w:val="00001E81"/>
    <w:rsid w:val="000021FB"/>
    <w:rsid w:val="00002208"/>
    <w:rsid w:val="00004803"/>
    <w:rsid w:val="00004BA7"/>
    <w:rsid w:val="00005935"/>
    <w:rsid w:val="00011DA4"/>
    <w:rsid w:val="000123BB"/>
    <w:rsid w:val="00016C4B"/>
    <w:rsid w:val="0001715F"/>
    <w:rsid w:val="0002015B"/>
    <w:rsid w:val="000218E3"/>
    <w:rsid w:val="000224DE"/>
    <w:rsid w:val="00023E2F"/>
    <w:rsid w:val="0002449A"/>
    <w:rsid w:val="000256BB"/>
    <w:rsid w:val="00025E96"/>
    <w:rsid w:val="000267AE"/>
    <w:rsid w:val="0002703C"/>
    <w:rsid w:val="000311B4"/>
    <w:rsid w:val="00032B9E"/>
    <w:rsid w:val="00034499"/>
    <w:rsid w:val="0003551F"/>
    <w:rsid w:val="00041D32"/>
    <w:rsid w:val="000427C0"/>
    <w:rsid w:val="00043D9C"/>
    <w:rsid w:val="00046459"/>
    <w:rsid w:val="000530EA"/>
    <w:rsid w:val="00053DE9"/>
    <w:rsid w:val="00053E5F"/>
    <w:rsid w:val="00056BFD"/>
    <w:rsid w:val="00060F00"/>
    <w:rsid w:val="00063263"/>
    <w:rsid w:val="00063BD3"/>
    <w:rsid w:val="00063E4B"/>
    <w:rsid w:val="00071504"/>
    <w:rsid w:val="00071C13"/>
    <w:rsid w:val="00071C4D"/>
    <w:rsid w:val="000729E3"/>
    <w:rsid w:val="00075B04"/>
    <w:rsid w:val="00080824"/>
    <w:rsid w:val="000816FF"/>
    <w:rsid w:val="000828AE"/>
    <w:rsid w:val="00083CB5"/>
    <w:rsid w:val="0009004E"/>
    <w:rsid w:val="0009064B"/>
    <w:rsid w:val="00090EE6"/>
    <w:rsid w:val="000963E7"/>
    <w:rsid w:val="000A54D8"/>
    <w:rsid w:val="000A6C9C"/>
    <w:rsid w:val="000B1CD6"/>
    <w:rsid w:val="000B21C8"/>
    <w:rsid w:val="000B431A"/>
    <w:rsid w:val="000C076B"/>
    <w:rsid w:val="000C103E"/>
    <w:rsid w:val="000C3001"/>
    <w:rsid w:val="000C38BA"/>
    <w:rsid w:val="000C4753"/>
    <w:rsid w:val="000D02A3"/>
    <w:rsid w:val="000D2351"/>
    <w:rsid w:val="000D7A4D"/>
    <w:rsid w:val="000E06A1"/>
    <w:rsid w:val="000E4DF8"/>
    <w:rsid w:val="000E67ED"/>
    <w:rsid w:val="000E7693"/>
    <w:rsid w:val="000E780C"/>
    <w:rsid w:val="000F19D8"/>
    <w:rsid w:val="000F32C9"/>
    <w:rsid w:val="000F5BBE"/>
    <w:rsid w:val="000F6D68"/>
    <w:rsid w:val="00101F3E"/>
    <w:rsid w:val="00104700"/>
    <w:rsid w:val="001075FC"/>
    <w:rsid w:val="00111167"/>
    <w:rsid w:val="00111EDB"/>
    <w:rsid w:val="001141E4"/>
    <w:rsid w:val="00116142"/>
    <w:rsid w:val="00124E60"/>
    <w:rsid w:val="00130F64"/>
    <w:rsid w:val="001322F8"/>
    <w:rsid w:val="00134090"/>
    <w:rsid w:val="001358B8"/>
    <w:rsid w:val="00137D50"/>
    <w:rsid w:val="00137F5C"/>
    <w:rsid w:val="00140345"/>
    <w:rsid w:val="001421C5"/>
    <w:rsid w:val="001423D4"/>
    <w:rsid w:val="00142F52"/>
    <w:rsid w:val="0014304B"/>
    <w:rsid w:val="0014548E"/>
    <w:rsid w:val="00147460"/>
    <w:rsid w:val="00147625"/>
    <w:rsid w:val="001515C2"/>
    <w:rsid w:val="00153452"/>
    <w:rsid w:val="0015474C"/>
    <w:rsid w:val="0016103F"/>
    <w:rsid w:val="00164399"/>
    <w:rsid w:val="00164C78"/>
    <w:rsid w:val="001710DB"/>
    <w:rsid w:val="001760F3"/>
    <w:rsid w:val="00176A3F"/>
    <w:rsid w:val="001828A8"/>
    <w:rsid w:val="0018396A"/>
    <w:rsid w:val="0018417C"/>
    <w:rsid w:val="00185786"/>
    <w:rsid w:val="00191920"/>
    <w:rsid w:val="001949FE"/>
    <w:rsid w:val="001A237A"/>
    <w:rsid w:val="001A35C7"/>
    <w:rsid w:val="001A5909"/>
    <w:rsid w:val="001A5D68"/>
    <w:rsid w:val="001A6058"/>
    <w:rsid w:val="001A7DBD"/>
    <w:rsid w:val="001B0066"/>
    <w:rsid w:val="001B119B"/>
    <w:rsid w:val="001B2893"/>
    <w:rsid w:val="001B3699"/>
    <w:rsid w:val="001B39B5"/>
    <w:rsid w:val="001B47EC"/>
    <w:rsid w:val="001B6866"/>
    <w:rsid w:val="001B78B8"/>
    <w:rsid w:val="001C3341"/>
    <w:rsid w:val="001C3E17"/>
    <w:rsid w:val="001C3F47"/>
    <w:rsid w:val="001C6002"/>
    <w:rsid w:val="001C670F"/>
    <w:rsid w:val="001C71CE"/>
    <w:rsid w:val="001D0CA0"/>
    <w:rsid w:val="001D1528"/>
    <w:rsid w:val="001D1602"/>
    <w:rsid w:val="001D2AEE"/>
    <w:rsid w:val="001E0BA9"/>
    <w:rsid w:val="001E188F"/>
    <w:rsid w:val="001E697C"/>
    <w:rsid w:val="001E74E2"/>
    <w:rsid w:val="001F2E24"/>
    <w:rsid w:val="001F33A4"/>
    <w:rsid w:val="001F3DA7"/>
    <w:rsid w:val="001F488B"/>
    <w:rsid w:val="001F5C66"/>
    <w:rsid w:val="00200E12"/>
    <w:rsid w:val="002049DD"/>
    <w:rsid w:val="00212B60"/>
    <w:rsid w:val="00212FC4"/>
    <w:rsid w:val="002133C0"/>
    <w:rsid w:val="002147D1"/>
    <w:rsid w:val="00216161"/>
    <w:rsid w:val="00216243"/>
    <w:rsid w:val="00217CF1"/>
    <w:rsid w:val="00227E88"/>
    <w:rsid w:val="00231F79"/>
    <w:rsid w:val="00234652"/>
    <w:rsid w:val="00237161"/>
    <w:rsid w:val="0023762E"/>
    <w:rsid w:val="002379E5"/>
    <w:rsid w:val="00240389"/>
    <w:rsid w:val="00240C5F"/>
    <w:rsid w:val="002425C8"/>
    <w:rsid w:val="00243D26"/>
    <w:rsid w:val="00244508"/>
    <w:rsid w:val="002458E6"/>
    <w:rsid w:val="002465A9"/>
    <w:rsid w:val="00246C7A"/>
    <w:rsid w:val="00247F42"/>
    <w:rsid w:val="00252A6E"/>
    <w:rsid w:val="0025682E"/>
    <w:rsid w:val="00257351"/>
    <w:rsid w:val="00260648"/>
    <w:rsid w:val="002650EF"/>
    <w:rsid w:val="0026549B"/>
    <w:rsid w:val="002657C7"/>
    <w:rsid w:val="00266847"/>
    <w:rsid w:val="002679A3"/>
    <w:rsid w:val="00270EBE"/>
    <w:rsid w:val="002721A7"/>
    <w:rsid w:val="0027222D"/>
    <w:rsid w:val="0027240C"/>
    <w:rsid w:val="0027508D"/>
    <w:rsid w:val="0027695E"/>
    <w:rsid w:val="0028049D"/>
    <w:rsid w:val="00281D32"/>
    <w:rsid w:val="00282B71"/>
    <w:rsid w:val="00284E0C"/>
    <w:rsid w:val="002855C3"/>
    <w:rsid w:val="00290E51"/>
    <w:rsid w:val="002928D2"/>
    <w:rsid w:val="002963CC"/>
    <w:rsid w:val="002A2B80"/>
    <w:rsid w:val="002A56D1"/>
    <w:rsid w:val="002B5D90"/>
    <w:rsid w:val="002B7027"/>
    <w:rsid w:val="002C3F99"/>
    <w:rsid w:val="002C4172"/>
    <w:rsid w:val="002C5064"/>
    <w:rsid w:val="002C54E5"/>
    <w:rsid w:val="002C620C"/>
    <w:rsid w:val="002D0F1E"/>
    <w:rsid w:val="002D107D"/>
    <w:rsid w:val="002D11FA"/>
    <w:rsid w:val="002D1A36"/>
    <w:rsid w:val="002D50B8"/>
    <w:rsid w:val="002D5C35"/>
    <w:rsid w:val="002E008F"/>
    <w:rsid w:val="002E3CC8"/>
    <w:rsid w:val="002E4A44"/>
    <w:rsid w:val="002E4C77"/>
    <w:rsid w:val="002E55C6"/>
    <w:rsid w:val="002E7E58"/>
    <w:rsid w:val="002F052D"/>
    <w:rsid w:val="002F4CF1"/>
    <w:rsid w:val="00300082"/>
    <w:rsid w:val="00301E42"/>
    <w:rsid w:val="00302EFD"/>
    <w:rsid w:val="00303ED1"/>
    <w:rsid w:val="00303EDA"/>
    <w:rsid w:val="003130BD"/>
    <w:rsid w:val="00314426"/>
    <w:rsid w:val="003165B3"/>
    <w:rsid w:val="003217B1"/>
    <w:rsid w:val="00321BDA"/>
    <w:rsid w:val="003251BE"/>
    <w:rsid w:val="003264A0"/>
    <w:rsid w:val="003264E4"/>
    <w:rsid w:val="00327E73"/>
    <w:rsid w:val="003375BF"/>
    <w:rsid w:val="00337A4D"/>
    <w:rsid w:val="00341307"/>
    <w:rsid w:val="00343744"/>
    <w:rsid w:val="00343771"/>
    <w:rsid w:val="00347AB8"/>
    <w:rsid w:val="0035006D"/>
    <w:rsid w:val="00352084"/>
    <w:rsid w:val="00354138"/>
    <w:rsid w:val="00355E7A"/>
    <w:rsid w:val="00362C2B"/>
    <w:rsid w:val="003669FD"/>
    <w:rsid w:val="00370E6E"/>
    <w:rsid w:val="00372EEF"/>
    <w:rsid w:val="00373D36"/>
    <w:rsid w:val="00374DDC"/>
    <w:rsid w:val="00375C19"/>
    <w:rsid w:val="00377923"/>
    <w:rsid w:val="00380100"/>
    <w:rsid w:val="003818F2"/>
    <w:rsid w:val="00381CA2"/>
    <w:rsid w:val="00381F74"/>
    <w:rsid w:val="0038332A"/>
    <w:rsid w:val="00385AAE"/>
    <w:rsid w:val="003875A2"/>
    <w:rsid w:val="003879C1"/>
    <w:rsid w:val="003928D5"/>
    <w:rsid w:val="003934DA"/>
    <w:rsid w:val="00394975"/>
    <w:rsid w:val="003977D5"/>
    <w:rsid w:val="003A5BF7"/>
    <w:rsid w:val="003A656A"/>
    <w:rsid w:val="003A756B"/>
    <w:rsid w:val="003B0731"/>
    <w:rsid w:val="003B2FE5"/>
    <w:rsid w:val="003B3023"/>
    <w:rsid w:val="003B4568"/>
    <w:rsid w:val="003B585E"/>
    <w:rsid w:val="003B72BA"/>
    <w:rsid w:val="003B791F"/>
    <w:rsid w:val="003B7EDE"/>
    <w:rsid w:val="003C1119"/>
    <w:rsid w:val="003C1E93"/>
    <w:rsid w:val="003C4E59"/>
    <w:rsid w:val="003C7466"/>
    <w:rsid w:val="003C7A58"/>
    <w:rsid w:val="003C7AB0"/>
    <w:rsid w:val="003D4AE0"/>
    <w:rsid w:val="003D73CF"/>
    <w:rsid w:val="003E2663"/>
    <w:rsid w:val="003E2869"/>
    <w:rsid w:val="003E5CD0"/>
    <w:rsid w:val="003F129E"/>
    <w:rsid w:val="003F382F"/>
    <w:rsid w:val="003F4697"/>
    <w:rsid w:val="004005CE"/>
    <w:rsid w:val="00406DE8"/>
    <w:rsid w:val="0041364D"/>
    <w:rsid w:val="0042352A"/>
    <w:rsid w:val="0042682B"/>
    <w:rsid w:val="004269A1"/>
    <w:rsid w:val="00427A03"/>
    <w:rsid w:val="00430E5B"/>
    <w:rsid w:val="004322CC"/>
    <w:rsid w:val="0043518F"/>
    <w:rsid w:val="0043704F"/>
    <w:rsid w:val="004371B5"/>
    <w:rsid w:val="004379C6"/>
    <w:rsid w:val="004403D1"/>
    <w:rsid w:val="004415B4"/>
    <w:rsid w:val="00444B63"/>
    <w:rsid w:val="00445692"/>
    <w:rsid w:val="00451DB7"/>
    <w:rsid w:val="00452606"/>
    <w:rsid w:val="00454724"/>
    <w:rsid w:val="004550FD"/>
    <w:rsid w:val="004555A7"/>
    <w:rsid w:val="00456841"/>
    <w:rsid w:val="00456E23"/>
    <w:rsid w:val="0046077B"/>
    <w:rsid w:val="0046107A"/>
    <w:rsid w:val="0046272D"/>
    <w:rsid w:val="004627F7"/>
    <w:rsid w:val="00464100"/>
    <w:rsid w:val="00466EFA"/>
    <w:rsid w:val="00467BE9"/>
    <w:rsid w:val="0047170E"/>
    <w:rsid w:val="004808E4"/>
    <w:rsid w:val="00480F03"/>
    <w:rsid w:val="00481809"/>
    <w:rsid w:val="00484F3C"/>
    <w:rsid w:val="004871B2"/>
    <w:rsid w:val="00487258"/>
    <w:rsid w:val="00487761"/>
    <w:rsid w:val="00490093"/>
    <w:rsid w:val="00490E64"/>
    <w:rsid w:val="0049151F"/>
    <w:rsid w:val="00492E99"/>
    <w:rsid w:val="00494FB5"/>
    <w:rsid w:val="00495C01"/>
    <w:rsid w:val="00496BB2"/>
    <w:rsid w:val="00497B32"/>
    <w:rsid w:val="00497EDB"/>
    <w:rsid w:val="004A1B9D"/>
    <w:rsid w:val="004A45C4"/>
    <w:rsid w:val="004A7DA1"/>
    <w:rsid w:val="004B65D4"/>
    <w:rsid w:val="004B779C"/>
    <w:rsid w:val="004C0945"/>
    <w:rsid w:val="004C1774"/>
    <w:rsid w:val="004C25DF"/>
    <w:rsid w:val="004C461A"/>
    <w:rsid w:val="004C55D7"/>
    <w:rsid w:val="004C784B"/>
    <w:rsid w:val="004C7916"/>
    <w:rsid w:val="004D0D1F"/>
    <w:rsid w:val="004D6E0C"/>
    <w:rsid w:val="004E25C8"/>
    <w:rsid w:val="004E2CED"/>
    <w:rsid w:val="004E3294"/>
    <w:rsid w:val="004E3414"/>
    <w:rsid w:val="004E6DC8"/>
    <w:rsid w:val="004F0441"/>
    <w:rsid w:val="004F35D4"/>
    <w:rsid w:val="004F6909"/>
    <w:rsid w:val="004F753D"/>
    <w:rsid w:val="004F7BB0"/>
    <w:rsid w:val="005000C1"/>
    <w:rsid w:val="00500EFD"/>
    <w:rsid w:val="0050157D"/>
    <w:rsid w:val="00504A84"/>
    <w:rsid w:val="00507A4D"/>
    <w:rsid w:val="00511220"/>
    <w:rsid w:val="00511C46"/>
    <w:rsid w:val="005143CC"/>
    <w:rsid w:val="00514B12"/>
    <w:rsid w:val="00514EBA"/>
    <w:rsid w:val="00515DE4"/>
    <w:rsid w:val="00517148"/>
    <w:rsid w:val="00522D3C"/>
    <w:rsid w:val="005232DE"/>
    <w:rsid w:val="00524C3C"/>
    <w:rsid w:val="0052673F"/>
    <w:rsid w:val="00530EB5"/>
    <w:rsid w:val="00531E8B"/>
    <w:rsid w:val="00532DA8"/>
    <w:rsid w:val="00534F6F"/>
    <w:rsid w:val="00535384"/>
    <w:rsid w:val="00537236"/>
    <w:rsid w:val="00540861"/>
    <w:rsid w:val="00540DD2"/>
    <w:rsid w:val="0054300E"/>
    <w:rsid w:val="005440BF"/>
    <w:rsid w:val="005441A2"/>
    <w:rsid w:val="00544F55"/>
    <w:rsid w:val="00546D05"/>
    <w:rsid w:val="00547D58"/>
    <w:rsid w:val="005519E0"/>
    <w:rsid w:val="00554FF3"/>
    <w:rsid w:val="00565830"/>
    <w:rsid w:val="00567DBF"/>
    <w:rsid w:val="005716A6"/>
    <w:rsid w:val="00577A8B"/>
    <w:rsid w:val="00581AD2"/>
    <w:rsid w:val="00583193"/>
    <w:rsid w:val="005834EF"/>
    <w:rsid w:val="00583C86"/>
    <w:rsid w:val="00584C47"/>
    <w:rsid w:val="005871DD"/>
    <w:rsid w:val="00587261"/>
    <w:rsid w:val="005909F2"/>
    <w:rsid w:val="00593A92"/>
    <w:rsid w:val="00594F34"/>
    <w:rsid w:val="00596284"/>
    <w:rsid w:val="00596D3A"/>
    <w:rsid w:val="005970DE"/>
    <w:rsid w:val="00597C41"/>
    <w:rsid w:val="005A0198"/>
    <w:rsid w:val="005A0BCB"/>
    <w:rsid w:val="005A2BBC"/>
    <w:rsid w:val="005A487B"/>
    <w:rsid w:val="005A496B"/>
    <w:rsid w:val="005A5621"/>
    <w:rsid w:val="005A7467"/>
    <w:rsid w:val="005A7D36"/>
    <w:rsid w:val="005B18C9"/>
    <w:rsid w:val="005B1AF1"/>
    <w:rsid w:val="005B4D69"/>
    <w:rsid w:val="005B4EEA"/>
    <w:rsid w:val="005B5478"/>
    <w:rsid w:val="005B6341"/>
    <w:rsid w:val="005C0711"/>
    <w:rsid w:val="005C5A1D"/>
    <w:rsid w:val="005C7C21"/>
    <w:rsid w:val="005D2B55"/>
    <w:rsid w:val="005D32C9"/>
    <w:rsid w:val="005D3BC6"/>
    <w:rsid w:val="005D4564"/>
    <w:rsid w:val="005D4CBA"/>
    <w:rsid w:val="005D5F2D"/>
    <w:rsid w:val="005E23AE"/>
    <w:rsid w:val="005E35FB"/>
    <w:rsid w:val="005E4DE9"/>
    <w:rsid w:val="005E654A"/>
    <w:rsid w:val="005E7776"/>
    <w:rsid w:val="005E7B2D"/>
    <w:rsid w:val="005F016C"/>
    <w:rsid w:val="005F0469"/>
    <w:rsid w:val="005F183A"/>
    <w:rsid w:val="005F238B"/>
    <w:rsid w:val="005F39C1"/>
    <w:rsid w:val="005F711A"/>
    <w:rsid w:val="0060071E"/>
    <w:rsid w:val="00600EF9"/>
    <w:rsid w:val="00602515"/>
    <w:rsid w:val="00602B76"/>
    <w:rsid w:val="0060611C"/>
    <w:rsid w:val="0061125A"/>
    <w:rsid w:val="00615D4A"/>
    <w:rsid w:val="006168F1"/>
    <w:rsid w:val="00616F60"/>
    <w:rsid w:val="006233D0"/>
    <w:rsid w:val="00623CB7"/>
    <w:rsid w:val="00624362"/>
    <w:rsid w:val="006249CA"/>
    <w:rsid w:val="00625E96"/>
    <w:rsid w:val="00633D33"/>
    <w:rsid w:val="00636966"/>
    <w:rsid w:val="00636E85"/>
    <w:rsid w:val="00637545"/>
    <w:rsid w:val="00637A2F"/>
    <w:rsid w:val="00641405"/>
    <w:rsid w:val="00642472"/>
    <w:rsid w:val="00644A7E"/>
    <w:rsid w:val="0064776D"/>
    <w:rsid w:val="006512C3"/>
    <w:rsid w:val="00651E8C"/>
    <w:rsid w:val="006560E0"/>
    <w:rsid w:val="00661810"/>
    <w:rsid w:val="006631DE"/>
    <w:rsid w:val="006660DA"/>
    <w:rsid w:val="0067080C"/>
    <w:rsid w:val="006725D9"/>
    <w:rsid w:val="00672A4B"/>
    <w:rsid w:val="00677A57"/>
    <w:rsid w:val="0068115D"/>
    <w:rsid w:val="0068261E"/>
    <w:rsid w:val="006829E7"/>
    <w:rsid w:val="0068430D"/>
    <w:rsid w:val="00687F74"/>
    <w:rsid w:val="0069284D"/>
    <w:rsid w:val="0069680F"/>
    <w:rsid w:val="006A083D"/>
    <w:rsid w:val="006A14E1"/>
    <w:rsid w:val="006A22B3"/>
    <w:rsid w:val="006A4E73"/>
    <w:rsid w:val="006A7A67"/>
    <w:rsid w:val="006C2069"/>
    <w:rsid w:val="006C2C9D"/>
    <w:rsid w:val="006C4369"/>
    <w:rsid w:val="006C529B"/>
    <w:rsid w:val="006C79C3"/>
    <w:rsid w:val="006C7C5E"/>
    <w:rsid w:val="006D3EAC"/>
    <w:rsid w:val="006E1F7D"/>
    <w:rsid w:val="006E38AF"/>
    <w:rsid w:val="006E4374"/>
    <w:rsid w:val="006E44B2"/>
    <w:rsid w:val="006E56CA"/>
    <w:rsid w:val="006F043D"/>
    <w:rsid w:val="006F11D5"/>
    <w:rsid w:val="006F2A1B"/>
    <w:rsid w:val="006F2C02"/>
    <w:rsid w:val="006F5102"/>
    <w:rsid w:val="006F5FCE"/>
    <w:rsid w:val="007021AE"/>
    <w:rsid w:val="00705410"/>
    <w:rsid w:val="007068F7"/>
    <w:rsid w:val="0070709A"/>
    <w:rsid w:val="007074F3"/>
    <w:rsid w:val="00707806"/>
    <w:rsid w:val="00714566"/>
    <w:rsid w:val="007174B5"/>
    <w:rsid w:val="007175CF"/>
    <w:rsid w:val="00723AF6"/>
    <w:rsid w:val="0072556B"/>
    <w:rsid w:val="00726952"/>
    <w:rsid w:val="00726B66"/>
    <w:rsid w:val="0072733B"/>
    <w:rsid w:val="00730C26"/>
    <w:rsid w:val="00732E6E"/>
    <w:rsid w:val="00734BB5"/>
    <w:rsid w:val="00735B5F"/>
    <w:rsid w:val="00736936"/>
    <w:rsid w:val="0073737B"/>
    <w:rsid w:val="00742490"/>
    <w:rsid w:val="007457C5"/>
    <w:rsid w:val="00746E96"/>
    <w:rsid w:val="00752623"/>
    <w:rsid w:val="00752925"/>
    <w:rsid w:val="007546BA"/>
    <w:rsid w:val="00755016"/>
    <w:rsid w:val="0076376A"/>
    <w:rsid w:val="00765395"/>
    <w:rsid w:val="00767E34"/>
    <w:rsid w:val="00770264"/>
    <w:rsid w:val="00770C33"/>
    <w:rsid w:val="007714F3"/>
    <w:rsid w:val="007734BB"/>
    <w:rsid w:val="0077381D"/>
    <w:rsid w:val="007743CA"/>
    <w:rsid w:val="007743EA"/>
    <w:rsid w:val="0077484D"/>
    <w:rsid w:val="00777439"/>
    <w:rsid w:val="007801E4"/>
    <w:rsid w:val="007848A8"/>
    <w:rsid w:val="0078499E"/>
    <w:rsid w:val="00784A64"/>
    <w:rsid w:val="00784E19"/>
    <w:rsid w:val="0078578A"/>
    <w:rsid w:val="00785B7B"/>
    <w:rsid w:val="007876EA"/>
    <w:rsid w:val="0079047B"/>
    <w:rsid w:val="007964D3"/>
    <w:rsid w:val="007966DF"/>
    <w:rsid w:val="0079767A"/>
    <w:rsid w:val="00797F7A"/>
    <w:rsid w:val="007A0146"/>
    <w:rsid w:val="007A4039"/>
    <w:rsid w:val="007A79FC"/>
    <w:rsid w:val="007B3746"/>
    <w:rsid w:val="007B4C31"/>
    <w:rsid w:val="007B50E7"/>
    <w:rsid w:val="007B6F44"/>
    <w:rsid w:val="007B7B31"/>
    <w:rsid w:val="007B7F97"/>
    <w:rsid w:val="007C1457"/>
    <w:rsid w:val="007C69AB"/>
    <w:rsid w:val="007C7D94"/>
    <w:rsid w:val="007D0A5F"/>
    <w:rsid w:val="007D17F3"/>
    <w:rsid w:val="007D2AA2"/>
    <w:rsid w:val="007D47B1"/>
    <w:rsid w:val="007D77B4"/>
    <w:rsid w:val="007D79C9"/>
    <w:rsid w:val="007D7BB4"/>
    <w:rsid w:val="007E25A9"/>
    <w:rsid w:val="007E6CA7"/>
    <w:rsid w:val="007E6DBD"/>
    <w:rsid w:val="007E73F3"/>
    <w:rsid w:val="007E7C61"/>
    <w:rsid w:val="007F04DA"/>
    <w:rsid w:val="007F37D5"/>
    <w:rsid w:val="007F5B44"/>
    <w:rsid w:val="007F7A60"/>
    <w:rsid w:val="007F7AED"/>
    <w:rsid w:val="007F7DA1"/>
    <w:rsid w:val="00804417"/>
    <w:rsid w:val="008047AB"/>
    <w:rsid w:val="008051D1"/>
    <w:rsid w:val="00813697"/>
    <w:rsid w:val="008169C6"/>
    <w:rsid w:val="008170BA"/>
    <w:rsid w:val="00817964"/>
    <w:rsid w:val="00822962"/>
    <w:rsid w:val="008234A8"/>
    <w:rsid w:val="00823712"/>
    <w:rsid w:val="00826C0D"/>
    <w:rsid w:val="00826EF6"/>
    <w:rsid w:val="00827F59"/>
    <w:rsid w:val="008310ED"/>
    <w:rsid w:val="00832069"/>
    <w:rsid w:val="00833902"/>
    <w:rsid w:val="0083565A"/>
    <w:rsid w:val="008367D4"/>
    <w:rsid w:val="0085166B"/>
    <w:rsid w:val="0085538B"/>
    <w:rsid w:val="00857698"/>
    <w:rsid w:val="00860077"/>
    <w:rsid w:val="00860229"/>
    <w:rsid w:val="00861E72"/>
    <w:rsid w:val="008639D0"/>
    <w:rsid w:val="0086458D"/>
    <w:rsid w:val="00864EBE"/>
    <w:rsid w:val="00874726"/>
    <w:rsid w:val="008767DD"/>
    <w:rsid w:val="00877978"/>
    <w:rsid w:val="00880624"/>
    <w:rsid w:val="0088363C"/>
    <w:rsid w:val="00884BAA"/>
    <w:rsid w:val="0088568E"/>
    <w:rsid w:val="00890D34"/>
    <w:rsid w:val="0089103E"/>
    <w:rsid w:val="00891CC9"/>
    <w:rsid w:val="0089666E"/>
    <w:rsid w:val="008975CC"/>
    <w:rsid w:val="008A013F"/>
    <w:rsid w:val="008A078B"/>
    <w:rsid w:val="008A122A"/>
    <w:rsid w:val="008A1360"/>
    <w:rsid w:val="008A14D9"/>
    <w:rsid w:val="008A3E5C"/>
    <w:rsid w:val="008A426E"/>
    <w:rsid w:val="008A437C"/>
    <w:rsid w:val="008A5C64"/>
    <w:rsid w:val="008A7A3F"/>
    <w:rsid w:val="008A7C16"/>
    <w:rsid w:val="008B0B46"/>
    <w:rsid w:val="008B1052"/>
    <w:rsid w:val="008B1279"/>
    <w:rsid w:val="008B1336"/>
    <w:rsid w:val="008B207B"/>
    <w:rsid w:val="008B2D07"/>
    <w:rsid w:val="008B3098"/>
    <w:rsid w:val="008B41C2"/>
    <w:rsid w:val="008B4310"/>
    <w:rsid w:val="008B4465"/>
    <w:rsid w:val="008B771D"/>
    <w:rsid w:val="008C07FF"/>
    <w:rsid w:val="008C28D1"/>
    <w:rsid w:val="008C5CF4"/>
    <w:rsid w:val="008C5E4F"/>
    <w:rsid w:val="008D2577"/>
    <w:rsid w:val="008D32E9"/>
    <w:rsid w:val="008D5AD9"/>
    <w:rsid w:val="008D63C4"/>
    <w:rsid w:val="008D7286"/>
    <w:rsid w:val="008D7396"/>
    <w:rsid w:val="008E0844"/>
    <w:rsid w:val="008E2409"/>
    <w:rsid w:val="008E3631"/>
    <w:rsid w:val="008E550A"/>
    <w:rsid w:val="008E6347"/>
    <w:rsid w:val="008E6654"/>
    <w:rsid w:val="008F13D7"/>
    <w:rsid w:val="008F1F38"/>
    <w:rsid w:val="008F2438"/>
    <w:rsid w:val="008F27F3"/>
    <w:rsid w:val="008F589F"/>
    <w:rsid w:val="008F66A2"/>
    <w:rsid w:val="008F79DE"/>
    <w:rsid w:val="0090084B"/>
    <w:rsid w:val="00903107"/>
    <w:rsid w:val="0090446C"/>
    <w:rsid w:val="009047C3"/>
    <w:rsid w:val="0090672F"/>
    <w:rsid w:val="00911722"/>
    <w:rsid w:val="00914C74"/>
    <w:rsid w:val="00916F12"/>
    <w:rsid w:val="00920565"/>
    <w:rsid w:val="00920678"/>
    <w:rsid w:val="0092164E"/>
    <w:rsid w:val="00923451"/>
    <w:rsid w:val="00933395"/>
    <w:rsid w:val="009339F4"/>
    <w:rsid w:val="00934371"/>
    <w:rsid w:val="0093476E"/>
    <w:rsid w:val="0093785E"/>
    <w:rsid w:val="00940018"/>
    <w:rsid w:val="00940342"/>
    <w:rsid w:val="00940D56"/>
    <w:rsid w:val="00942C4A"/>
    <w:rsid w:val="00942C82"/>
    <w:rsid w:val="00943EC7"/>
    <w:rsid w:val="00945107"/>
    <w:rsid w:val="00945712"/>
    <w:rsid w:val="00950862"/>
    <w:rsid w:val="00950DB7"/>
    <w:rsid w:val="009522C5"/>
    <w:rsid w:val="00953910"/>
    <w:rsid w:val="0095770D"/>
    <w:rsid w:val="00957838"/>
    <w:rsid w:val="00960984"/>
    <w:rsid w:val="0096220A"/>
    <w:rsid w:val="0096556B"/>
    <w:rsid w:val="00965DB6"/>
    <w:rsid w:val="00966330"/>
    <w:rsid w:val="0096645D"/>
    <w:rsid w:val="00966C65"/>
    <w:rsid w:val="0096787E"/>
    <w:rsid w:val="00967AE7"/>
    <w:rsid w:val="00971EAE"/>
    <w:rsid w:val="0097293B"/>
    <w:rsid w:val="00973933"/>
    <w:rsid w:val="00973A08"/>
    <w:rsid w:val="00974651"/>
    <w:rsid w:val="00977716"/>
    <w:rsid w:val="00977B6E"/>
    <w:rsid w:val="00981EB5"/>
    <w:rsid w:val="00983498"/>
    <w:rsid w:val="00983EA9"/>
    <w:rsid w:val="009853A7"/>
    <w:rsid w:val="0099041F"/>
    <w:rsid w:val="009918A1"/>
    <w:rsid w:val="009922DA"/>
    <w:rsid w:val="00994E15"/>
    <w:rsid w:val="00994E49"/>
    <w:rsid w:val="009A1929"/>
    <w:rsid w:val="009A1F28"/>
    <w:rsid w:val="009A37D5"/>
    <w:rsid w:val="009A5AE3"/>
    <w:rsid w:val="009A61A7"/>
    <w:rsid w:val="009B18F2"/>
    <w:rsid w:val="009B21C4"/>
    <w:rsid w:val="009B2EB8"/>
    <w:rsid w:val="009B3145"/>
    <w:rsid w:val="009B4AB7"/>
    <w:rsid w:val="009B74F1"/>
    <w:rsid w:val="009C0848"/>
    <w:rsid w:val="009C1F8A"/>
    <w:rsid w:val="009C5F4A"/>
    <w:rsid w:val="009C777B"/>
    <w:rsid w:val="009D050E"/>
    <w:rsid w:val="009D1913"/>
    <w:rsid w:val="009D3085"/>
    <w:rsid w:val="009D3ACC"/>
    <w:rsid w:val="009D4663"/>
    <w:rsid w:val="009D5889"/>
    <w:rsid w:val="009D7451"/>
    <w:rsid w:val="009E273B"/>
    <w:rsid w:val="009E4E04"/>
    <w:rsid w:val="009F13D5"/>
    <w:rsid w:val="009F2EA6"/>
    <w:rsid w:val="009F32C5"/>
    <w:rsid w:val="00A015EC"/>
    <w:rsid w:val="00A01886"/>
    <w:rsid w:val="00A0266A"/>
    <w:rsid w:val="00A03DA5"/>
    <w:rsid w:val="00A0647C"/>
    <w:rsid w:val="00A0672D"/>
    <w:rsid w:val="00A14547"/>
    <w:rsid w:val="00A1649E"/>
    <w:rsid w:val="00A1670C"/>
    <w:rsid w:val="00A16B79"/>
    <w:rsid w:val="00A32461"/>
    <w:rsid w:val="00A3300B"/>
    <w:rsid w:val="00A34DB1"/>
    <w:rsid w:val="00A36D10"/>
    <w:rsid w:val="00A40197"/>
    <w:rsid w:val="00A405B8"/>
    <w:rsid w:val="00A40F1B"/>
    <w:rsid w:val="00A448F4"/>
    <w:rsid w:val="00A4629E"/>
    <w:rsid w:val="00A46328"/>
    <w:rsid w:val="00A46CAD"/>
    <w:rsid w:val="00A4721F"/>
    <w:rsid w:val="00A513E8"/>
    <w:rsid w:val="00A51D77"/>
    <w:rsid w:val="00A52045"/>
    <w:rsid w:val="00A57FA9"/>
    <w:rsid w:val="00A66382"/>
    <w:rsid w:val="00A676B3"/>
    <w:rsid w:val="00A702D3"/>
    <w:rsid w:val="00A713A3"/>
    <w:rsid w:val="00A73909"/>
    <w:rsid w:val="00A740E1"/>
    <w:rsid w:val="00A743D5"/>
    <w:rsid w:val="00A74717"/>
    <w:rsid w:val="00A75E4E"/>
    <w:rsid w:val="00A8044D"/>
    <w:rsid w:val="00A818E3"/>
    <w:rsid w:val="00A82392"/>
    <w:rsid w:val="00A839DE"/>
    <w:rsid w:val="00A841F4"/>
    <w:rsid w:val="00A85936"/>
    <w:rsid w:val="00A87CFF"/>
    <w:rsid w:val="00A914DA"/>
    <w:rsid w:val="00A9542A"/>
    <w:rsid w:val="00A9642F"/>
    <w:rsid w:val="00A9699F"/>
    <w:rsid w:val="00AA09C0"/>
    <w:rsid w:val="00AA4D98"/>
    <w:rsid w:val="00AA5086"/>
    <w:rsid w:val="00AA51C2"/>
    <w:rsid w:val="00AA5871"/>
    <w:rsid w:val="00AB2E40"/>
    <w:rsid w:val="00AB46C8"/>
    <w:rsid w:val="00AC0AA2"/>
    <w:rsid w:val="00AC152F"/>
    <w:rsid w:val="00AC251C"/>
    <w:rsid w:val="00AC68C4"/>
    <w:rsid w:val="00AD0142"/>
    <w:rsid w:val="00AD19FF"/>
    <w:rsid w:val="00AD2671"/>
    <w:rsid w:val="00AD352A"/>
    <w:rsid w:val="00AD4383"/>
    <w:rsid w:val="00AD62F4"/>
    <w:rsid w:val="00AD6890"/>
    <w:rsid w:val="00AE07ED"/>
    <w:rsid w:val="00AE099D"/>
    <w:rsid w:val="00AE34DE"/>
    <w:rsid w:val="00AE4A34"/>
    <w:rsid w:val="00AE4EA5"/>
    <w:rsid w:val="00AE6186"/>
    <w:rsid w:val="00AE6735"/>
    <w:rsid w:val="00AE79B6"/>
    <w:rsid w:val="00AF05E0"/>
    <w:rsid w:val="00AF1DAD"/>
    <w:rsid w:val="00AF22D1"/>
    <w:rsid w:val="00AF3CF2"/>
    <w:rsid w:val="00AF6960"/>
    <w:rsid w:val="00AF6FE1"/>
    <w:rsid w:val="00B00761"/>
    <w:rsid w:val="00B017C7"/>
    <w:rsid w:val="00B020FB"/>
    <w:rsid w:val="00B06C15"/>
    <w:rsid w:val="00B07CD0"/>
    <w:rsid w:val="00B14070"/>
    <w:rsid w:val="00B169FF"/>
    <w:rsid w:val="00B2236B"/>
    <w:rsid w:val="00B24DA6"/>
    <w:rsid w:val="00B2533F"/>
    <w:rsid w:val="00B269C1"/>
    <w:rsid w:val="00B26DAB"/>
    <w:rsid w:val="00B3177A"/>
    <w:rsid w:val="00B31F27"/>
    <w:rsid w:val="00B368B8"/>
    <w:rsid w:val="00B36A17"/>
    <w:rsid w:val="00B43C5E"/>
    <w:rsid w:val="00B527AB"/>
    <w:rsid w:val="00B54DF8"/>
    <w:rsid w:val="00B55E57"/>
    <w:rsid w:val="00B56941"/>
    <w:rsid w:val="00B60845"/>
    <w:rsid w:val="00B60E7F"/>
    <w:rsid w:val="00B62F76"/>
    <w:rsid w:val="00B6581F"/>
    <w:rsid w:val="00B6799D"/>
    <w:rsid w:val="00B70D48"/>
    <w:rsid w:val="00B726C0"/>
    <w:rsid w:val="00B76121"/>
    <w:rsid w:val="00B824FA"/>
    <w:rsid w:val="00B82D8B"/>
    <w:rsid w:val="00B82DF6"/>
    <w:rsid w:val="00B83008"/>
    <w:rsid w:val="00B842A2"/>
    <w:rsid w:val="00B90B9E"/>
    <w:rsid w:val="00B90CF2"/>
    <w:rsid w:val="00B93E69"/>
    <w:rsid w:val="00B97907"/>
    <w:rsid w:val="00B97A67"/>
    <w:rsid w:val="00BA0E9A"/>
    <w:rsid w:val="00BA21A0"/>
    <w:rsid w:val="00BA5FE1"/>
    <w:rsid w:val="00BB197E"/>
    <w:rsid w:val="00BB2546"/>
    <w:rsid w:val="00BB44BD"/>
    <w:rsid w:val="00BB4E05"/>
    <w:rsid w:val="00BB54B8"/>
    <w:rsid w:val="00BB685D"/>
    <w:rsid w:val="00BB6D9C"/>
    <w:rsid w:val="00BC0430"/>
    <w:rsid w:val="00BC13F7"/>
    <w:rsid w:val="00BC2377"/>
    <w:rsid w:val="00BC3BE6"/>
    <w:rsid w:val="00BC44F7"/>
    <w:rsid w:val="00BC61FB"/>
    <w:rsid w:val="00BC67C1"/>
    <w:rsid w:val="00BC6830"/>
    <w:rsid w:val="00BD011D"/>
    <w:rsid w:val="00BD07BD"/>
    <w:rsid w:val="00BD0E98"/>
    <w:rsid w:val="00BD191C"/>
    <w:rsid w:val="00BD3CB8"/>
    <w:rsid w:val="00BD5F01"/>
    <w:rsid w:val="00BD7C85"/>
    <w:rsid w:val="00BE0DE1"/>
    <w:rsid w:val="00BE1083"/>
    <w:rsid w:val="00BE16F3"/>
    <w:rsid w:val="00BE2C63"/>
    <w:rsid w:val="00BE45D1"/>
    <w:rsid w:val="00BE4FBC"/>
    <w:rsid w:val="00BF3A53"/>
    <w:rsid w:val="00BF44FC"/>
    <w:rsid w:val="00BF4616"/>
    <w:rsid w:val="00BF4FF1"/>
    <w:rsid w:val="00BF753B"/>
    <w:rsid w:val="00C02810"/>
    <w:rsid w:val="00C02883"/>
    <w:rsid w:val="00C02F1C"/>
    <w:rsid w:val="00C045D9"/>
    <w:rsid w:val="00C0607D"/>
    <w:rsid w:val="00C105BF"/>
    <w:rsid w:val="00C10CD2"/>
    <w:rsid w:val="00C110A2"/>
    <w:rsid w:val="00C11FAF"/>
    <w:rsid w:val="00C12040"/>
    <w:rsid w:val="00C1334C"/>
    <w:rsid w:val="00C13807"/>
    <w:rsid w:val="00C1460C"/>
    <w:rsid w:val="00C15253"/>
    <w:rsid w:val="00C1677E"/>
    <w:rsid w:val="00C1727B"/>
    <w:rsid w:val="00C218DF"/>
    <w:rsid w:val="00C21D99"/>
    <w:rsid w:val="00C27A30"/>
    <w:rsid w:val="00C27BE8"/>
    <w:rsid w:val="00C31EE7"/>
    <w:rsid w:val="00C327C1"/>
    <w:rsid w:val="00C33640"/>
    <w:rsid w:val="00C41AD2"/>
    <w:rsid w:val="00C42830"/>
    <w:rsid w:val="00C449F7"/>
    <w:rsid w:val="00C4511A"/>
    <w:rsid w:val="00C501F3"/>
    <w:rsid w:val="00C50C7C"/>
    <w:rsid w:val="00C519FE"/>
    <w:rsid w:val="00C52FF6"/>
    <w:rsid w:val="00C53025"/>
    <w:rsid w:val="00C559D5"/>
    <w:rsid w:val="00C57F23"/>
    <w:rsid w:val="00C57FAE"/>
    <w:rsid w:val="00C62525"/>
    <w:rsid w:val="00C63285"/>
    <w:rsid w:val="00C64AEE"/>
    <w:rsid w:val="00C6505A"/>
    <w:rsid w:val="00C65FAD"/>
    <w:rsid w:val="00C67ED2"/>
    <w:rsid w:val="00C735FB"/>
    <w:rsid w:val="00C73996"/>
    <w:rsid w:val="00C76CFA"/>
    <w:rsid w:val="00C80D82"/>
    <w:rsid w:val="00C82681"/>
    <w:rsid w:val="00C90730"/>
    <w:rsid w:val="00C91075"/>
    <w:rsid w:val="00C92168"/>
    <w:rsid w:val="00C92D65"/>
    <w:rsid w:val="00C943BB"/>
    <w:rsid w:val="00C95636"/>
    <w:rsid w:val="00C97EFD"/>
    <w:rsid w:val="00CA1AF4"/>
    <w:rsid w:val="00CA551D"/>
    <w:rsid w:val="00CB51DF"/>
    <w:rsid w:val="00CB679C"/>
    <w:rsid w:val="00CB7728"/>
    <w:rsid w:val="00CC13FD"/>
    <w:rsid w:val="00CC2A0E"/>
    <w:rsid w:val="00CC3E32"/>
    <w:rsid w:val="00CC4663"/>
    <w:rsid w:val="00CC7B26"/>
    <w:rsid w:val="00CD32A7"/>
    <w:rsid w:val="00CD4E8D"/>
    <w:rsid w:val="00CD51D4"/>
    <w:rsid w:val="00CD544F"/>
    <w:rsid w:val="00CD5A66"/>
    <w:rsid w:val="00CD60B2"/>
    <w:rsid w:val="00CD7ADF"/>
    <w:rsid w:val="00CE5259"/>
    <w:rsid w:val="00CE7925"/>
    <w:rsid w:val="00CF17D8"/>
    <w:rsid w:val="00CF1BC8"/>
    <w:rsid w:val="00CF1BDF"/>
    <w:rsid w:val="00CF333C"/>
    <w:rsid w:val="00CF6AB8"/>
    <w:rsid w:val="00CF7350"/>
    <w:rsid w:val="00CF7C02"/>
    <w:rsid w:val="00D00832"/>
    <w:rsid w:val="00D01DDB"/>
    <w:rsid w:val="00D05694"/>
    <w:rsid w:val="00D0615E"/>
    <w:rsid w:val="00D06911"/>
    <w:rsid w:val="00D06A20"/>
    <w:rsid w:val="00D07B91"/>
    <w:rsid w:val="00D101E8"/>
    <w:rsid w:val="00D117BB"/>
    <w:rsid w:val="00D15672"/>
    <w:rsid w:val="00D163F2"/>
    <w:rsid w:val="00D16FCE"/>
    <w:rsid w:val="00D20F31"/>
    <w:rsid w:val="00D21205"/>
    <w:rsid w:val="00D248D6"/>
    <w:rsid w:val="00D27356"/>
    <w:rsid w:val="00D27C80"/>
    <w:rsid w:val="00D3117F"/>
    <w:rsid w:val="00D322B6"/>
    <w:rsid w:val="00D33E63"/>
    <w:rsid w:val="00D37434"/>
    <w:rsid w:val="00D4157D"/>
    <w:rsid w:val="00D41CB1"/>
    <w:rsid w:val="00D43BD4"/>
    <w:rsid w:val="00D45745"/>
    <w:rsid w:val="00D514C2"/>
    <w:rsid w:val="00D51D15"/>
    <w:rsid w:val="00D521E4"/>
    <w:rsid w:val="00D57B93"/>
    <w:rsid w:val="00D57F52"/>
    <w:rsid w:val="00D57F75"/>
    <w:rsid w:val="00D6230D"/>
    <w:rsid w:val="00D659E4"/>
    <w:rsid w:val="00D65D57"/>
    <w:rsid w:val="00D72407"/>
    <w:rsid w:val="00D73335"/>
    <w:rsid w:val="00D75410"/>
    <w:rsid w:val="00D80C91"/>
    <w:rsid w:val="00D81953"/>
    <w:rsid w:val="00D82259"/>
    <w:rsid w:val="00D8411C"/>
    <w:rsid w:val="00D87D93"/>
    <w:rsid w:val="00D90603"/>
    <w:rsid w:val="00D90EA9"/>
    <w:rsid w:val="00D93DB9"/>
    <w:rsid w:val="00D950A6"/>
    <w:rsid w:val="00DA13B6"/>
    <w:rsid w:val="00DA2BDE"/>
    <w:rsid w:val="00DA3004"/>
    <w:rsid w:val="00DA3C2A"/>
    <w:rsid w:val="00DA5629"/>
    <w:rsid w:val="00DA6264"/>
    <w:rsid w:val="00DA6CBC"/>
    <w:rsid w:val="00DA7B5A"/>
    <w:rsid w:val="00DB1380"/>
    <w:rsid w:val="00DB3B06"/>
    <w:rsid w:val="00DB63E6"/>
    <w:rsid w:val="00DB7DAC"/>
    <w:rsid w:val="00DC0FD4"/>
    <w:rsid w:val="00DC11CD"/>
    <w:rsid w:val="00DC666F"/>
    <w:rsid w:val="00DC6781"/>
    <w:rsid w:val="00DD2AA1"/>
    <w:rsid w:val="00DD42E4"/>
    <w:rsid w:val="00DD540C"/>
    <w:rsid w:val="00DD5ECA"/>
    <w:rsid w:val="00DD7547"/>
    <w:rsid w:val="00DE0CB2"/>
    <w:rsid w:val="00DE1A39"/>
    <w:rsid w:val="00DE438F"/>
    <w:rsid w:val="00DE71E9"/>
    <w:rsid w:val="00DE76E9"/>
    <w:rsid w:val="00DF1A61"/>
    <w:rsid w:val="00DF2717"/>
    <w:rsid w:val="00DF29CD"/>
    <w:rsid w:val="00DF31D1"/>
    <w:rsid w:val="00DF393D"/>
    <w:rsid w:val="00DF4F76"/>
    <w:rsid w:val="00DF562B"/>
    <w:rsid w:val="00E040CD"/>
    <w:rsid w:val="00E04BD5"/>
    <w:rsid w:val="00E05745"/>
    <w:rsid w:val="00E05AB8"/>
    <w:rsid w:val="00E10B14"/>
    <w:rsid w:val="00E1119F"/>
    <w:rsid w:val="00E13836"/>
    <w:rsid w:val="00E16735"/>
    <w:rsid w:val="00E16C9B"/>
    <w:rsid w:val="00E17637"/>
    <w:rsid w:val="00E20037"/>
    <w:rsid w:val="00E2398A"/>
    <w:rsid w:val="00E25118"/>
    <w:rsid w:val="00E31CDC"/>
    <w:rsid w:val="00E362BC"/>
    <w:rsid w:val="00E36DF1"/>
    <w:rsid w:val="00E37E14"/>
    <w:rsid w:val="00E4265A"/>
    <w:rsid w:val="00E45246"/>
    <w:rsid w:val="00E5085E"/>
    <w:rsid w:val="00E50CF6"/>
    <w:rsid w:val="00E55C50"/>
    <w:rsid w:val="00E56696"/>
    <w:rsid w:val="00E57B4A"/>
    <w:rsid w:val="00E619FC"/>
    <w:rsid w:val="00E61B1C"/>
    <w:rsid w:val="00E62597"/>
    <w:rsid w:val="00E63E87"/>
    <w:rsid w:val="00E65FE0"/>
    <w:rsid w:val="00E67091"/>
    <w:rsid w:val="00E675E0"/>
    <w:rsid w:val="00E71E71"/>
    <w:rsid w:val="00E7304C"/>
    <w:rsid w:val="00E74EF2"/>
    <w:rsid w:val="00E75483"/>
    <w:rsid w:val="00E7753B"/>
    <w:rsid w:val="00E80BE0"/>
    <w:rsid w:val="00E82FA5"/>
    <w:rsid w:val="00E83078"/>
    <w:rsid w:val="00E853D1"/>
    <w:rsid w:val="00E85ACC"/>
    <w:rsid w:val="00E87B87"/>
    <w:rsid w:val="00E90B8F"/>
    <w:rsid w:val="00E91246"/>
    <w:rsid w:val="00E93802"/>
    <w:rsid w:val="00E93BD2"/>
    <w:rsid w:val="00E93D79"/>
    <w:rsid w:val="00E94112"/>
    <w:rsid w:val="00E95ADA"/>
    <w:rsid w:val="00E95C75"/>
    <w:rsid w:val="00E95E74"/>
    <w:rsid w:val="00E963AA"/>
    <w:rsid w:val="00E967D8"/>
    <w:rsid w:val="00E976C6"/>
    <w:rsid w:val="00EA1A19"/>
    <w:rsid w:val="00EA3470"/>
    <w:rsid w:val="00EA39B1"/>
    <w:rsid w:val="00EA3FE8"/>
    <w:rsid w:val="00EA48F3"/>
    <w:rsid w:val="00EA6F22"/>
    <w:rsid w:val="00EB10AE"/>
    <w:rsid w:val="00EB2A25"/>
    <w:rsid w:val="00EB3FB7"/>
    <w:rsid w:val="00EB46ED"/>
    <w:rsid w:val="00EB4ADD"/>
    <w:rsid w:val="00EC44D2"/>
    <w:rsid w:val="00EC592F"/>
    <w:rsid w:val="00EC7463"/>
    <w:rsid w:val="00ED2BDF"/>
    <w:rsid w:val="00ED3182"/>
    <w:rsid w:val="00ED4840"/>
    <w:rsid w:val="00ED4E00"/>
    <w:rsid w:val="00ED582D"/>
    <w:rsid w:val="00ED6910"/>
    <w:rsid w:val="00EE00E5"/>
    <w:rsid w:val="00EE14FC"/>
    <w:rsid w:val="00EE15B6"/>
    <w:rsid w:val="00EE3A42"/>
    <w:rsid w:val="00EE43DD"/>
    <w:rsid w:val="00EE64C3"/>
    <w:rsid w:val="00EE67A4"/>
    <w:rsid w:val="00EE705A"/>
    <w:rsid w:val="00EF1CAA"/>
    <w:rsid w:val="00EF1F3C"/>
    <w:rsid w:val="00EF205E"/>
    <w:rsid w:val="00EF3226"/>
    <w:rsid w:val="00EF3654"/>
    <w:rsid w:val="00EF74AA"/>
    <w:rsid w:val="00F046D3"/>
    <w:rsid w:val="00F05738"/>
    <w:rsid w:val="00F05EE5"/>
    <w:rsid w:val="00F11045"/>
    <w:rsid w:val="00F118FC"/>
    <w:rsid w:val="00F12C5E"/>
    <w:rsid w:val="00F15F26"/>
    <w:rsid w:val="00F216BA"/>
    <w:rsid w:val="00F22B15"/>
    <w:rsid w:val="00F24B0B"/>
    <w:rsid w:val="00F2576B"/>
    <w:rsid w:val="00F25E83"/>
    <w:rsid w:val="00F2624A"/>
    <w:rsid w:val="00F279D0"/>
    <w:rsid w:val="00F27A5C"/>
    <w:rsid w:val="00F31538"/>
    <w:rsid w:val="00F31D74"/>
    <w:rsid w:val="00F31F7A"/>
    <w:rsid w:val="00F326EE"/>
    <w:rsid w:val="00F341F4"/>
    <w:rsid w:val="00F37D16"/>
    <w:rsid w:val="00F40212"/>
    <w:rsid w:val="00F40D49"/>
    <w:rsid w:val="00F44454"/>
    <w:rsid w:val="00F44959"/>
    <w:rsid w:val="00F46D59"/>
    <w:rsid w:val="00F550E7"/>
    <w:rsid w:val="00F560A1"/>
    <w:rsid w:val="00F60DEF"/>
    <w:rsid w:val="00F64B04"/>
    <w:rsid w:val="00F700BB"/>
    <w:rsid w:val="00F73E2C"/>
    <w:rsid w:val="00F74FB4"/>
    <w:rsid w:val="00F80425"/>
    <w:rsid w:val="00F820B0"/>
    <w:rsid w:val="00F831E4"/>
    <w:rsid w:val="00F83AD4"/>
    <w:rsid w:val="00F86ADB"/>
    <w:rsid w:val="00F909E8"/>
    <w:rsid w:val="00F90B50"/>
    <w:rsid w:val="00F9358C"/>
    <w:rsid w:val="00F935BF"/>
    <w:rsid w:val="00F93770"/>
    <w:rsid w:val="00F93E9B"/>
    <w:rsid w:val="00F9532F"/>
    <w:rsid w:val="00F9688F"/>
    <w:rsid w:val="00FA5AB4"/>
    <w:rsid w:val="00FB1E93"/>
    <w:rsid w:val="00FB21A9"/>
    <w:rsid w:val="00FB2875"/>
    <w:rsid w:val="00FB3947"/>
    <w:rsid w:val="00FB4338"/>
    <w:rsid w:val="00FB5234"/>
    <w:rsid w:val="00FB551E"/>
    <w:rsid w:val="00FB58FD"/>
    <w:rsid w:val="00FB670E"/>
    <w:rsid w:val="00FB7C51"/>
    <w:rsid w:val="00FC0BD7"/>
    <w:rsid w:val="00FC205F"/>
    <w:rsid w:val="00FC29E2"/>
    <w:rsid w:val="00FC51D0"/>
    <w:rsid w:val="00FC7421"/>
    <w:rsid w:val="00FC7700"/>
    <w:rsid w:val="00FC78C0"/>
    <w:rsid w:val="00FD0B9D"/>
    <w:rsid w:val="00FD536C"/>
    <w:rsid w:val="00FD5CDF"/>
    <w:rsid w:val="00FD67D8"/>
    <w:rsid w:val="00FD6980"/>
    <w:rsid w:val="00FE2A3B"/>
    <w:rsid w:val="00FE38CF"/>
    <w:rsid w:val="00FE7C60"/>
    <w:rsid w:val="00FF0603"/>
    <w:rsid w:val="00FF2820"/>
    <w:rsid w:val="00FF43C5"/>
    <w:rsid w:val="00FF47B1"/>
    <w:rsid w:val="00FF518C"/>
    <w:rsid w:val="00FF5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845D45-120B-4D31-B0A8-EF46136A2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8CF"/>
    <w:rPr>
      <w:sz w:val="24"/>
      <w:szCs w:val="24"/>
      <w:lang w:eastAsia="ja-JP"/>
    </w:rPr>
  </w:style>
  <w:style w:type="paragraph" w:styleId="1">
    <w:name w:val="heading 1"/>
    <w:basedOn w:val="a"/>
    <w:next w:val="a"/>
    <w:qFormat/>
    <w:rsid w:val="00E63E87"/>
    <w:pPr>
      <w:keepNext/>
      <w:spacing w:before="240" w:after="60"/>
      <w:outlineLvl w:val="0"/>
    </w:pPr>
    <w:rPr>
      <w:rFonts w:ascii="Arial" w:hAnsi="Arial" w:cs="Arial"/>
      <w:b/>
      <w:bCs/>
      <w:kern w:val="32"/>
      <w:sz w:val="32"/>
      <w:szCs w:val="32"/>
    </w:rPr>
  </w:style>
  <w:style w:type="paragraph" w:styleId="2">
    <w:name w:val="heading 2"/>
    <w:basedOn w:val="a"/>
    <w:next w:val="a"/>
    <w:qFormat/>
    <w:rsid w:val="0096556B"/>
    <w:pPr>
      <w:keepNext/>
      <w:jc w:val="center"/>
      <w:outlineLvl w:val="1"/>
    </w:pPr>
    <w:rPr>
      <w:rFonts w:eastAsia="Times New Roman"/>
      <w:szCs w:val="20"/>
      <w:lang w:eastAsia="ru-RU"/>
    </w:rPr>
  </w:style>
  <w:style w:type="paragraph" w:styleId="7">
    <w:name w:val="heading 7"/>
    <w:basedOn w:val="a"/>
    <w:next w:val="a"/>
    <w:qFormat/>
    <w:rsid w:val="007F7AED"/>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1727B"/>
    <w:rPr>
      <w:rFonts w:ascii="Courier New" w:eastAsia="Times New Roman" w:hAnsi="Courier New"/>
      <w:sz w:val="20"/>
      <w:szCs w:val="20"/>
    </w:rPr>
  </w:style>
  <w:style w:type="paragraph" w:styleId="a5">
    <w:name w:val="header"/>
    <w:basedOn w:val="a"/>
    <w:rsid w:val="004379C6"/>
    <w:pPr>
      <w:tabs>
        <w:tab w:val="center" w:pos="4677"/>
        <w:tab w:val="right" w:pos="9355"/>
      </w:tabs>
    </w:pPr>
  </w:style>
  <w:style w:type="paragraph" w:styleId="a6">
    <w:name w:val="footer"/>
    <w:basedOn w:val="a"/>
    <w:link w:val="a7"/>
    <w:uiPriority w:val="99"/>
    <w:rsid w:val="004379C6"/>
    <w:pPr>
      <w:tabs>
        <w:tab w:val="center" w:pos="4677"/>
        <w:tab w:val="right" w:pos="9355"/>
      </w:tabs>
    </w:pPr>
  </w:style>
  <w:style w:type="character" w:styleId="a8">
    <w:name w:val="page number"/>
    <w:basedOn w:val="a0"/>
    <w:rsid w:val="004379C6"/>
  </w:style>
  <w:style w:type="paragraph" w:styleId="a9">
    <w:name w:val="footnote text"/>
    <w:basedOn w:val="a"/>
    <w:semiHidden/>
    <w:rsid w:val="00023E2F"/>
    <w:rPr>
      <w:sz w:val="20"/>
      <w:szCs w:val="20"/>
    </w:rPr>
  </w:style>
  <w:style w:type="character" w:styleId="aa">
    <w:name w:val="footnote reference"/>
    <w:semiHidden/>
    <w:rsid w:val="00023E2F"/>
    <w:rPr>
      <w:vertAlign w:val="superscript"/>
    </w:rPr>
  </w:style>
  <w:style w:type="table" w:styleId="ab">
    <w:name w:val="Table Grid"/>
    <w:basedOn w:val="a1"/>
    <w:rsid w:val="00F15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rsid w:val="00540DD2"/>
    <w:rPr>
      <w:color w:val="648BCB"/>
      <w:u w:val="single"/>
    </w:rPr>
  </w:style>
  <w:style w:type="paragraph" w:customStyle="1" w:styleId="21">
    <w:name w:val="Основной текст 21"/>
    <w:basedOn w:val="a"/>
    <w:rsid w:val="0096556B"/>
    <w:pPr>
      <w:ind w:firstLine="709"/>
      <w:jc w:val="both"/>
    </w:pPr>
    <w:rPr>
      <w:rFonts w:eastAsia="Times New Roman"/>
      <w:szCs w:val="20"/>
      <w:lang w:eastAsia="ru-RU"/>
    </w:rPr>
  </w:style>
  <w:style w:type="paragraph" w:styleId="ad">
    <w:name w:val="Body Text"/>
    <w:basedOn w:val="a"/>
    <w:rsid w:val="0096556B"/>
    <w:pPr>
      <w:widowControl w:val="0"/>
      <w:autoSpaceDE w:val="0"/>
      <w:autoSpaceDN w:val="0"/>
      <w:jc w:val="center"/>
    </w:pPr>
    <w:rPr>
      <w:rFonts w:ascii="Arial" w:eastAsia="Times New Roman" w:hAnsi="Arial" w:cs="Arial"/>
      <w:b/>
      <w:bCs/>
      <w:color w:val="0000FF"/>
      <w:sz w:val="20"/>
      <w:szCs w:val="20"/>
      <w:lang w:eastAsia="ru-RU"/>
    </w:rPr>
  </w:style>
  <w:style w:type="paragraph" w:customStyle="1" w:styleId="10">
    <w:name w:val="Обычный1"/>
    <w:rsid w:val="00227E88"/>
    <w:rPr>
      <w:rFonts w:eastAsia="Times New Roman"/>
      <w:sz w:val="24"/>
    </w:rPr>
  </w:style>
  <w:style w:type="paragraph" w:customStyle="1" w:styleId="210">
    <w:name w:val="Основной текст с отступом 21"/>
    <w:basedOn w:val="10"/>
    <w:rsid w:val="00227E88"/>
    <w:pPr>
      <w:ind w:firstLine="426"/>
    </w:pPr>
    <w:rPr>
      <w:rFonts w:ascii="Courier New" w:hAnsi="Courier New"/>
      <w:sz w:val="22"/>
    </w:rPr>
  </w:style>
  <w:style w:type="paragraph" w:styleId="20">
    <w:name w:val="Body Text 2"/>
    <w:basedOn w:val="a"/>
    <w:rsid w:val="00494FB5"/>
    <w:pPr>
      <w:spacing w:after="120" w:line="480" w:lineRule="auto"/>
    </w:pPr>
  </w:style>
  <w:style w:type="character" w:customStyle="1" w:styleId="ae">
    <w:name w:val="Основной текст + Курсив"/>
    <w:aliases w:val="Интервал 0 pt"/>
    <w:rsid w:val="00A818E3"/>
    <w:rPr>
      <w:rFonts w:ascii="Times New Roman" w:hAnsi="Times New Roman" w:cs="Times New Roman"/>
      <w:i/>
      <w:iCs/>
      <w:spacing w:val="9"/>
      <w:sz w:val="19"/>
      <w:szCs w:val="19"/>
    </w:rPr>
  </w:style>
  <w:style w:type="character" w:customStyle="1" w:styleId="1pt">
    <w:name w:val="Основной текст + Интервал 1 pt"/>
    <w:rsid w:val="000A6C9C"/>
    <w:rPr>
      <w:rFonts w:ascii="Times New Roman" w:hAnsi="Times New Roman" w:cs="Times New Roman"/>
      <w:spacing w:val="15"/>
      <w:sz w:val="19"/>
      <w:szCs w:val="19"/>
    </w:rPr>
  </w:style>
  <w:style w:type="character" w:customStyle="1" w:styleId="4">
    <w:name w:val="Основной текст (4)_"/>
    <w:link w:val="40"/>
    <w:rsid w:val="00517148"/>
    <w:rPr>
      <w:spacing w:val="9"/>
      <w:sz w:val="15"/>
      <w:szCs w:val="15"/>
      <w:lang w:bidi="ar-SA"/>
    </w:rPr>
  </w:style>
  <w:style w:type="character" w:customStyle="1" w:styleId="42pt">
    <w:name w:val="Основной текст (4) + Интервал 2 pt"/>
    <w:rsid w:val="00517148"/>
    <w:rPr>
      <w:spacing w:val="46"/>
      <w:sz w:val="15"/>
      <w:szCs w:val="15"/>
      <w:lang w:bidi="ar-SA"/>
    </w:rPr>
  </w:style>
  <w:style w:type="paragraph" w:customStyle="1" w:styleId="40">
    <w:name w:val="Основной текст (4)"/>
    <w:basedOn w:val="a"/>
    <w:link w:val="4"/>
    <w:rsid w:val="00517148"/>
    <w:pPr>
      <w:shd w:val="clear" w:color="auto" w:fill="FFFFFF"/>
      <w:spacing w:line="240" w:lineRule="atLeast"/>
      <w:ind w:hanging="300"/>
      <w:jc w:val="both"/>
    </w:pPr>
    <w:rPr>
      <w:rFonts w:eastAsia="Times New Roman"/>
      <w:spacing w:val="9"/>
      <w:sz w:val="15"/>
      <w:szCs w:val="15"/>
      <w:lang w:eastAsia="ru-RU"/>
    </w:rPr>
  </w:style>
  <w:style w:type="paragraph" w:styleId="af">
    <w:name w:val="Balloon Text"/>
    <w:basedOn w:val="a"/>
    <w:semiHidden/>
    <w:rsid w:val="00FC0BD7"/>
    <w:rPr>
      <w:rFonts w:ascii="Tahoma" w:hAnsi="Tahoma" w:cs="Tahoma"/>
      <w:sz w:val="16"/>
      <w:szCs w:val="16"/>
    </w:rPr>
  </w:style>
  <w:style w:type="character" w:customStyle="1" w:styleId="a4">
    <w:name w:val="Текст Знак"/>
    <w:link w:val="a3"/>
    <w:rsid w:val="003879C1"/>
    <w:rPr>
      <w:rFonts w:ascii="Courier New" w:hAnsi="Courier New"/>
      <w:lang w:val="ru-RU" w:eastAsia="ja-JP" w:bidi="ar-SA"/>
    </w:rPr>
  </w:style>
  <w:style w:type="character" w:customStyle="1" w:styleId="hps">
    <w:name w:val="hps"/>
    <w:basedOn w:val="a0"/>
    <w:rsid w:val="003875A2"/>
  </w:style>
  <w:style w:type="paragraph" w:customStyle="1" w:styleId="newncpi">
    <w:name w:val="newncpi"/>
    <w:basedOn w:val="a"/>
    <w:rsid w:val="00D57B93"/>
    <w:pPr>
      <w:spacing w:before="100" w:beforeAutospacing="1" w:after="100" w:afterAutospacing="1"/>
    </w:pPr>
    <w:rPr>
      <w:rFonts w:eastAsia="Times New Roman"/>
      <w:lang w:eastAsia="ru-RU"/>
    </w:rPr>
  </w:style>
  <w:style w:type="paragraph" w:customStyle="1" w:styleId="af0">
    <w:name w:val="СТБ_Примечание"/>
    <w:aliases w:val="ПМЧ"/>
    <w:basedOn w:val="a"/>
    <w:next w:val="a"/>
    <w:qFormat/>
    <w:rsid w:val="00583C86"/>
    <w:pPr>
      <w:spacing w:before="40" w:after="80"/>
      <w:ind w:left="397"/>
      <w:contextualSpacing/>
      <w:jc w:val="both"/>
    </w:pPr>
    <w:rPr>
      <w:rFonts w:ascii="Arial" w:eastAsia="Calibri" w:hAnsi="Arial" w:cs="Arial"/>
      <w:sz w:val="18"/>
      <w:szCs w:val="20"/>
      <w:lang w:eastAsia="en-US"/>
    </w:rPr>
  </w:style>
  <w:style w:type="character" w:customStyle="1" w:styleId="11">
    <w:name w:val="СТБ_Ужатый_1"/>
    <w:aliases w:val="Уж1"/>
    <w:uiPriority w:val="1"/>
    <w:rsid w:val="00583C86"/>
    <w:rPr>
      <w:spacing w:val="-2"/>
    </w:rPr>
  </w:style>
  <w:style w:type="character" w:customStyle="1" w:styleId="a7">
    <w:name w:val="Нижний колонтитул Знак"/>
    <w:link w:val="a6"/>
    <w:uiPriority w:val="99"/>
    <w:rsid w:val="008639D0"/>
    <w:rPr>
      <w:sz w:val="24"/>
      <w:szCs w:val="24"/>
      <w:lang w:eastAsia="ja-JP"/>
    </w:rPr>
  </w:style>
  <w:style w:type="character" w:styleId="af1">
    <w:name w:val="annotation reference"/>
    <w:rsid w:val="00F83AD4"/>
    <w:rPr>
      <w:sz w:val="16"/>
      <w:szCs w:val="16"/>
    </w:rPr>
  </w:style>
  <w:style w:type="paragraph" w:styleId="af2">
    <w:name w:val="annotation text"/>
    <w:basedOn w:val="a"/>
    <w:link w:val="af3"/>
    <w:rsid w:val="00F83AD4"/>
    <w:rPr>
      <w:sz w:val="20"/>
      <w:szCs w:val="20"/>
    </w:rPr>
  </w:style>
  <w:style w:type="character" w:customStyle="1" w:styleId="af3">
    <w:name w:val="Текст примечания Знак"/>
    <w:link w:val="af2"/>
    <w:rsid w:val="00F83AD4"/>
    <w:rPr>
      <w:lang w:eastAsia="ja-JP"/>
    </w:rPr>
  </w:style>
  <w:style w:type="paragraph" w:styleId="af4">
    <w:name w:val="annotation subject"/>
    <w:basedOn w:val="af2"/>
    <w:next w:val="af2"/>
    <w:link w:val="af5"/>
    <w:rsid w:val="00F83AD4"/>
    <w:rPr>
      <w:b/>
      <w:bCs/>
    </w:rPr>
  </w:style>
  <w:style w:type="character" w:customStyle="1" w:styleId="af5">
    <w:name w:val="Тема примечания Знак"/>
    <w:link w:val="af4"/>
    <w:rsid w:val="00F83AD4"/>
    <w:rPr>
      <w:b/>
      <w:bCs/>
      <w:lang w:eastAsia="ja-JP"/>
    </w:rPr>
  </w:style>
  <w:style w:type="character" w:customStyle="1" w:styleId="st">
    <w:name w:val="st"/>
    <w:rsid w:val="0042352A"/>
  </w:style>
  <w:style w:type="character" w:styleId="af6">
    <w:name w:val="Placeholder Text"/>
    <w:basedOn w:val="a0"/>
    <w:uiPriority w:val="99"/>
    <w:semiHidden/>
    <w:rsid w:val="009746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052">
      <w:bodyDiv w:val="1"/>
      <w:marLeft w:val="0"/>
      <w:marRight w:val="0"/>
      <w:marTop w:val="0"/>
      <w:marBottom w:val="0"/>
      <w:divBdr>
        <w:top w:val="none" w:sz="0" w:space="0" w:color="auto"/>
        <w:left w:val="none" w:sz="0" w:space="0" w:color="auto"/>
        <w:bottom w:val="none" w:sz="0" w:space="0" w:color="auto"/>
        <w:right w:val="none" w:sz="0" w:space="0" w:color="auto"/>
      </w:divBdr>
    </w:div>
    <w:div w:id="30497853">
      <w:bodyDiv w:val="1"/>
      <w:marLeft w:val="0"/>
      <w:marRight w:val="0"/>
      <w:marTop w:val="0"/>
      <w:marBottom w:val="0"/>
      <w:divBdr>
        <w:top w:val="none" w:sz="0" w:space="0" w:color="auto"/>
        <w:left w:val="none" w:sz="0" w:space="0" w:color="auto"/>
        <w:bottom w:val="none" w:sz="0" w:space="0" w:color="auto"/>
        <w:right w:val="none" w:sz="0" w:space="0" w:color="auto"/>
      </w:divBdr>
    </w:div>
    <w:div w:id="86775696">
      <w:bodyDiv w:val="1"/>
      <w:marLeft w:val="0"/>
      <w:marRight w:val="0"/>
      <w:marTop w:val="0"/>
      <w:marBottom w:val="0"/>
      <w:divBdr>
        <w:top w:val="none" w:sz="0" w:space="0" w:color="auto"/>
        <w:left w:val="none" w:sz="0" w:space="0" w:color="auto"/>
        <w:bottom w:val="none" w:sz="0" w:space="0" w:color="auto"/>
        <w:right w:val="none" w:sz="0" w:space="0" w:color="auto"/>
      </w:divBdr>
    </w:div>
    <w:div w:id="121656281">
      <w:bodyDiv w:val="1"/>
      <w:marLeft w:val="0"/>
      <w:marRight w:val="0"/>
      <w:marTop w:val="0"/>
      <w:marBottom w:val="0"/>
      <w:divBdr>
        <w:top w:val="none" w:sz="0" w:space="0" w:color="auto"/>
        <w:left w:val="none" w:sz="0" w:space="0" w:color="auto"/>
        <w:bottom w:val="none" w:sz="0" w:space="0" w:color="auto"/>
        <w:right w:val="none" w:sz="0" w:space="0" w:color="auto"/>
      </w:divBdr>
    </w:div>
    <w:div w:id="226381382">
      <w:bodyDiv w:val="1"/>
      <w:marLeft w:val="0"/>
      <w:marRight w:val="0"/>
      <w:marTop w:val="0"/>
      <w:marBottom w:val="0"/>
      <w:divBdr>
        <w:top w:val="none" w:sz="0" w:space="0" w:color="auto"/>
        <w:left w:val="none" w:sz="0" w:space="0" w:color="auto"/>
        <w:bottom w:val="none" w:sz="0" w:space="0" w:color="auto"/>
        <w:right w:val="none" w:sz="0" w:space="0" w:color="auto"/>
      </w:divBdr>
    </w:div>
    <w:div w:id="305477733">
      <w:bodyDiv w:val="1"/>
      <w:marLeft w:val="0"/>
      <w:marRight w:val="0"/>
      <w:marTop w:val="0"/>
      <w:marBottom w:val="0"/>
      <w:divBdr>
        <w:top w:val="none" w:sz="0" w:space="0" w:color="auto"/>
        <w:left w:val="none" w:sz="0" w:space="0" w:color="auto"/>
        <w:bottom w:val="none" w:sz="0" w:space="0" w:color="auto"/>
        <w:right w:val="none" w:sz="0" w:space="0" w:color="auto"/>
      </w:divBdr>
    </w:div>
    <w:div w:id="475269972">
      <w:bodyDiv w:val="1"/>
      <w:marLeft w:val="0"/>
      <w:marRight w:val="0"/>
      <w:marTop w:val="0"/>
      <w:marBottom w:val="0"/>
      <w:divBdr>
        <w:top w:val="none" w:sz="0" w:space="0" w:color="auto"/>
        <w:left w:val="none" w:sz="0" w:space="0" w:color="auto"/>
        <w:bottom w:val="none" w:sz="0" w:space="0" w:color="auto"/>
        <w:right w:val="none" w:sz="0" w:space="0" w:color="auto"/>
      </w:divBdr>
    </w:div>
    <w:div w:id="623268331">
      <w:bodyDiv w:val="1"/>
      <w:marLeft w:val="0"/>
      <w:marRight w:val="0"/>
      <w:marTop w:val="0"/>
      <w:marBottom w:val="0"/>
      <w:divBdr>
        <w:top w:val="none" w:sz="0" w:space="0" w:color="auto"/>
        <w:left w:val="none" w:sz="0" w:space="0" w:color="auto"/>
        <w:bottom w:val="none" w:sz="0" w:space="0" w:color="auto"/>
        <w:right w:val="none" w:sz="0" w:space="0" w:color="auto"/>
      </w:divBdr>
    </w:div>
    <w:div w:id="659040820">
      <w:bodyDiv w:val="1"/>
      <w:marLeft w:val="0"/>
      <w:marRight w:val="0"/>
      <w:marTop w:val="0"/>
      <w:marBottom w:val="0"/>
      <w:divBdr>
        <w:top w:val="none" w:sz="0" w:space="0" w:color="auto"/>
        <w:left w:val="none" w:sz="0" w:space="0" w:color="auto"/>
        <w:bottom w:val="none" w:sz="0" w:space="0" w:color="auto"/>
        <w:right w:val="none" w:sz="0" w:space="0" w:color="auto"/>
      </w:divBdr>
    </w:div>
    <w:div w:id="688414783">
      <w:bodyDiv w:val="1"/>
      <w:marLeft w:val="0"/>
      <w:marRight w:val="0"/>
      <w:marTop w:val="0"/>
      <w:marBottom w:val="0"/>
      <w:divBdr>
        <w:top w:val="none" w:sz="0" w:space="0" w:color="auto"/>
        <w:left w:val="none" w:sz="0" w:space="0" w:color="auto"/>
        <w:bottom w:val="none" w:sz="0" w:space="0" w:color="auto"/>
        <w:right w:val="none" w:sz="0" w:space="0" w:color="auto"/>
      </w:divBdr>
    </w:div>
    <w:div w:id="789009772">
      <w:bodyDiv w:val="1"/>
      <w:marLeft w:val="0"/>
      <w:marRight w:val="0"/>
      <w:marTop w:val="0"/>
      <w:marBottom w:val="0"/>
      <w:divBdr>
        <w:top w:val="none" w:sz="0" w:space="0" w:color="auto"/>
        <w:left w:val="none" w:sz="0" w:space="0" w:color="auto"/>
        <w:bottom w:val="none" w:sz="0" w:space="0" w:color="auto"/>
        <w:right w:val="none" w:sz="0" w:space="0" w:color="auto"/>
      </w:divBdr>
    </w:div>
    <w:div w:id="804204208">
      <w:bodyDiv w:val="1"/>
      <w:marLeft w:val="0"/>
      <w:marRight w:val="0"/>
      <w:marTop w:val="0"/>
      <w:marBottom w:val="0"/>
      <w:divBdr>
        <w:top w:val="none" w:sz="0" w:space="0" w:color="auto"/>
        <w:left w:val="none" w:sz="0" w:space="0" w:color="auto"/>
        <w:bottom w:val="none" w:sz="0" w:space="0" w:color="auto"/>
        <w:right w:val="none" w:sz="0" w:space="0" w:color="auto"/>
      </w:divBdr>
    </w:div>
    <w:div w:id="875775432">
      <w:bodyDiv w:val="1"/>
      <w:marLeft w:val="0"/>
      <w:marRight w:val="0"/>
      <w:marTop w:val="0"/>
      <w:marBottom w:val="0"/>
      <w:divBdr>
        <w:top w:val="none" w:sz="0" w:space="0" w:color="auto"/>
        <w:left w:val="none" w:sz="0" w:space="0" w:color="auto"/>
        <w:bottom w:val="none" w:sz="0" w:space="0" w:color="auto"/>
        <w:right w:val="none" w:sz="0" w:space="0" w:color="auto"/>
      </w:divBdr>
    </w:div>
    <w:div w:id="1009406178">
      <w:bodyDiv w:val="1"/>
      <w:marLeft w:val="0"/>
      <w:marRight w:val="0"/>
      <w:marTop w:val="0"/>
      <w:marBottom w:val="0"/>
      <w:divBdr>
        <w:top w:val="none" w:sz="0" w:space="0" w:color="auto"/>
        <w:left w:val="none" w:sz="0" w:space="0" w:color="auto"/>
        <w:bottom w:val="none" w:sz="0" w:space="0" w:color="auto"/>
        <w:right w:val="none" w:sz="0" w:space="0" w:color="auto"/>
      </w:divBdr>
      <w:divsChild>
        <w:div w:id="737872127">
          <w:marLeft w:val="0"/>
          <w:marRight w:val="0"/>
          <w:marTop w:val="0"/>
          <w:marBottom w:val="0"/>
          <w:divBdr>
            <w:top w:val="single" w:sz="6" w:space="0" w:color="A6C9E2"/>
            <w:left w:val="single" w:sz="6" w:space="0" w:color="A6C9E2"/>
            <w:bottom w:val="single" w:sz="6" w:space="0" w:color="A6C9E2"/>
            <w:right w:val="single" w:sz="6" w:space="0" w:color="A6C9E2"/>
          </w:divBdr>
          <w:divsChild>
            <w:div w:id="5156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265776">
      <w:bodyDiv w:val="1"/>
      <w:marLeft w:val="0"/>
      <w:marRight w:val="0"/>
      <w:marTop w:val="0"/>
      <w:marBottom w:val="0"/>
      <w:divBdr>
        <w:top w:val="none" w:sz="0" w:space="0" w:color="auto"/>
        <w:left w:val="none" w:sz="0" w:space="0" w:color="auto"/>
        <w:bottom w:val="none" w:sz="0" w:space="0" w:color="auto"/>
        <w:right w:val="none" w:sz="0" w:space="0" w:color="auto"/>
      </w:divBdr>
    </w:div>
    <w:div w:id="1263492853">
      <w:bodyDiv w:val="1"/>
      <w:marLeft w:val="0"/>
      <w:marRight w:val="0"/>
      <w:marTop w:val="0"/>
      <w:marBottom w:val="0"/>
      <w:divBdr>
        <w:top w:val="none" w:sz="0" w:space="0" w:color="auto"/>
        <w:left w:val="none" w:sz="0" w:space="0" w:color="auto"/>
        <w:bottom w:val="none" w:sz="0" w:space="0" w:color="auto"/>
        <w:right w:val="none" w:sz="0" w:space="0" w:color="auto"/>
      </w:divBdr>
    </w:div>
    <w:div w:id="1400783475">
      <w:bodyDiv w:val="1"/>
      <w:marLeft w:val="0"/>
      <w:marRight w:val="0"/>
      <w:marTop w:val="0"/>
      <w:marBottom w:val="0"/>
      <w:divBdr>
        <w:top w:val="none" w:sz="0" w:space="0" w:color="auto"/>
        <w:left w:val="none" w:sz="0" w:space="0" w:color="auto"/>
        <w:bottom w:val="none" w:sz="0" w:space="0" w:color="auto"/>
        <w:right w:val="none" w:sz="0" w:space="0" w:color="auto"/>
      </w:divBdr>
    </w:div>
    <w:div w:id="1441605105">
      <w:bodyDiv w:val="1"/>
      <w:marLeft w:val="0"/>
      <w:marRight w:val="0"/>
      <w:marTop w:val="0"/>
      <w:marBottom w:val="0"/>
      <w:divBdr>
        <w:top w:val="none" w:sz="0" w:space="0" w:color="auto"/>
        <w:left w:val="none" w:sz="0" w:space="0" w:color="auto"/>
        <w:bottom w:val="none" w:sz="0" w:space="0" w:color="auto"/>
        <w:right w:val="none" w:sz="0" w:space="0" w:color="auto"/>
      </w:divBdr>
    </w:div>
    <w:div w:id="1910773098">
      <w:bodyDiv w:val="1"/>
      <w:marLeft w:val="0"/>
      <w:marRight w:val="0"/>
      <w:marTop w:val="0"/>
      <w:marBottom w:val="0"/>
      <w:divBdr>
        <w:top w:val="none" w:sz="0" w:space="0" w:color="auto"/>
        <w:left w:val="none" w:sz="0" w:space="0" w:color="auto"/>
        <w:bottom w:val="none" w:sz="0" w:space="0" w:color="auto"/>
        <w:right w:val="none" w:sz="0" w:space="0" w:color="auto"/>
      </w:divBdr>
    </w:div>
    <w:div w:id="1918320254">
      <w:bodyDiv w:val="1"/>
      <w:marLeft w:val="0"/>
      <w:marRight w:val="0"/>
      <w:marTop w:val="0"/>
      <w:marBottom w:val="0"/>
      <w:divBdr>
        <w:top w:val="none" w:sz="0" w:space="0" w:color="auto"/>
        <w:left w:val="none" w:sz="0" w:space="0" w:color="auto"/>
        <w:bottom w:val="none" w:sz="0" w:space="0" w:color="auto"/>
        <w:right w:val="none" w:sz="0" w:space="0" w:color="auto"/>
      </w:divBdr>
    </w:div>
    <w:div w:id="1977710485">
      <w:bodyDiv w:val="1"/>
      <w:marLeft w:val="0"/>
      <w:marRight w:val="0"/>
      <w:marTop w:val="0"/>
      <w:marBottom w:val="0"/>
      <w:divBdr>
        <w:top w:val="none" w:sz="0" w:space="0" w:color="auto"/>
        <w:left w:val="none" w:sz="0" w:space="0" w:color="auto"/>
        <w:bottom w:val="none" w:sz="0" w:space="0" w:color="auto"/>
        <w:right w:val="none" w:sz="0" w:space="0" w:color="auto"/>
      </w:divBdr>
    </w:div>
    <w:div w:id="2023974664">
      <w:bodyDiv w:val="1"/>
      <w:marLeft w:val="0"/>
      <w:marRight w:val="0"/>
      <w:marTop w:val="0"/>
      <w:marBottom w:val="0"/>
      <w:divBdr>
        <w:top w:val="none" w:sz="0" w:space="0" w:color="auto"/>
        <w:left w:val="none" w:sz="0" w:space="0" w:color="auto"/>
        <w:bottom w:val="none" w:sz="0" w:space="0" w:color="auto"/>
        <w:right w:val="none" w:sz="0" w:space="0" w:color="auto"/>
      </w:divBdr>
    </w:div>
    <w:div w:id="2066945229">
      <w:bodyDiv w:val="1"/>
      <w:marLeft w:val="0"/>
      <w:marRight w:val="0"/>
      <w:marTop w:val="0"/>
      <w:marBottom w:val="0"/>
      <w:divBdr>
        <w:top w:val="none" w:sz="0" w:space="0" w:color="auto"/>
        <w:left w:val="none" w:sz="0" w:space="0" w:color="auto"/>
        <w:bottom w:val="none" w:sz="0" w:space="0" w:color="auto"/>
        <w:right w:val="none" w:sz="0" w:space="0" w:color="auto"/>
      </w:divBdr>
    </w:div>
    <w:div w:id="2080858831">
      <w:bodyDiv w:val="1"/>
      <w:marLeft w:val="0"/>
      <w:marRight w:val="0"/>
      <w:marTop w:val="0"/>
      <w:marBottom w:val="0"/>
      <w:divBdr>
        <w:top w:val="none" w:sz="0" w:space="0" w:color="auto"/>
        <w:left w:val="none" w:sz="0" w:space="0" w:color="auto"/>
        <w:bottom w:val="none" w:sz="0" w:space="0" w:color="auto"/>
        <w:right w:val="none" w:sz="0" w:space="0" w:color="auto"/>
      </w:divBdr>
    </w:div>
    <w:div w:id="209289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7960B-EA06-4614-9F14-D0AD08677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18</Pages>
  <Words>6347</Words>
  <Characters>36180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СТБ 8002-93</vt:lpstr>
    </vt:vector>
  </TitlesOfParts>
  <Company>*</Company>
  <LinksUpToDate>false</LinksUpToDate>
  <CharactersWithSpaces>42443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СТБ 8002-93</dc:title>
  <dc:subject/>
  <dc:creator>Efremova</dc:creator>
  <cp:keywords/>
  <cp:lastModifiedBy>Сергей Дроздов</cp:lastModifiedBy>
  <cp:revision>52</cp:revision>
  <cp:lastPrinted>2017-09-28T11:11:00Z</cp:lastPrinted>
  <dcterms:created xsi:type="dcterms:W3CDTF">2019-03-15T10:25:00Z</dcterms:created>
  <dcterms:modified xsi:type="dcterms:W3CDTF">2022-04-25T07:09:00Z</dcterms:modified>
</cp:coreProperties>
</file>